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381305" w14:textId="09945F81" w:rsidR="001D0B31" w:rsidRPr="001D0B31" w:rsidRDefault="001D0B31" w:rsidP="00E90072">
      <w:pPr>
        <w:pBdr>
          <w:top w:val="single" w:sz="8" w:space="6" w:color="auto"/>
          <w:left w:val="single" w:sz="8" w:space="4" w:color="auto"/>
          <w:bottom w:val="single" w:sz="8" w:space="6" w:color="auto"/>
          <w:right w:val="single" w:sz="8" w:space="4" w:color="auto"/>
        </w:pBdr>
        <w:spacing w:before="120" w:after="120"/>
        <w:jc w:val="center"/>
        <w:rPr>
          <w:b/>
          <w:bCs/>
          <w:color w:val="000000"/>
          <w:sz w:val="28"/>
          <w:szCs w:val="32"/>
        </w:rPr>
      </w:pPr>
      <w:r w:rsidRPr="001D0B31">
        <w:rPr>
          <w:b/>
          <w:bCs/>
          <w:color w:val="000000"/>
          <w:sz w:val="28"/>
          <w:szCs w:val="32"/>
        </w:rPr>
        <w:t>RANDOMISED EVALUATION OF COVID-19 THERAPY (RECOVERY)</w:t>
      </w:r>
    </w:p>
    <w:p w14:paraId="28F889FC" w14:textId="77777777" w:rsidR="001D0B31" w:rsidRDefault="001D0B31" w:rsidP="00122CA0">
      <w:pPr>
        <w:contextualSpacing/>
        <w:jc w:val="both"/>
        <w:rPr>
          <w:b/>
          <w:bCs/>
          <w:color w:val="000000"/>
          <w:szCs w:val="28"/>
        </w:rPr>
      </w:pPr>
    </w:p>
    <w:p w14:paraId="28448B2D" w14:textId="61D7F710" w:rsidR="00122CA0" w:rsidRPr="00122CA0" w:rsidRDefault="00122CA0" w:rsidP="00122CA0">
      <w:pPr>
        <w:contextualSpacing/>
        <w:jc w:val="both"/>
        <w:rPr>
          <w:bCs/>
          <w:color w:val="000000"/>
          <w:szCs w:val="28"/>
        </w:rPr>
      </w:pPr>
      <w:r w:rsidRPr="00122CA0">
        <w:rPr>
          <w:b/>
          <w:bCs/>
          <w:color w:val="000000"/>
          <w:szCs w:val="28"/>
        </w:rPr>
        <w:t>Background:</w:t>
      </w:r>
      <w:r w:rsidRPr="00122CA0">
        <w:rPr>
          <w:bCs/>
          <w:color w:val="000000"/>
          <w:szCs w:val="28"/>
        </w:rPr>
        <w:t xml:space="preserve"> In early 2020, as this protocol was being developed, there were no approved </w:t>
      </w:r>
      <w:r w:rsidR="009329DF">
        <w:rPr>
          <w:bCs/>
          <w:color w:val="000000"/>
          <w:szCs w:val="28"/>
        </w:rPr>
        <w:t>treatments for COVID-19, a disease induced by the novel coronavirus SARS-CoV-2 that emerged in China in late 2019.</w:t>
      </w:r>
      <w:r w:rsidRPr="00122CA0">
        <w:rPr>
          <w:bCs/>
          <w:color w:val="000000"/>
          <w:szCs w:val="28"/>
        </w:rPr>
        <w:t xml:space="preserve"> </w:t>
      </w:r>
      <w:r w:rsidR="00FA5EFC">
        <w:rPr>
          <w:bCs/>
          <w:color w:val="000000"/>
          <w:szCs w:val="28"/>
        </w:rPr>
        <w:t xml:space="preserve">The UK </w:t>
      </w:r>
      <w:r w:rsidR="00FA5EFC">
        <w:t xml:space="preserve">New and Emerging Respiratory Virus Threats Advisory Group (NERVTAG) advised that </w:t>
      </w:r>
      <w:r w:rsidR="005C516B">
        <w:t xml:space="preserve">several possible </w:t>
      </w:r>
      <w:r w:rsidR="00FA5EFC">
        <w:t xml:space="preserve">treatments should be evaluated, including </w:t>
      </w:r>
      <w:r w:rsidR="00FA5EFC" w:rsidRPr="00122CA0">
        <w:rPr>
          <w:bCs/>
          <w:color w:val="000000"/>
          <w:szCs w:val="28"/>
        </w:rPr>
        <w:t>Lopinavir-</w:t>
      </w:r>
      <w:r w:rsidR="00F33645">
        <w:rPr>
          <w:bCs/>
          <w:color w:val="000000"/>
          <w:szCs w:val="28"/>
        </w:rPr>
        <w:t>R</w:t>
      </w:r>
      <w:r w:rsidR="00FA5EFC" w:rsidRPr="00122CA0">
        <w:rPr>
          <w:bCs/>
          <w:color w:val="000000"/>
          <w:szCs w:val="28"/>
        </w:rPr>
        <w:t>itonavir, Int</w:t>
      </w:r>
      <w:r w:rsidR="00FA5EFC">
        <w:rPr>
          <w:bCs/>
          <w:color w:val="000000"/>
          <w:szCs w:val="28"/>
        </w:rPr>
        <w:t>erferon β</w:t>
      </w:r>
      <w:r w:rsidR="00FA5EFC">
        <w:t>,</w:t>
      </w:r>
      <w:del w:id="0" w:author="Peter Horby" w:date="2020-03-21T09:57:00Z">
        <w:r w:rsidR="00FA5EFC" w:rsidDel="00A712BC">
          <w:delText xml:space="preserve"> </w:delText>
        </w:r>
        <w:r w:rsidR="00FF73D1" w:rsidDel="00A712BC">
          <w:delText>and</w:delText>
        </w:r>
      </w:del>
      <w:r w:rsidR="00FF73D1">
        <w:t xml:space="preserve"> low-dose </w:t>
      </w:r>
      <w:r w:rsidR="00FA5EFC">
        <w:t>corticosteroids</w:t>
      </w:r>
      <w:ins w:id="1" w:author="Peter Horby" w:date="2020-03-21T09:57:00Z">
        <w:r w:rsidR="00A712BC">
          <w:t xml:space="preserve">, and </w:t>
        </w:r>
      </w:ins>
      <w:ins w:id="2" w:author="Richard Haynes" w:date="2020-03-22T19:37:00Z">
        <w:r w:rsidR="004D5E7E">
          <w:t>hydroxy</w:t>
        </w:r>
      </w:ins>
      <w:ins w:id="3" w:author="Peter Horby" w:date="2020-03-21T09:57:00Z">
        <w:r w:rsidR="00A712BC">
          <w:t>chloroquine</w:t>
        </w:r>
      </w:ins>
      <w:r w:rsidR="00FA5EFC">
        <w:t xml:space="preserve">. These groups </w:t>
      </w:r>
      <w:r w:rsidRPr="00122CA0">
        <w:rPr>
          <w:bCs/>
          <w:color w:val="000000"/>
          <w:szCs w:val="28"/>
        </w:rPr>
        <w:t xml:space="preserve">also advised that </w:t>
      </w:r>
      <w:r w:rsidR="000F5D4C">
        <w:rPr>
          <w:bCs/>
          <w:color w:val="000000"/>
          <w:szCs w:val="28"/>
        </w:rPr>
        <w:t>other treatments</w:t>
      </w:r>
      <w:r w:rsidRPr="00122CA0">
        <w:rPr>
          <w:bCs/>
          <w:color w:val="000000"/>
          <w:szCs w:val="28"/>
        </w:rPr>
        <w:t xml:space="preserve"> will soon emerge that require evaluation. </w:t>
      </w:r>
      <w:r w:rsidR="00FA5EFC">
        <w:t>A W</w:t>
      </w:r>
      <w:r w:rsidR="009329DF">
        <w:t>orld Health Organization (W</w:t>
      </w:r>
      <w:r w:rsidR="00FA5EFC">
        <w:t>HO</w:t>
      </w:r>
      <w:r w:rsidR="009329DF">
        <w:t>)</w:t>
      </w:r>
      <w:r w:rsidR="00FA5EFC">
        <w:t xml:space="preserve"> expert group issued broadly similar advice.</w:t>
      </w:r>
    </w:p>
    <w:p w14:paraId="2420A177" w14:textId="77777777" w:rsidR="00BE2A71" w:rsidRPr="00122CA0" w:rsidRDefault="00BE2A71" w:rsidP="00122CA0">
      <w:pPr>
        <w:contextualSpacing/>
        <w:jc w:val="both"/>
        <w:rPr>
          <w:bCs/>
          <w:color w:val="000000"/>
          <w:szCs w:val="28"/>
        </w:rPr>
      </w:pPr>
    </w:p>
    <w:p w14:paraId="42BD3174" w14:textId="01BE81E5" w:rsidR="00122CA0" w:rsidRPr="00FF73D1" w:rsidRDefault="009329DF" w:rsidP="00122CA0">
      <w:pPr>
        <w:contextualSpacing/>
        <w:jc w:val="both"/>
        <w:rPr>
          <w:bCs/>
          <w:color w:val="000000"/>
        </w:rPr>
      </w:pPr>
      <w:r>
        <w:rPr>
          <w:b/>
          <w:bCs/>
          <w:color w:val="000000"/>
          <w:szCs w:val="28"/>
        </w:rPr>
        <w:t>Eligibility and randomisation</w:t>
      </w:r>
      <w:r w:rsidR="00122CA0" w:rsidRPr="00122CA0">
        <w:rPr>
          <w:b/>
          <w:bCs/>
          <w:color w:val="000000"/>
          <w:szCs w:val="28"/>
        </w:rPr>
        <w:t>:</w:t>
      </w:r>
      <w:r w:rsidR="00122CA0" w:rsidRPr="00122CA0">
        <w:rPr>
          <w:bCs/>
          <w:color w:val="000000"/>
          <w:szCs w:val="28"/>
        </w:rPr>
        <w:t xml:space="preserve"> This protocol describes a randomised trial among adults hospitalised for </w:t>
      </w:r>
      <w:r w:rsidR="00FA5EFC">
        <w:rPr>
          <w:bCs/>
          <w:color w:val="000000"/>
          <w:szCs w:val="28"/>
        </w:rPr>
        <w:t xml:space="preserve">confirmed </w:t>
      </w:r>
      <w:r w:rsidR="00122CA0" w:rsidRPr="00122CA0">
        <w:rPr>
          <w:bCs/>
          <w:color w:val="000000"/>
          <w:szCs w:val="28"/>
        </w:rPr>
        <w:t>COVID-19</w:t>
      </w:r>
      <w:r>
        <w:rPr>
          <w:bCs/>
          <w:color w:val="000000"/>
          <w:szCs w:val="28"/>
        </w:rPr>
        <w:t>. Eligible patients are</w:t>
      </w:r>
      <w:r w:rsidR="00122CA0" w:rsidRPr="00122CA0">
        <w:rPr>
          <w:bCs/>
          <w:color w:val="000000"/>
          <w:szCs w:val="28"/>
        </w:rPr>
        <w:t xml:space="preserve"> randomly allocate</w:t>
      </w:r>
      <w:r>
        <w:rPr>
          <w:bCs/>
          <w:color w:val="000000"/>
          <w:szCs w:val="28"/>
        </w:rPr>
        <w:t>d</w:t>
      </w:r>
      <w:r w:rsidR="00122CA0" w:rsidRPr="00122CA0">
        <w:rPr>
          <w:bCs/>
          <w:color w:val="000000"/>
          <w:szCs w:val="28"/>
        </w:rPr>
        <w:t xml:space="preserve"> between </w:t>
      </w:r>
      <w:r w:rsidR="00F51743">
        <w:rPr>
          <w:bCs/>
          <w:color w:val="000000"/>
          <w:szCs w:val="28"/>
        </w:rPr>
        <w:t>several</w:t>
      </w:r>
      <w:r w:rsidR="00122CA0" w:rsidRPr="00122CA0">
        <w:rPr>
          <w:bCs/>
          <w:color w:val="000000"/>
          <w:szCs w:val="28"/>
        </w:rPr>
        <w:t xml:space="preserve"> treatment arms, each to be given </w:t>
      </w:r>
      <w:r w:rsidR="00122CA0" w:rsidRPr="00F51743">
        <w:rPr>
          <w:bCs/>
          <w:color w:val="000000"/>
          <w:szCs w:val="28"/>
        </w:rPr>
        <w:t>in addition to the usual standard of care in the participating hospital: No additional treatment</w:t>
      </w:r>
      <w:r w:rsidR="00122CA0" w:rsidRPr="00122CA0">
        <w:rPr>
          <w:bCs/>
          <w:color w:val="000000"/>
          <w:szCs w:val="28"/>
        </w:rPr>
        <w:t xml:space="preserve"> </w:t>
      </w:r>
      <w:r w:rsidR="00122CA0" w:rsidRPr="00122CA0">
        <w:rPr>
          <w:bCs/>
          <w:i/>
          <w:color w:val="000000"/>
          <w:szCs w:val="28"/>
        </w:rPr>
        <w:t>vs</w:t>
      </w:r>
      <w:r w:rsidR="00122CA0" w:rsidRPr="00122CA0">
        <w:rPr>
          <w:bCs/>
          <w:color w:val="000000"/>
          <w:szCs w:val="28"/>
        </w:rPr>
        <w:t xml:space="preserve"> Lopinavir-Ritonavir </w:t>
      </w:r>
      <w:r w:rsidR="00122CA0" w:rsidRPr="00122CA0">
        <w:rPr>
          <w:bCs/>
          <w:i/>
          <w:color w:val="000000"/>
          <w:szCs w:val="28"/>
        </w:rPr>
        <w:t>vs</w:t>
      </w:r>
      <w:r w:rsidR="00122CA0" w:rsidRPr="00122CA0">
        <w:rPr>
          <w:bCs/>
          <w:color w:val="000000"/>
          <w:szCs w:val="28"/>
        </w:rPr>
        <w:t xml:space="preserve"> Interferon </w:t>
      </w:r>
      <w:r w:rsidR="006520D5">
        <w:rPr>
          <w:bCs/>
          <w:color w:val="000000"/>
          <w:szCs w:val="28"/>
        </w:rPr>
        <w:t>1</w:t>
      </w:r>
      <w:r w:rsidR="006520D5" w:rsidRPr="00122CA0">
        <w:rPr>
          <w:bCs/>
          <w:color w:val="000000"/>
          <w:szCs w:val="28"/>
        </w:rPr>
        <w:t>β</w:t>
      </w:r>
      <w:r w:rsidR="006520D5">
        <w:rPr>
          <w:bCs/>
          <w:color w:val="000000"/>
          <w:szCs w:val="28"/>
        </w:rPr>
        <w:t xml:space="preserve"> </w:t>
      </w:r>
      <w:r w:rsidR="00F51743" w:rsidRPr="00F51743">
        <w:rPr>
          <w:bCs/>
          <w:i/>
          <w:color w:val="000000"/>
          <w:szCs w:val="28"/>
        </w:rPr>
        <w:t>vs</w:t>
      </w:r>
      <w:r w:rsidR="00F51743">
        <w:rPr>
          <w:bCs/>
          <w:color w:val="000000"/>
          <w:szCs w:val="28"/>
        </w:rPr>
        <w:t xml:space="preserve"> </w:t>
      </w:r>
      <w:del w:id="4" w:author="Martin Landray" w:date="2020-03-20T14:34:00Z">
        <w:r w:rsidR="00F51743" w:rsidDel="006520D5">
          <w:rPr>
            <w:bCs/>
            <w:color w:val="000000"/>
            <w:szCs w:val="28"/>
          </w:rPr>
          <w:delText>l</w:delText>
        </w:r>
      </w:del>
      <w:ins w:id="5" w:author="Martin Landray" w:date="2020-03-20T14:34:00Z">
        <w:r w:rsidR="006520D5">
          <w:rPr>
            <w:bCs/>
            <w:color w:val="000000"/>
            <w:szCs w:val="28"/>
          </w:rPr>
          <w:t>L</w:t>
        </w:r>
      </w:ins>
      <w:r w:rsidR="00F51743">
        <w:rPr>
          <w:bCs/>
          <w:color w:val="000000"/>
          <w:szCs w:val="28"/>
        </w:rPr>
        <w:t>ow-</w:t>
      </w:r>
      <w:r w:rsidR="00F51743" w:rsidRPr="00FF73D1">
        <w:rPr>
          <w:bCs/>
          <w:color w:val="000000"/>
        </w:rPr>
        <w:t xml:space="preserve">dose </w:t>
      </w:r>
      <w:del w:id="6" w:author="Martin Landray" w:date="2020-03-20T14:34:00Z">
        <w:r w:rsidR="00F51743" w:rsidRPr="00FF73D1" w:rsidDel="006520D5">
          <w:rPr>
            <w:bCs/>
            <w:color w:val="000000"/>
          </w:rPr>
          <w:delText>c</w:delText>
        </w:r>
      </w:del>
      <w:ins w:id="7" w:author="Martin Landray" w:date="2020-03-20T14:34:00Z">
        <w:r w:rsidR="006520D5">
          <w:rPr>
            <w:bCs/>
            <w:color w:val="000000"/>
          </w:rPr>
          <w:t>C</w:t>
        </w:r>
      </w:ins>
      <w:r w:rsidR="00F51743" w:rsidRPr="00FF73D1">
        <w:rPr>
          <w:bCs/>
          <w:color w:val="000000"/>
        </w:rPr>
        <w:t>orticosteroids</w:t>
      </w:r>
      <w:ins w:id="8" w:author="Martin Landray" w:date="2020-03-20T14:35:00Z">
        <w:r w:rsidR="006520D5">
          <w:rPr>
            <w:bCs/>
            <w:color w:val="000000"/>
          </w:rPr>
          <w:t xml:space="preserve"> </w:t>
        </w:r>
        <w:r w:rsidR="006520D5" w:rsidRPr="006520D5">
          <w:rPr>
            <w:bCs/>
            <w:i/>
            <w:color w:val="000000"/>
          </w:rPr>
          <w:t>vs</w:t>
        </w:r>
        <w:r w:rsidR="006520D5">
          <w:rPr>
            <w:bCs/>
            <w:color w:val="000000"/>
          </w:rPr>
          <w:t xml:space="preserve"> </w:t>
        </w:r>
        <w:r w:rsidR="006520D5">
          <w:rPr>
            <w:bCs/>
            <w:color w:val="000000"/>
            <w:szCs w:val="28"/>
          </w:rPr>
          <w:t>Hydroxychloroquine</w:t>
        </w:r>
      </w:ins>
      <w:r w:rsidR="00122CA0" w:rsidRPr="00FF73D1">
        <w:rPr>
          <w:bCs/>
          <w:color w:val="000000"/>
        </w:rPr>
        <w:t xml:space="preserve">. </w:t>
      </w:r>
      <w:r w:rsidR="00F51743" w:rsidRPr="00FF73D1">
        <w:rPr>
          <w:bCs/>
          <w:color w:val="000000"/>
        </w:rPr>
        <w:t xml:space="preserve">For patients </w:t>
      </w:r>
      <w:r w:rsidRPr="00FF73D1">
        <w:rPr>
          <w:bCs/>
          <w:color w:val="000000"/>
        </w:rPr>
        <w:t>for whom</w:t>
      </w:r>
      <w:r w:rsidR="00122CA0" w:rsidRPr="00FF73D1">
        <w:rPr>
          <w:bCs/>
          <w:color w:val="000000"/>
        </w:rPr>
        <w:t xml:space="preserve"> not all the trial arms are appropriate</w:t>
      </w:r>
      <w:r w:rsidR="00A46AA2" w:rsidRPr="00FF73D1">
        <w:rPr>
          <w:bCs/>
          <w:color w:val="000000"/>
        </w:rPr>
        <w:t xml:space="preserve"> or </w:t>
      </w:r>
      <w:r w:rsidRPr="00FF73D1">
        <w:rPr>
          <w:bCs/>
          <w:color w:val="000000"/>
        </w:rPr>
        <w:t xml:space="preserve">at </w:t>
      </w:r>
      <w:r w:rsidR="00F51743" w:rsidRPr="00FF73D1">
        <w:rPr>
          <w:bCs/>
          <w:color w:val="000000"/>
        </w:rPr>
        <w:t xml:space="preserve">locations where not all are </w:t>
      </w:r>
      <w:r w:rsidR="00A46AA2" w:rsidRPr="00FF73D1">
        <w:rPr>
          <w:bCs/>
          <w:color w:val="000000"/>
        </w:rPr>
        <w:t>available</w:t>
      </w:r>
      <w:r w:rsidR="00122CA0" w:rsidRPr="00FF73D1">
        <w:rPr>
          <w:bCs/>
          <w:color w:val="000000"/>
        </w:rPr>
        <w:t xml:space="preserve">, randomisation will be between fewer arms. </w:t>
      </w:r>
    </w:p>
    <w:p w14:paraId="6F1EFAF7" w14:textId="77777777" w:rsidR="00122CA0" w:rsidRPr="00FF73D1" w:rsidRDefault="00122CA0" w:rsidP="00122CA0">
      <w:pPr>
        <w:contextualSpacing/>
        <w:jc w:val="both"/>
        <w:rPr>
          <w:bCs/>
          <w:color w:val="000000"/>
        </w:rPr>
      </w:pPr>
    </w:p>
    <w:p w14:paraId="5DC7753F" w14:textId="51CECBBC" w:rsidR="00CF7C40" w:rsidRPr="00FF73D1" w:rsidRDefault="00122CA0" w:rsidP="00FF73D1">
      <w:pPr>
        <w:jc w:val="both"/>
        <w:rPr>
          <w:rFonts w:eastAsia="Times New Roman"/>
        </w:rPr>
      </w:pPr>
      <w:r w:rsidRPr="00FF73D1">
        <w:rPr>
          <w:b/>
          <w:bCs/>
          <w:color w:val="000000"/>
        </w:rPr>
        <w:t>Adaptive design:</w:t>
      </w:r>
      <w:r w:rsidRPr="00FF73D1">
        <w:rPr>
          <w:bCs/>
          <w:color w:val="000000"/>
        </w:rPr>
        <w:t xml:space="preserve"> </w:t>
      </w:r>
      <w:r w:rsidRPr="009B2D72">
        <w:rPr>
          <w:bCs/>
          <w:color w:val="000000" w:themeColor="text1"/>
        </w:rPr>
        <w:t xml:space="preserve">The interim trial results will be monitored by </w:t>
      </w:r>
      <w:r w:rsidR="00B02023" w:rsidRPr="009B2D72">
        <w:rPr>
          <w:bCs/>
          <w:color w:val="000000" w:themeColor="text1"/>
        </w:rPr>
        <w:t>an independent</w:t>
      </w:r>
      <w:r w:rsidRPr="009B2D72">
        <w:rPr>
          <w:bCs/>
          <w:color w:val="000000" w:themeColor="text1"/>
        </w:rPr>
        <w:t xml:space="preserve"> Data Monitoring Committee</w:t>
      </w:r>
      <w:r w:rsidR="00D06B17" w:rsidRPr="009B2D72">
        <w:rPr>
          <w:bCs/>
          <w:color w:val="000000" w:themeColor="text1"/>
        </w:rPr>
        <w:t xml:space="preserve"> (DMC)</w:t>
      </w:r>
      <w:r w:rsidRPr="009B2D72">
        <w:rPr>
          <w:bCs/>
          <w:color w:val="000000" w:themeColor="text1"/>
        </w:rPr>
        <w:t xml:space="preserve">. </w:t>
      </w:r>
      <w:r w:rsidR="00FF73D1" w:rsidRPr="009B2D72">
        <w:rPr>
          <w:rFonts w:eastAsia="Times New Roman"/>
          <w:color w:val="000000" w:themeColor="text1"/>
        </w:rPr>
        <w:t xml:space="preserve">The most important task for the DMC will be to assess whether the randomised comparisons in the study have provided evidence on mortality that is strong enough (with a range of uncertainty around the results that is narrow enough) to affect national and global treatment strategies. </w:t>
      </w:r>
      <w:r w:rsidR="003D4AC6" w:rsidRPr="009B2D72">
        <w:rPr>
          <w:iCs/>
          <w:color w:val="000000" w:themeColor="text1"/>
        </w:rPr>
        <w:t xml:space="preserve">In such a circumstance, the DMC will inform the Trial Steering Committee who will make the results available to the public and amend the trial arms accordingly. </w:t>
      </w:r>
      <w:r w:rsidR="003D4AC6" w:rsidRPr="009B2D72">
        <w:rPr>
          <w:bCs/>
          <w:color w:val="000000" w:themeColor="text1"/>
        </w:rPr>
        <w:t>N</w:t>
      </w:r>
      <w:r w:rsidR="00F51743" w:rsidRPr="009B2D72">
        <w:rPr>
          <w:color w:val="000000" w:themeColor="text1"/>
        </w:rPr>
        <w:t xml:space="preserve">ew </w:t>
      </w:r>
      <w:r w:rsidR="00F51743" w:rsidRPr="009B2D72">
        <w:rPr>
          <w:bCs/>
          <w:color w:val="000000" w:themeColor="text1"/>
        </w:rPr>
        <w:t>trial arms can be added as evidence emerges that other candidate therapeutics should be evaluated.</w:t>
      </w:r>
    </w:p>
    <w:p w14:paraId="0BA98F79" w14:textId="77777777" w:rsidR="00122CA0" w:rsidRPr="00F17D9C" w:rsidRDefault="00122CA0" w:rsidP="00122CA0">
      <w:pPr>
        <w:contextualSpacing/>
        <w:jc w:val="both"/>
        <w:rPr>
          <w:bCs/>
          <w:color w:val="000000"/>
          <w:szCs w:val="28"/>
        </w:rPr>
      </w:pPr>
    </w:p>
    <w:p w14:paraId="6E478500" w14:textId="0D43FE63" w:rsidR="00FC1494" w:rsidRDefault="00FC1494" w:rsidP="00122CA0">
      <w:pPr>
        <w:contextualSpacing/>
        <w:jc w:val="both"/>
        <w:rPr>
          <w:b/>
          <w:bCs/>
          <w:color w:val="000000"/>
          <w:szCs w:val="28"/>
        </w:rPr>
      </w:pPr>
      <w:r>
        <w:rPr>
          <w:b/>
          <w:bCs/>
          <w:color w:val="000000"/>
          <w:szCs w:val="28"/>
        </w:rPr>
        <w:t xml:space="preserve">Outcomes: </w:t>
      </w:r>
      <w:r w:rsidRPr="00F17D9C">
        <w:rPr>
          <w:bCs/>
          <w:color w:val="000000"/>
          <w:szCs w:val="28"/>
        </w:rPr>
        <w:t xml:space="preserve">The main outcomes will be </w:t>
      </w:r>
      <w:r>
        <w:rPr>
          <w:bCs/>
          <w:color w:val="000000"/>
          <w:szCs w:val="28"/>
        </w:rPr>
        <w:t xml:space="preserve">in-hospital death, discharge, and need for </w:t>
      </w:r>
      <w:del w:id="9" w:author="Martin Landray" w:date="2020-03-20T18:43:00Z">
        <w:r w:rsidR="00FF73D1" w:rsidDel="004C624D">
          <w:rPr>
            <w:bCs/>
            <w:color w:val="000000"/>
            <w:szCs w:val="28"/>
          </w:rPr>
          <w:delText xml:space="preserve">invasive mechanical </w:delText>
        </w:r>
      </w:del>
      <w:r>
        <w:rPr>
          <w:bCs/>
          <w:color w:val="000000"/>
          <w:szCs w:val="28"/>
        </w:rPr>
        <w:t>ventilation</w:t>
      </w:r>
      <w:del w:id="10" w:author="Martin Landray" w:date="2020-03-20T18:43:00Z">
        <w:r w:rsidR="00FF73D1" w:rsidDel="004C624D">
          <w:rPr>
            <w:bCs/>
            <w:color w:val="000000"/>
            <w:szCs w:val="28"/>
          </w:rPr>
          <w:delText xml:space="preserve"> (IMV</w:delText>
        </w:r>
        <w:r w:rsidR="009B2D72" w:rsidDel="004C624D">
          <w:rPr>
            <w:bCs/>
            <w:color w:val="000000"/>
            <w:szCs w:val="28"/>
          </w:rPr>
          <w:delText>; intubation or tracheostomy</w:delText>
        </w:r>
        <w:r w:rsidR="00FF73D1" w:rsidDel="004C624D">
          <w:rPr>
            <w:bCs/>
            <w:color w:val="000000"/>
            <w:szCs w:val="28"/>
          </w:rPr>
          <w:delText>)</w:delText>
        </w:r>
      </w:del>
      <w:r>
        <w:rPr>
          <w:bCs/>
          <w:color w:val="000000"/>
          <w:szCs w:val="28"/>
        </w:rPr>
        <w:t xml:space="preserve">. For the main analyses, follow-up will be censored at 28 days after </w:t>
      </w:r>
      <w:del w:id="11" w:author="Martin Landray" w:date="2020-03-20T11:10:00Z">
        <w:r w:rsidDel="00274D46">
          <w:rPr>
            <w:bCs/>
            <w:color w:val="000000"/>
            <w:szCs w:val="28"/>
          </w:rPr>
          <w:delText>admission</w:delText>
        </w:r>
      </w:del>
      <w:ins w:id="12" w:author="Martin Landray" w:date="2020-03-20T11:10:00Z">
        <w:r w:rsidR="00274D46">
          <w:rPr>
            <w:bCs/>
            <w:color w:val="000000"/>
            <w:szCs w:val="28"/>
          </w:rPr>
          <w:t>randomisation</w:t>
        </w:r>
      </w:ins>
      <w:r>
        <w:rPr>
          <w:bCs/>
          <w:color w:val="000000"/>
          <w:szCs w:val="28"/>
        </w:rPr>
        <w:t>. Additional information on longer term outcomes may be collected through review of medical records or linkage to medical databases such as those managed by NHS Digital and equivalent organisations in the devolved nations.</w:t>
      </w:r>
    </w:p>
    <w:p w14:paraId="5845F03E" w14:textId="77777777" w:rsidR="00125C3C" w:rsidRPr="00122CA0" w:rsidRDefault="00125C3C" w:rsidP="00125C3C">
      <w:pPr>
        <w:contextualSpacing/>
        <w:jc w:val="both"/>
        <w:rPr>
          <w:bCs/>
          <w:color w:val="000000"/>
          <w:szCs w:val="28"/>
        </w:rPr>
      </w:pPr>
    </w:p>
    <w:p w14:paraId="0E1E4DEC" w14:textId="44E21DF9" w:rsidR="00125C3C" w:rsidRPr="00122CA0" w:rsidRDefault="00125C3C" w:rsidP="00125C3C">
      <w:pPr>
        <w:contextualSpacing/>
        <w:jc w:val="both"/>
        <w:rPr>
          <w:bCs/>
          <w:color w:val="000000"/>
          <w:szCs w:val="28"/>
        </w:rPr>
      </w:pPr>
      <w:r w:rsidRPr="00122CA0">
        <w:rPr>
          <w:b/>
          <w:bCs/>
          <w:color w:val="000000"/>
          <w:szCs w:val="28"/>
        </w:rPr>
        <w:t>Simplicity of procedures:</w:t>
      </w:r>
      <w:r w:rsidRPr="00122CA0">
        <w:rPr>
          <w:bCs/>
          <w:color w:val="000000"/>
          <w:szCs w:val="28"/>
        </w:rPr>
        <w:t xml:space="preserve"> To facilitate collaboration</w:t>
      </w:r>
      <w:r w:rsidR="00695B56">
        <w:rPr>
          <w:bCs/>
          <w:color w:val="000000"/>
          <w:szCs w:val="28"/>
        </w:rPr>
        <w:t>,</w:t>
      </w:r>
      <w:r w:rsidRPr="00122CA0">
        <w:rPr>
          <w:bCs/>
          <w:color w:val="000000"/>
          <w:szCs w:val="28"/>
        </w:rPr>
        <w:t xml:space="preserve"> even in hospitals that suddenly become overloaded, patient </w:t>
      </w:r>
      <w:r w:rsidR="00695B56">
        <w:rPr>
          <w:bCs/>
          <w:color w:val="000000"/>
          <w:szCs w:val="28"/>
        </w:rPr>
        <w:t>enrolment</w:t>
      </w:r>
      <w:r w:rsidR="00695B56" w:rsidRPr="00122CA0">
        <w:rPr>
          <w:bCs/>
          <w:color w:val="000000"/>
          <w:szCs w:val="28"/>
        </w:rPr>
        <w:t xml:space="preserve"> </w:t>
      </w:r>
      <w:r w:rsidRPr="00122CA0">
        <w:rPr>
          <w:bCs/>
          <w:color w:val="000000"/>
          <w:szCs w:val="28"/>
        </w:rPr>
        <w:t xml:space="preserve">(via the internet) and all other trial procedures </w:t>
      </w:r>
      <w:r w:rsidR="00E4707F">
        <w:rPr>
          <w:bCs/>
          <w:color w:val="000000"/>
          <w:szCs w:val="28"/>
        </w:rPr>
        <w:t xml:space="preserve">are </w:t>
      </w:r>
      <w:r w:rsidRPr="00122CA0">
        <w:rPr>
          <w:bCs/>
          <w:color w:val="000000"/>
          <w:szCs w:val="28"/>
        </w:rPr>
        <w:t xml:space="preserve">greatly streamlined. </w:t>
      </w:r>
      <w:r>
        <w:rPr>
          <w:bCs/>
          <w:color w:val="000000"/>
          <w:szCs w:val="28"/>
        </w:rPr>
        <w:t>Informed consent is simple and data entry is minimal. Randomisation via the internet is simple</w:t>
      </w:r>
      <w:r w:rsidR="00695B56">
        <w:rPr>
          <w:bCs/>
          <w:color w:val="000000"/>
          <w:szCs w:val="28"/>
        </w:rPr>
        <w:t xml:space="preserve"> and</w:t>
      </w:r>
      <w:r>
        <w:rPr>
          <w:bCs/>
          <w:color w:val="000000"/>
          <w:szCs w:val="28"/>
        </w:rPr>
        <w:t xml:space="preserve"> </w:t>
      </w:r>
      <w:r w:rsidR="00695B56">
        <w:rPr>
          <w:bCs/>
          <w:color w:val="000000"/>
          <w:szCs w:val="28"/>
        </w:rPr>
        <w:t xml:space="preserve">quick, </w:t>
      </w:r>
      <w:r w:rsidRPr="00122CA0">
        <w:rPr>
          <w:bCs/>
          <w:color w:val="000000"/>
          <w:szCs w:val="28"/>
        </w:rPr>
        <w:t xml:space="preserve">at the end of which the allocated treatment is displayed on the screen and </w:t>
      </w:r>
      <w:r>
        <w:rPr>
          <w:bCs/>
          <w:color w:val="000000"/>
          <w:szCs w:val="28"/>
        </w:rPr>
        <w:t xml:space="preserve">can be printed or downloaded. Follow-up information is recorded at a single timepoint and may be </w:t>
      </w:r>
      <w:r w:rsidRPr="00407D6E">
        <w:rPr>
          <w:bCs/>
          <w:color w:val="000000"/>
          <w:szCs w:val="28"/>
        </w:rPr>
        <w:t>ascertained by contacting participants in person, by phone or electronically, or by review o</w:t>
      </w:r>
      <w:r>
        <w:rPr>
          <w:bCs/>
          <w:color w:val="000000"/>
          <w:szCs w:val="28"/>
        </w:rPr>
        <w:t>f medical records and databases</w:t>
      </w:r>
      <w:r w:rsidRPr="00407D6E">
        <w:rPr>
          <w:bCs/>
          <w:color w:val="000000"/>
          <w:szCs w:val="28"/>
        </w:rPr>
        <w:t>.</w:t>
      </w:r>
    </w:p>
    <w:p w14:paraId="2192AF59" w14:textId="77777777" w:rsidR="00FC1494" w:rsidRPr="00122CA0" w:rsidRDefault="00FC1494" w:rsidP="00FC1494">
      <w:pPr>
        <w:contextualSpacing/>
        <w:jc w:val="both"/>
        <w:rPr>
          <w:bCs/>
          <w:color w:val="000000"/>
          <w:szCs w:val="28"/>
        </w:rPr>
      </w:pPr>
    </w:p>
    <w:p w14:paraId="02F1CA76" w14:textId="0C5C3297" w:rsidR="00122CA0" w:rsidRDefault="00F51743" w:rsidP="00122CA0">
      <w:pPr>
        <w:contextualSpacing/>
        <w:jc w:val="both"/>
        <w:rPr>
          <w:bCs/>
          <w:color w:val="000000"/>
          <w:szCs w:val="28"/>
        </w:rPr>
      </w:pPr>
      <w:r>
        <w:rPr>
          <w:b/>
          <w:bCs/>
          <w:color w:val="000000"/>
          <w:szCs w:val="28"/>
        </w:rPr>
        <w:t xml:space="preserve">Data </w:t>
      </w:r>
      <w:r w:rsidR="00122CA0" w:rsidRPr="00F51743">
        <w:rPr>
          <w:b/>
          <w:bCs/>
          <w:color w:val="000000"/>
          <w:szCs w:val="28"/>
        </w:rPr>
        <w:t>to be recorded:</w:t>
      </w:r>
      <w:r w:rsidR="00122CA0" w:rsidRPr="00F17D9C">
        <w:rPr>
          <w:bCs/>
          <w:color w:val="000000"/>
          <w:szCs w:val="28"/>
        </w:rPr>
        <w:t xml:space="preserve"> At randomisation, information will be collected on the identity of the randomising clinician and of the patient, age, sex, </w:t>
      </w:r>
      <w:r>
        <w:rPr>
          <w:bCs/>
          <w:color w:val="000000"/>
          <w:szCs w:val="28"/>
        </w:rPr>
        <w:t xml:space="preserve">major co-morbidity, </w:t>
      </w:r>
      <w:r w:rsidR="004B76CB">
        <w:rPr>
          <w:bCs/>
          <w:color w:val="000000"/>
          <w:szCs w:val="28"/>
        </w:rPr>
        <w:t>COVID</w:t>
      </w:r>
      <w:r w:rsidR="00F33645">
        <w:rPr>
          <w:bCs/>
          <w:color w:val="000000"/>
          <w:szCs w:val="28"/>
        </w:rPr>
        <w:t>-19</w:t>
      </w:r>
      <w:r w:rsidR="004B76CB">
        <w:rPr>
          <w:bCs/>
          <w:color w:val="000000"/>
          <w:szCs w:val="28"/>
        </w:rPr>
        <w:t xml:space="preserve"> </w:t>
      </w:r>
      <w:r w:rsidR="00F33645">
        <w:rPr>
          <w:bCs/>
          <w:color w:val="000000"/>
          <w:szCs w:val="28"/>
        </w:rPr>
        <w:t xml:space="preserve">onset date and </w:t>
      </w:r>
      <w:r w:rsidR="004B76CB">
        <w:rPr>
          <w:bCs/>
          <w:color w:val="000000"/>
          <w:szCs w:val="28"/>
        </w:rPr>
        <w:t xml:space="preserve">severity, </w:t>
      </w:r>
      <w:r>
        <w:rPr>
          <w:bCs/>
          <w:color w:val="000000"/>
          <w:szCs w:val="28"/>
        </w:rPr>
        <w:t xml:space="preserve">and </w:t>
      </w:r>
      <w:r w:rsidR="004B76CB">
        <w:rPr>
          <w:bCs/>
          <w:color w:val="000000"/>
          <w:szCs w:val="28"/>
        </w:rPr>
        <w:t xml:space="preserve">any </w:t>
      </w:r>
      <w:r>
        <w:rPr>
          <w:bCs/>
          <w:color w:val="000000"/>
          <w:szCs w:val="28"/>
        </w:rPr>
        <w:t xml:space="preserve">contraindications to the </w:t>
      </w:r>
      <w:r w:rsidR="004B76CB">
        <w:rPr>
          <w:bCs/>
          <w:color w:val="000000"/>
          <w:szCs w:val="28"/>
        </w:rPr>
        <w:t xml:space="preserve">study </w:t>
      </w:r>
      <w:r>
        <w:rPr>
          <w:bCs/>
          <w:color w:val="000000"/>
          <w:szCs w:val="28"/>
        </w:rPr>
        <w:t>treatment</w:t>
      </w:r>
      <w:r w:rsidR="004B76CB">
        <w:rPr>
          <w:bCs/>
          <w:color w:val="000000"/>
          <w:szCs w:val="28"/>
        </w:rPr>
        <w:t>s</w:t>
      </w:r>
      <w:r w:rsidR="00122CA0" w:rsidRPr="00F17D9C">
        <w:rPr>
          <w:bCs/>
          <w:color w:val="000000"/>
          <w:szCs w:val="28"/>
        </w:rPr>
        <w:t xml:space="preserve">. The main outcomes will be </w:t>
      </w:r>
      <w:r>
        <w:rPr>
          <w:bCs/>
          <w:color w:val="000000"/>
          <w:szCs w:val="28"/>
        </w:rPr>
        <w:t xml:space="preserve">in-hospital death (with date and probable cause), discharge (with date), and need for </w:t>
      </w:r>
      <w:r w:rsidR="00727F60">
        <w:rPr>
          <w:bCs/>
          <w:color w:val="000000"/>
          <w:szCs w:val="28"/>
        </w:rPr>
        <w:t xml:space="preserve">ventilation </w:t>
      </w:r>
      <w:r>
        <w:rPr>
          <w:bCs/>
          <w:color w:val="000000"/>
          <w:szCs w:val="28"/>
        </w:rPr>
        <w:t xml:space="preserve">(with number of days recorded). </w:t>
      </w:r>
      <w:r w:rsidR="00FC1494">
        <w:rPr>
          <w:bCs/>
          <w:color w:val="000000"/>
          <w:szCs w:val="28"/>
        </w:rPr>
        <w:t xml:space="preserve">Reminders will be sent if outcome data </w:t>
      </w:r>
      <w:r w:rsidR="00D44BEA">
        <w:rPr>
          <w:bCs/>
          <w:color w:val="000000"/>
          <w:szCs w:val="28"/>
        </w:rPr>
        <w:lastRenderedPageBreak/>
        <w:t xml:space="preserve">have </w:t>
      </w:r>
      <w:r w:rsidR="00FC1494">
        <w:rPr>
          <w:bCs/>
          <w:color w:val="000000"/>
          <w:szCs w:val="28"/>
        </w:rPr>
        <w:t xml:space="preserve">not been recorded by 28 days after </w:t>
      </w:r>
      <w:del w:id="13" w:author="Martin Landray" w:date="2020-03-20T14:20:00Z">
        <w:r w:rsidR="00FC1494" w:rsidDel="006C51CD">
          <w:rPr>
            <w:bCs/>
            <w:color w:val="000000"/>
            <w:szCs w:val="28"/>
          </w:rPr>
          <w:delText>admission</w:delText>
        </w:r>
      </w:del>
      <w:ins w:id="14" w:author="Martin Landray" w:date="2020-03-20T14:20:00Z">
        <w:r w:rsidR="006C51CD">
          <w:rPr>
            <w:bCs/>
            <w:color w:val="000000"/>
            <w:szCs w:val="28"/>
          </w:rPr>
          <w:t>randomisation</w:t>
        </w:r>
      </w:ins>
      <w:r w:rsidR="00FC1494">
        <w:rPr>
          <w:bCs/>
          <w:color w:val="000000"/>
          <w:szCs w:val="28"/>
        </w:rPr>
        <w:t>.</w:t>
      </w:r>
      <w:r w:rsidR="004B76CB">
        <w:rPr>
          <w:bCs/>
          <w:color w:val="000000"/>
          <w:szCs w:val="28"/>
        </w:rPr>
        <w:t xml:space="preserve"> Suspected Unexpected Serious Adverse Reactions</w:t>
      </w:r>
      <w:r w:rsidR="00D44BEA">
        <w:rPr>
          <w:bCs/>
          <w:color w:val="000000"/>
          <w:szCs w:val="28"/>
        </w:rPr>
        <w:t xml:space="preserve"> (SUSARs) </w:t>
      </w:r>
      <w:r w:rsidR="000F5D4C">
        <w:rPr>
          <w:bCs/>
          <w:color w:val="000000"/>
          <w:szCs w:val="28"/>
        </w:rPr>
        <w:t>to</w:t>
      </w:r>
      <w:r w:rsidR="004B76CB">
        <w:rPr>
          <w:bCs/>
          <w:color w:val="000000"/>
          <w:szCs w:val="28"/>
        </w:rPr>
        <w:t xml:space="preserve"> one of the study medication </w:t>
      </w:r>
      <w:r w:rsidR="000F5D4C" w:rsidRPr="00935BA5">
        <w:rPr>
          <w:szCs w:val="22"/>
        </w:rPr>
        <w:t>(eg, Stevens-Johnson syndrome, anaphylaxis, aplastic anaemia)</w:t>
      </w:r>
      <w:r w:rsidR="000F5D4C">
        <w:rPr>
          <w:bCs/>
          <w:color w:val="000000"/>
          <w:szCs w:val="28"/>
        </w:rPr>
        <w:t xml:space="preserve"> </w:t>
      </w:r>
      <w:r w:rsidR="004B76CB">
        <w:rPr>
          <w:bCs/>
          <w:color w:val="000000"/>
          <w:szCs w:val="28"/>
        </w:rPr>
        <w:t xml:space="preserve">will be collected and reported in </w:t>
      </w:r>
      <w:r w:rsidR="00F33645">
        <w:rPr>
          <w:bCs/>
          <w:color w:val="000000"/>
          <w:szCs w:val="28"/>
        </w:rPr>
        <w:t xml:space="preserve">an </w:t>
      </w:r>
      <w:r w:rsidR="004B76CB">
        <w:rPr>
          <w:bCs/>
          <w:color w:val="000000"/>
          <w:szCs w:val="28"/>
        </w:rPr>
        <w:t>expedited fashion.</w:t>
      </w:r>
      <w:r w:rsidR="000F5D4C">
        <w:rPr>
          <w:bCs/>
          <w:color w:val="000000"/>
          <w:szCs w:val="28"/>
        </w:rPr>
        <w:t xml:space="preserve"> Other adverse events will not be recorded but may be available through linkage to medical databases.</w:t>
      </w:r>
    </w:p>
    <w:p w14:paraId="2BA9C7AE" w14:textId="77777777" w:rsidR="00727F60" w:rsidRPr="00F17D9C" w:rsidRDefault="00727F60" w:rsidP="00122CA0">
      <w:pPr>
        <w:contextualSpacing/>
        <w:jc w:val="both"/>
        <w:rPr>
          <w:bCs/>
          <w:color w:val="000000"/>
          <w:szCs w:val="28"/>
        </w:rPr>
      </w:pPr>
    </w:p>
    <w:p w14:paraId="48DEB0C0" w14:textId="77777777" w:rsidR="00125C3C" w:rsidRDefault="00125C3C" w:rsidP="00125C3C">
      <w:pPr>
        <w:contextualSpacing/>
        <w:jc w:val="both"/>
        <w:rPr>
          <w:bCs/>
          <w:color w:val="000000"/>
          <w:szCs w:val="28"/>
        </w:rPr>
      </w:pPr>
      <w:r w:rsidRPr="00122CA0">
        <w:rPr>
          <w:b/>
          <w:bCs/>
          <w:color w:val="000000"/>
          <w:szCs w:val="28"/>
        </w:rPr>
        <w:t>Numbers to be randomised:</w:t>
      </w:r>
      <w:r w:rsidRPr="00122CA0">
        <w:rPr>
          <w:bCs/>
          <w:color w:val="000000"/>
          <w:szCs w:val="28"/>
        </w:rPr>
        <w:t xml:space="preserve"> The larger the number randomised the more accurate the results will be, but the numbers that can be randomised will depend critically on how large the epidemic becomes. If substantial numbers are hospitalised in the participating centres then it may be possible to randomise several thousand with mild disease and a few thousand with severe disease, but realistic, appropriate sample sizes could not be estimated at the start of the trial.</w:t>
      </w:r>
      <w:r w:rsidRPr="00FC1494">
        <w:rPr>
          <w:bCs/>
          <w:color w:val="000000"/>
          <w:szCs w:val="28"/>
        </w:rPr>
        <w:t xml:space="preserve"> </w:t>
      </w:r>
    </w:p>
    <w:p w14:paraId="222F8926" w14:textId="77777777" w:rsidR="00125C3C" w:rsidRDefault="00125C3C" w:rsidP="00125C3C">
      <w:pPr>
        <w:contextualSpacing/>
        <w:jc w:val="both"/>
        <w:rPr>
          <w:bCs/>
          <w:color w:val="000000"/>
          <w:szCs w:val="28"/>
        </w:rPr>
      </w:pPr>
    </w:p>
    <w:p w14:paraId="14AD30A7" w14:textId="7A86D1DC" w:rsidR="00125C3C" w:rsidRDefault="00125C3C" w:rsidP="00125C3C">
      <w:pPr>
        <w:contextualSpacing/>
        <w:jc w:val="both"/>
        <w:rPr>
          <w:bCs/>
          <w:color w:val="000000"/>
          <w:szCs w:val="28"/>
        </w:rPr>
      </w:pPr>
      <w:r w:rsidRPr="00122CA0">
        <w:rPr>
          <w:b/>
          <w:bCs/>
          <w:color w:val="000000"/>
          <w:szCs w:val="28"/>
        </w:rPr>
        <w:t>Heterogeneity between populations</w:t>
      </w:r>
      <w:r>
        <w:rPr>
          <w:b/>
          <w:bCs/>
          <w:color w:val="000000"/>
          <w:szCs w:val="28"/>
        </w:rPr>
        <w:t xml:space="preserve">: </w:t>
      </w:r>
      <w:r w:rsidRPr="00FC1494">
        <w:rPr>
          <w:bCs/>
          <w:color w:val="000000"/>
          <w:szCs w:val="28"/>
        </w:rPr>
        <w:t xml:space="preserve">If sufficient numbers </w:t>
      </w:r>
      <w:r w:rsidR="004B76CB">
        <w:rPr>
          <w:bCs/>
          <w:color w:val="000000"/>
          <w:szCs w:val="28"/>
        </w:rPr>
        <w:t xml:space="preserve">are </w:t>
      </w:r>
      <w:r w:rsidRPr="00FC1494">
        <w:rPr>
          <w:bCs/>
          <w:color w:val="000000"/>
          <w:szCs w:val="28"/>
        </w:rPr>
        <w:t>studied</w:t>
      </w:r>
      <w:r>
        <w:rPr>
          <w:bCs/>
          <w:color w:val="000000"/>
          <w:szCs w:val="28"/>
        </w:rPr>
        <w:t xml:space="preserve">, it may be possible to generate reliable evidence </w:t>
      </w:r>
      <w:r w:rsidRPr="00FC1494">
        <w:rPr>
          <w:bCs/>
          <w:color w:val="000000"/>
          <w:szCs w:val="28"/>
        </w:rPr>
        <w:t xml:space="preserve">in </w:t>
      </w:r>
      <w:r>
        <w:rPr>
          <w:bCs/>
          <w:color w:val="000000"/>
          <w:szCs w:val="28"/>
        </w:rPr>
        <w:t xml:space="preserve">certain patient groups </w:t>
      </w:r>
      <w:r w:rsidRPr="00122CA0">
        <w:rPr>
          <w:bCs/>
          <w:color w:val="000000"/>
          <w:szCs w:val="28"/>
        </w:rPr>
        <w:t>(</w:t>
      </w:r>
      <w:r>
        <w:rPr>
          <w:bCs/>
          <w:color w:val="000000"/>
          <w:szCs w:val="28"/>
        </w:rPr>
        <w:t>e.g. those with major co-morbidity or who are older</w:t>
      </w:r>
      <w:r w:rsidRPr="00122CA0">
        <w:rPr>
          <w:bCs/>
          <w:color w:val="000000"/>
          <w:szCs w:val="28"/>
        </w:rPr>
        <w:t>)</w:t>
      </w:r>
      <w:r>
        <w:rPr>
          <w:bCs/>
          <w:color w:val="000000"/>
          <w:szCs w:val="28"/>
        </w:rPr>
        <w:t>. To this end, data from this study may be combined with data from other trials of treatments for COVID-19, such as those being planned by the WHO.</w:t>
      </w:r>
    </w:p>
    <w:p w14:paraId="73BD8686" w14:textId="77777777" w:rsidR="00125C3C" w:rsidRPr="00122CA0" w:rsidRDefault="00125C3C" w:rsidP="00122CA0">
      <w:pPr>
        <w:contextualSpacing/>
        <w:jc w:val="both"/>
        <w:rPr>
          <w:bCs/>
          <w:color w:val="000000"/>
          <w:szCs w:val="28"/>
        </w:rPr>
      </w:pPr>
    </w:p>
    <w:p w14:paraId="5A8181A9" w14:textId="2F8BA54E" w:rsidR="00122CA0" w:rsidRDefault="00122CA0" w:rsidP="00122CA0">
      <w:pPr>
        <w:contextualSpacing/>
        <w:jc w:val="both"/>
        <w:rPr>
          <w:bCs/>
          <w:color w:val="000000"/>
          <w:szCs w:val="28"/>
        </w:rPr>
      </w:pPr>
      <w:r w:rsidRPr="00122CA0">
        <w:rPr>
          <w:b/>
          <w:bCs/>
          <w:color w:val="000000"/>
          <w:szCs w:val="28"/>
        </w:rPr>
        <w:t>Add-on studies:</w:t>
      </w:r>
      <w:r w:rsidRPr="00122CA0">
        <w:rPr>
          <w:bCs/>
          <w:color w:val="000000"/>
          <w:szCs w:val="28"/>
        </w:rPr>
        <w:t xml:space="preserve"> Particular countries or groups of hospitals, may well want to collaborate in adding further measurements or observations, such as serial virology, serial blood gases or chemistry, serial lung imaging, or serial documentation of other aspects of disease status. While well-organised additional research studies of the natural history of the disease or of the effects of the trial treatments could well be valuable (although the lack of placebo control may bias the assessment of subjective side-effects, such as gastro-intestinal problems), they are not core requirements.</w:t>
      </w:r>
    </w:p>
    <w:p w14:paraId="35580AD5" w14:textId="77777777" w:rsidR="000938A2" w:rsidRDefault="000938A2" w:rsidP="00122CA0">
      <w:pPr>
        <w:contextualSpacing/>
        <w:jc w:val="both"/>
        <w:rPr>
          <w:bCs/>
          <w:color w:val="000000"/>
          <w:szCs w:val="28"/>
        </w:rPr>
      </w:pPr>
    </w:p>
    <w:p w14:paraId="55A48202" w14:textId="77777777" w:rsidR="00366AEA" w:rsidRPr="00122CA0" w:rsidRDefault="00366AEA" w:rsidP="00122CA0">
      <w:pPr>
        <w:contextualSpacing/>
        <w:jc w:val="both"/>
        <w:rPr>
          <w:bCs/>
          <w:color w:val="000000"/>
          <w:szCs w:val="28"/>
        </w:rPr>
      </w:pPr>
    </w:p>
    <w:p w14:paraId="638EE057" w14:textId="3D3F2595" w:rsidR="00081F42" w:rsidRPr="00081F42" w:rsidRDefault="00081F42" w:rsidP="000938A2">
      <w:pPr>
        <w:contextualSpacing/>
        <w:jc w:val="both"/>
        <w:rPr>
          <w:b/>
          <w:bCs/>
          <w:color w:val="000000"/>
          <w:szCs w:val="28"/>
        </w:rPr>
      </w:pPr>
      <w:bookmarkStart w:id="15" w:name="Signature_Page"/>
      <w:bookmarkStart w:id="16" w:name="bookmark0"/>
      <w:bookmarkStart w:id="17" w:name="_Toc481775678"/>
      <w:bookmarkStart w:id="18" w:name="_Toc224989188"/>
      <w:bookmarkStart w:id="19" w:name="_Toc225045458"/>
      <w:bookmarkStart w:id="20" w:name="_Toc224989189"/>
      <w:bookmarkStart w:id="21" w:name="_Toc225045459"/>
      <w:bookmarkStart w:id="22" w:name="_Toc221331249"/>
      <w:bookmarkStart w:id="23" w:name="_Toc221335981"/>
      <w:bookmarkStart w:id="24" w:name="_Toc221338335"/>
      <w:bookmarkStart w:id="25" w:name="_Toc221338499"/>
      <w:bookmarkStart w:id="26" w:name="_Toc221348619"/>
      <w:bookmarkStart w:id="27" w:name="_Toc221349005"/>
      <w:bookmarkStart w:id="28" w:name="_Toc221426484"/>
      <w:bookmarkStart w:id="29" w:name="_Toc221505606"/>
      <w:bookmarkStart w:id="30" w:name="_Toc221505992"/>
      <w:bookmarkStart w:id="31" w:name="_Toc22150618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081F42">
        <w:rPr>
          <w:b/>
          <w:bCs/>
          <w:color w:val="000000"/>
          <w:szCs w:val="28"/>
        </w:rPr>
        <w:t xml:space="preserve">To enquire about the trial, contact the </w:t>
      </w:r>
      <w:r w:rsidR="004B76CB">
        <w:rPr>
          <w:b/>
          <w:bCs/>
          <w:color w:val="000000"/>
          <w:szCs w:val="28"/>
        </w:rPr>
        <w:t xml:space="preserve">RECOVERY Central Coordinating </w:t>
      </w:r>
      <w:r w:rsidRPr="00081F42">
        <w:rPr>
          <w:b/>
          <w:bCs/>
          <w:color w:val="000000"/>
          <w:szCs w:val="28"/>
        </w:rPr>
        <w:t>Office</w:t>
      </w:r>
    </w:p>
    <w:p w14:paraId="7B416802" w14:textId="77777777" w:rsidR="00081F42" w:rsidRDefault="00081F42" w:rsidP="000938A2">
      <w:pPr>
        <w:contextualSpacing/>
        <w:jc w:val="both"/>
        <w:rPr>
          <w:bCs/>
          <w:color w:val="000000"/>
          <w:szCs w:val="28"/>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938A2" w:rsidRPr="00265B14" w14:paraId="2E2144C3" w14:textId="77777777" w:rsidTr="000938A2">
        <w:tc>
          <w:tcPr>
            <w:tcW w:w="9855" w:type="dxa"/>
            <w:shd w:val="clear" w:color="auto" w:fill="auto"/>
          </w:tcPr>
          <w:p w14:paraId="173FFEFA" w14:textId="0ED6E8B3" w:rsidR="000938A2" w:rsidRPr="00265B14" w:rsidRDefault="004B76CB" w:rsidP="002D4CEC">
            <w:pPr>
              <w:contextualSpacing/>
              <w:jc w:val="center"/>
              <w:rPr>
                <w:color w:val="000000" w:themeColor="text1"/>
                <w:sz w:val="20"/>
                <w:szCs w:val="20"/>
              </w:rPr>
            </w:pPr>
            <w:r w:rsidRPr="00265B14">
              <w:rPr>
                <w:color w:val="000000" w:themeColor="text1"/>
                <w:sz w:val="20"/>
                <w:szCs w:val="20"/>
              </w:rPr>
              <w:t xml:space="preserve">RECOVERY </w:t>
            </w:r>
            <w:r w:rsidR="000938A2" w:rsidRPr="00265B14">
              <w:rPr>
                <w:color w:val="000000" w:themeColor="text1"/>
                <w:sz w:val="20"/>
                <w:szCs w:val="20"/>
              </w:rPr>
              <w:t xml:space="preserve">Central </w:t>
            </w:r>
            <w:r w:rsidRPr="00265B14">
              <w:rPr>
                <w:color w:val="000000" w:themeColor="text1"/>
                <w:sz w:val="20"/>
                <w:szCs w:val="20"/>
              </w:rPr>
              <w:t xml:space="preserve">Coordinating </w:t>
            </w:r>
            <w:r w:rsidR="000938A2" w:rsidRPr="00265B14">
              <w:rPr>
                <w:color w:val="000000" w:themeColor="text1"/>
                <w:sz w:val="20"/>
                <w:szCs w:val="20"/>
              </w:rPr>
              <w:t>Office</w:t>
            </w:r>
            <w:r w:rsidR="00081F42" w:rsidRPr="00265B14">
              <w:rPr>
                <w:color w:val="000000" w:themeColor="text1"/>
                <w:sz w:val="20"/>
                <w:szCs w:val="20"/>
              </w:rPr>
              <w:t>:</w:t>
            </w:r>
          </w:p>
          <w:p w14:paraId="0D25862E" w14:textId="4CB9380F" w:rsidR="00081F42" w:rsidRPr="00265B14" w:rsidRDefault="004B76CB" w:rsidP="002D4CEC">
            <w:pPr>
              <w:contextualSpacing/>
              <w:jc w:val="center"/>
              <w:rPr>
                <w:color w:val="000000" w:themeColor="text1"/>
                <w:sz w:val="20"/>
                <w:szCs w:val="20"/>
              </w:rPr>
            </w:pPr>
            <w:r w:rsidRPr="00265B14">
              <w:rPr>
                <w:color w:val="000000" w:themeColor="text1"/>
                <w:sz w:val="20"/>
                <w:szCs w:val="20"/>
              </w:rPr>
              <w:t>Nuffield Department of Population Health</w:t>
            </w:r>
          </w:p>
          <w:p w14:paraId="3A918950" w14:textId="30D7949D" w:rsidR="004B76CB" w:rsidRPr="00265B14" w:rsidRDefault="004B76CB" w:rsidP="002D4CEC">
            <w:pPr>
              <w:contextualSpacing/>
              <w:jc w:val="center"/>
              <w:rPr>
                <w:color w:val="000000" w:themeColor="text1"/>
                <w:sz w:val="20"/>
                <w:szCs w:val="20"/>
              </w:rPr>
            </w:pPr>
            <w:r w:rsidRPr="00265B14">
              <w:rPr>
                <w:color w:val="000000" w:themeColor="text1"/>
                <w:sz w:val="20"/>
                <w:szCs w:val="20"/>
              </w:rPr>
              <w:t>Richard Doll Building</w:t>
            </w:r>
          </w:p>
          <w:p w14:paraId="7C4DA723" w14:textId="77777777" w:rsidR="004B76CB" w:rsidRPr="00265B14" w:rsidRDefault="004B76CB" w:rsidP="002D4CEC">
            <w:pPr>
              <w:contextualSpacing/>
              <w:jc w:val="center"/>
              <w:rPr>
                <w:color w:val="000000" w:themeColor="text1"/>
                <w:sz w:val="20"/>
                <w:szCs w:val="20"/>
              </w:rPr>
            </w:pPr>
            <w:r w:rsidRPr="00265B14">
              <w:rPr>
                <w:color w:val="000000" w:themeColor="text1"/>
                <w:sz w:val="20"/>
                <w:szCs w:val="20"/>
              </w:rPr>
              <w:t>Old Road Campus</w:t>
            </w:r>
          </w:p>
          <w:p w14:paraId="3F9B1B04" w14:textId="77777777" w:rsidR="004B76CB" w:rsidRPr="00265B14" w:rsidRDefault="004B76CB" w:rsidP="002D4CEC">
            <w:pPr>
              <w:contextualSpacing/>
              <w:jc w:val="center"/>
              <w:rPr>
                <w:color w:val="000000" w:themeColor="text1"/>
                <w:sz w:val="20"/>
                <w:szCs w:val="20"/>
              </w:rPr>
            </w:pPr>
            <w:r w:rsidRPr="00265B14">
              <w:rPr>
                <w:color w:val="000000" w:themeColor="text1"/>
                <w:sz w:val="20"/>
                <w:szCs w:val="20"/>
              </w:rPr>
              <w:t>Roosevelt Drive</w:t>
            </w:r>
          </w:p>
          <w:p w14:paraId="085F166E" w14:textId="77777777" w:rsidR="004B76CB" w:rsidRPr="00265B14" w:rsidRDefault="004B76CB" w:rsidP="002D4CEC">
            <w:pPr>
              <w:contextualSpacing/>
              <w:jc w:val="center"/>
              <w:rPr>
                <w:color w:val="000000" w:themeColor="text1"/>
                <w:sz w:val="20"/>
                <w:szCs w:val="20"/>
              </w:rPr>
            </w:pPr>
            <w:r w:rsidRPr="00265B14">
              <w:rPr>
                <w:color w:val="000000" w:themeColor="text1"/>
                <w:sz w:val="20"/>
                <w:szCs w:val="20"/>
              </w:rPr>
              <w:t>Oxford OX3 7LF</w:t>
            </w:r>
          </w:p>
          <w:p w14:paraId="7772EC0F" w14:textId="65A9C80F" w:rsidR="004B76CB" w:rsidRPr="00265B14" w:rsidRDefault="004B76CB" w:rsidP="002D4CEC">
            <w:pPr>
              <w:contextualSpacing/>
              <w:jc w:val="center"/>
              <w:rPr>
                <w:color w:val="000000" w:themeColor="text1"/>
                <w:sz w:val="20"/>
                <w:szCs w:val="20"/>
              </w:rPr>
            </w:pPr>
            <w:r w:rsidRPr="00265B14">
              <w:rPr>
                <w:color w:val="000000" w:themeColor="text1"/>
                <w:sz w:val="20"/>
                <w:szCs w:val="20"/>
              </w:rPr>
              <w:t>United Kingdom</w:t>
            </w:r>
          </w:p>
          <w:p w14:paraId="3953485E" w14:textId="77777777" w:rsidR="00081F42" w:rsidRPr="00265B14" w:rsidRDefault="00081F42" w:rsidP="002D4CEC">
            <w:pPr>
              <w:contextualSpacing/>
              <w:jc w:val="center"/>
              <w:rPr>
                <w:color w:val="000000" w:themeColor="text1"/>
                <w:sz w:val="20"/>
                <w:szCs w:val="20"/>
              </w:rPr>
            </w:pPr>
          </w:p>
          <w:p w14:paraId="4B0C185D" w14:textId="0DAEB68B" w:rsidR="000938A2" w:rsidRPr="00265B14" w:rsidRDefault="000938A2" w:rsidP="002D4CEC">
            <w:pPr>
              <w:contextualSpacing/>
              <w:jc w:val="center"/>
              <w:rPr>
                <w:color w:val="000000" w:themeColor="text1"/>
                <w:sz w:val="20"/>
                <w:szCs w:val="20"/>
              </w:rPr>
            </w:pPr>
            <w:r w:rsidRPr="00265B14">
              <w:rPr>
                <w:color w:val="000000" w:themeColor="text1"/>
                <w:sz w:val="20"/>
                <w:szCs w:val="20"/>
              </w:rPr>
              <w:t xml:space="preserve">Tel: </w:t>
            </w:r>
            <w:r w:rsidR="00834413" w:rsidRPr="00834413">
              <w:rPr>
                <w:color w:val="000000" w:themeColor="text1"/>
                <w:sz w:val="20"/>
                <w:szCs w:val="20"/>
              </w:rPr>
              <w:t>0800 1385451</w:t>
            </w:r>
          </w:p>
          <w:p w14:paraId="2A0F75F0" w14:textId="497DA845" w:rsidR="00081F42" w:rsidRPr="00265B14" w:rsidRDefault="000938A2" w:rsidP="002D4CEC">
            <w:pPr>
              <w:contextualSpacing/>
              <w:jc w:val="center"/>
              <w:rPr>
                <w:color w:val="000000" w:themeColor="text1"/>
                <w:sz w:val="20"/>
                <w:szCs w:val="20"/>
              </w:rPr>
            </w:pPr>
            <w:r w:rsidRPr="00265B14">
              <w:rPr>
                <w:color w:val="000000" w:themeColor="text1"/>
                <w:sz w:val="20"/>
                <w:szCs w:val="20"/>
              </w:rPr>
              <w:t>Email:</w:t>
            </w:r>
            <w:r w:rsidR="000B1A0B">
              <w:rPr>
                <w:color w:val="000000" w:themeColor="text1"/>
                <w:sz w:val="20"/>
                <w:szCs w:val="20"/>
              </w:rPr>
              <w:t xml:space="preserve"> recoverytrial@ndph.ox.ac.uk</w:t>
            </w:r>
          </w:p>
          <w:p w14:paraId="2E2C3CF9" w14:textId="5D066420" w:rsidR="00081F42" w:rsidRPr="00265B14" w:rsidRDefault="00081F42" w:rsidP="002D4CEC">
            <w:pPr>
              <w:contextualSpacing/>
              <w:jc w:val="center"/>
              <w:rPr>
                <w:color w:val="000000" w:themeColor="text1"/>
                <w:sz w:val="20"/>
                <w:szCs w:val="20"/>
              </w:rPr>
            </w:pPr>
          </w:p>
          <w:p w14:paraId="722BEC8D" w14:textId="752FCBD3" w:rsidR="000938A2" w:rsidRPr="00834413" w:rsidRDefault="000938A2" w:rsidP="002D4CEC">
            <w:pPr>
              <w:contextualSpacing/>
              <w:jc w:val="center"/>
            </w:pPr>
            <w:r w:rsidRPr="006C51CD">
              <w:rPr>
                <w:color w:val="000000" w:themeColor="text1"/>
                <w:sz w:val="20"/>
                <w:szCs w:val="20"/>
              </w:rPr>
              <w:t xml:space="preserve">Website: </w:t>
            </w:r>
            <w:del w:id="32" w:author="Martin Landray" w:date="2020-03-20T14:21:00Z">
              <w:r w:rsidR="007235EB" w:rsidRPr="006C51CD" w:rsidDel="006C51CD">
                <w:fldChar w:fldCharType="begin"/>
              </w:r>
              <w:r w:rsidR="007235EB" w:rsidRPr="006C51CD" w:rsidDel="006C51CD">
                <w:delInstrText xml:space="preserve"> HYPERLINK "http://www.orion4trial.org" </w:delInstrText>
              </w:r>
              <w:r w:rsidR="007235EB" w:rsidRPr="006C51CD" w:rsidDel="006C51CD">
                <w:fldChar w:fldCharType="separate"/>
              </w:r>
              <w:r w:rsidRPr="006C51CD" w:rsidDel="006C51CD">
                <w:rPr>
                  <w:color w:val="000000" w:themeColor="text1"/>
                  <w:sz w:val="20"/>
                  <w:szCs w:val="20"/>
                </w:rPr>
                <w:delText>TBC</w:delText>
              </w:r>
              <w:r w:rsidR="007235EB" w:rsidRPr="006C51CD" w:rsidDel="006C51CD">
                <w:rPr>
                  <w:color w:val="000000" w:themeColor="text1"/>
                  <w:sz w:val="20"/>
                  <w:szCs w:val="20"/>
                </w:rPr>
                <w:fldChar w:fldCharType="end"/>
              </w:r>
            </w:del>
            <w:ins w:id="33" w:author="Martin Landray" w:date="2020-03-20T14:21:00Z">
              <w:r w:rsidR="006C51CD" w:rsidRPr="006C51CD">
                <w:fldChar w:fldCharType="begin"/>
              </w:r>
              <w:r w:rsidR="006C51CD" w:rsidRPr="006C51CD">
                <w:instrText xml:space="preserve"> HYPERLINK "http://www.orion4trial.org" </w:instrText>
              </w:r>
              <w:r w:rsidR="006C51CD" w:rsidRPr="006C51CD">
                <w:fldChar w:fldCharType="separate"/>
              </w:r>
              <w:r w:rsidR="006C51CD" w:rsidRPr="006C51CD">
                <w:rPr>
                  <w:color w:val="000000" w:themeColor="text1"/>
                  <w:sz w:val="20"/>
                  <w:szCs w:val="20"/>
                </w:rPr>
                <w:t>www.recoverytrial.net</w:t>
              </w:r>
              <w:r w:rsidR="006C51CD" w:rsidRPr="006C51CD">
                <w:rPr>
                  <w:color w:val="000000" w:themeColor="text1"/>
                  <w:sz w:val="20"/>
                  <w:szCs w:val="20"/>
                </w:rPr>
                <w:fldChar w:fldCharType="end"/>
              </w:r>
            </w:ins>
          </w:p>
          <w:p w14:paraId="1A1EE419" w14:textId="3578339B" w:rsidR="006520D5" w:rsidRPr="00265B14" w:rsidRDefault="00081F42" w:rsidP="006520D5">
            <w:pPr>
              <w:contextualSpacing/>
              <w:jc w:val="center"/>
              <w:rPr>
                <w:color w:val="000000" w:themeColor="text1"/>
                <w:sz w:val="20"/>
                <w:szCs w:val="20"/>
              </w:rPr>
            </w:pPr>
            <w:del w:id="34" w:author="Martin Landray" w:date="2020-03-20T14:37:00Z">
              <w:r w:rsidRPr="006520D5" w:rsidDel="006520D5">
                <w:rPr>
                  <w:sz w:val="20"/>
                  <w:szCs w:val="20"/>
                </w:rPr>
                <w:delText>(copies of this protocol and related forms and information can be downloaded)</w:delText>
              </w:r>
            </w:del>
          </w:p>
        </w:tc>
      </w:tr>
    </w:tbl>
    <w:p w14:paraId="4D57B0B9" w14:textId="77777777" w:rsidR="00081F42" w:rsidRPr="00265B14" w:rsidRDefault="00081F42" w:rsidP="00392BCB">
      <w:pPr>
        <w:contextualSpacing/>
        <w:rPr>
          <w:color w:val="000000" w:themeColor="text1"/>
          <w:sz w:val="22"/>
          <w:szCs w:val="22"/>
        </w:rPr>
      </w:pPr>
    </w:p>
    <w:p w14:paraId="382398C7" w14:textId="77777777" w:rsidR="00081F42" w:rsidRPr="00265B14" w:rsidRDefault="00081F42" w:rsidP="00392BCB">
      <w:pPr>
        <w:contextualSpacing/>
        <w:rPr>
          <w:color w:val="000000" w:themeColor="text1"/>
          <w:sz w:val="22"/>
          <w:szCs w:val="22"/>
        </w:rPr>
      </w:pPr>
    </w:p>
    <w:p w14:paraId="48C01881" w14:textId="77777777" w:rsidR="00122CA0" w:rsidRPr="00265B14" w:rsidRDefault="00081F42" w:rsidP="00392BCB">
      <w:pPr>
        <w:contextualSpacing/>
        <w:rPr>
          <w:b/>
          <w:bCs/>
          <w:color w:val="000000" w:themeColor="text1"/>
        </w:rPr>
      </w:pPr>
      <w:r w:rsidRPr="00265B14">
        <w:rPr>
          <w:b/>
          <w:bCs/>
          <w:color w:val="000000" w:themeColor="text1"/>
        </w:rPr>
        <w:t>To RANDOMISE a patient, visit:</w:t>
      </w:r>
    </w:p>
    <w:p w14:paraId="0C78E20F" w14:textId="77777777" w:rsidR="00081F42" w:rsidRPr="00265B14" w:rsidRDefault="00081F42" w:rsidP="00081F42">
      <w:pPr>
        <w:contextualSpacing/>
        <w:jc w:val="both"/>
        <w:rPr>
          <w:bCs/>
          <w:color w:val="000000" w:themeColor="text1"/>
          <w:szCs w:val="28"/>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81F42" w:rsidRPr="00265B14" w14:paraId="1B914640" w14:textId="77777777" w:rsidTr="00081F42">
        <w:tc>
          <w:tcPr>
            <w:tcW w:w="9855" w:type="dxa"/>
            <w:shd w:val="clear" w:color="auto" w:fill="auto"/>
          </w:tcPr>
          <w:p w14:paraId="14852115" w14:textId="77777777" w:rsidR="00081F42" w:rsidRPr="00265B14" w:rsidRDefault="00081F42" w:rsidP="00081F42">
            <w:pPr>
              <w:contextualSpacing/>
              <w:jc w:val="center"/>
              <w:rPr>
                <w:color w:val="000000" w:themeColor="text1"/>
                <w:sz w:val="20"/>
                <w:szCs w:val="20"/>
              </w:rPr>
            </w:pPr>
          </w:p>
          <w:p w14:paraId="20831AAF" w14:textId="1285AE9C" w:rsidR="004B76CB" w:rsidRDefault="00366AEA" w:rsidP="004B76CB">
            <w:pPr>
              <w:contextualSpacing/>
              <w:jc w:val="center"/>
              <w:rPr>
                <w:color w:val="000000" w:themeColor="text1"/>
                <w:sz w:val="20"/>
                <w:szCs w:val="20"/>
              </w:rPr>
            </w:pPr>
            <w:del w:id="35" w:author="Richard Haynes" w:date="2020-03-21T07:07:00Z">
              <w:r w:rsidDel="003D7060">
                <w:rPr>
                  <w:noProof/>
                  <w:color w:val="000000" w:themeColor="text1"/>
                  <w:sz w:val="20"/>
                  <w:szCs w:val="20"/>
                </w:rPr>
                <w:drawing>
                  <wp:inline distT="0" distB="0" distL="0" distR="0" wp14:anchorId="07560FF4" wp14:editId="3FF8C77C">
                    <wp:extent cx="2036113" cy="881492"/>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8">
                              <a:extLst>
                                <a:ext uri="{28A0092B-C50C-407E-A947-70E740481C1C}">
                                  <a14:useLocalDpi xmlns:a14="http://schemas.microsoft.com/office/drawing/2010/main" val="0"/>
                                </a:ext>
                              </a:extLst>
                            </a:blip>
                            <a:stretch>
                              <a:fillRect/>
                            </a:stretch>
                          </pic:blipFill>
                          <pic:spPr>
                            <a:xfrm>
                              <a:off x="0" y="0"/>
                              <a:ext cx="2036552" cy="881682"/>
                            </a:xfrm>
                            <a:prstGeom prst="rect">
                              <a:avLst/>
                            </a:prstGeom>
                          </pic:spPr>
                        </pic:pic>
                      </a:graphicData>
                    </a:graphic>
                  </wp:inline>
                </w:drawing>
              </w:r>
            </w:del>
            <w:ins w:id="36" w:author="Richard Haynes" w:date="2020-03-21T07:07:00Z">
              <w:r w:rsidR="003D7060">
                <w:rPr>
                  <w:noProof/>
                </w:rPr>
                <w:drawing>
                  <wp:inline distT="0" distB="0" distL="0" distR="0" wp14:anchorId="2D885816" wp14:editId="69244DE8">
                    <wp:extent cx="2810622" cy="800826"/>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OVERY Logo CHOSEN.jpg"/>
                            <pic:cNvPicPr/>
                          </pic:nvPicPr>
                          <pic:blipFill>
                            <a:blip r:embed="rId9">
                              <a:extLst>
                                <a:ext uri="{28A0092B-C50C-407E-A947-70E740481C1C}">
                                  <a14:useLocalDpi xmlns:a14="http://schemas.microsoft.com/office/drawing/2010/main" val="0"/>
                                </a:ext>
                              </a:extLst>
                            </a:blip>
                            <a:stretch>
                              <a:fillRect/>
                            </a:stretch>
                          </pic:blipFill>
                          <pic:spPr>
                            <a:xfrm>
                              <a:off x="0" y="0"/>
                              <a:ext cx="2909198" cy="828913"/>
                            </a:xfrm>
                            <a:prstGeom prst="rect">
                              <a:avLst/>
                            </a:prstGeom>
                          </pic:spPr>
                        </pic:pic>
                      </a:graphicData>
                    </a:graphic>
                  </wp:inline>
                </w:drawing>
              </w:r>
            </w:ins>
          </w:p>
          <w:p w14:paraId="306AC60C" w14:textId="77777777" w:rsidR="00366AEA" w:rsidRPr="00265B14" w:rsidRDefault="00366AEA" w:rsidP="004B76CB">
            <w:pPr>
              <w:contextualSpacing/>
              <w:jc w:val="center"/>
              <w:rPr>
                <w:color w:val="000000" w:themeColor="text1"/>
                <w:sz w:val="20"/>
                <w:szCs w:val="20"/>
              </w:rPr>
            </w:pPr>
          </w:p>
          <w:p w14:paraId="60A37347" w14:textId="1EBBBB63" w:rsidR="004B76CB" w:rsidRPr="006C51CD" w:rsidRDefault="004B76CB" w:rsidP="004B76CB">
            <w:pPr>
              <w:contextualSpacing/>
              <w:jc w:val="center"/>
              <w:rPr>
                <w:rStyle w:val="Hyperlink"/>
                <w:color w:val="000000" w:themeColor="text1"/>
                <w:sz w:val="28"/>
                <w:szCs w:val="28"/>
              </w:rPr>
            </w:pPr>
            <w:r w:rsidRPr="006C51CD">
              <w:rPr>
                <w:color w:val="000000" w:themeColor="text1"/>
                <w:sz w:val="28"/>
                <w:szCs w:val="28"/>
              </w:rPr>
              <w:lastRenderedPageBreak/>
              <w:t xml:space="preserve">Website: </w:t>
            </w:r>
            <w:ins w:id="37" w:author="Martin Landray" w:date="2020-03-20T14:21:00Z">
              <w:r w:rsidR="006C51CD" w:rsidRPr="006C51CD">
                <w:rPr>
                  <w:rStyle w:val="Hyperlink"/>
                  <w:sz w:val="28"/>
                  <w:szCs w:val="28"/>
                </w:rPr>
                <w:t>www.recoverytrial.net</w:t>
              </w:r>
            </w:ins>
            <w:del w:id="38" w:author="Martin Landray" w:date="2020-03-20T14:21:00Z">
              <w:r w:rsidRPr="006C51CD" w:rsidDel="006C51CD">
                <w:rPr>
                  <w:rFonts w:cs="Times New Roman"/>
                  <w:sz w:val="28"/>
                  <w:szCs w:val="28"/>
                  <w:highlight w:val="yellow"/>
                </w:rPr>
                <w:delText>TBC</w:delText>
              </w:r>
            </w:del>
          </w:p>
          <w:p w14:paraId="6966EAC5" w14:textId="6866575A" w:rsidR="00081F42" w:rsidRPr="00265B14" w:rsidDel="006C51CD" w:rsidRDefault="00081F42" w:rsidP="00081F42">
            <w:pPr>
              <w:contextualSpacing/>
              <w:jc w:val="center"/>
              <w:rPr>
                <w:del w:id="39" w:author="Martin Landray" w:date="2020-03-20T14:22:00Z"/>
                <w:rStyle w:val="Hyperlink"/>
                <w:color w:val="000000" w:themeColor="text1"/>
                <w:sz w:val="20"/>
                <w:szCs w:val="20"/>
              </w:rPr>
            </w:pPr>
          </w:p>
          <w:p w14:paraId="2C498573" w14:textId="77777777" w:rsidR="00081F42" w:rsidRPr="00265B14" w:rsidRDefault="00081F42" w:rsidP="00081F42">
            <w:pPr>
              <w:contextualSpacing/>
              <w:jc w:val="center"/>
              <w:rPr>
                <w:color w:val="000000" w:themeColor="text1"/>
                <w:sz w:val="20"/>
                <w:szCs w:val="20"/>
              </w:rPr>
            </w:pPr>
          </w:p>
        </w:tc>
      </w:tr>
    </w:tbl>
    <w:p w14:paraId="63A25517" w14:textId="4E702AE5" w:rsidR="000938A2" w:rsidDel="006C51CD" w:rsidRDefault="000938A2">
      <w:pPr>
        <w:rPr>
          <w:del w:id="40" w:author="Martin Landray" w:date="2020-03-20T14:22:00Z"/>
          <w:b/>
          <w:bCs/>
        </w:rPr>
      </w:pPr>
      <w:del w:id="41" w:author="Martin Landray" w:date="2020-03-20T14:22:00Z">
        <w:r w:rsidDel="006C51CD">
          <w:rPr>
            <w:b/>
            <w:bCs/>
          </w:rPr>
          <w:lastRenderedPageBreak/>
          <w:br w:type="page"/>
        </w:r>
      </w:del>
    </w:p>
    <w:p w14:paraId="65A73848" w14:textId="77777777" w:rsidR="00EC38B7" w:rsidRPr="00734153" w:rsidRDefault="00EC38B7">
      <w:pPr>
        <w:rPr>
          <w:b/>
          <w:bCs/>
        </w:rPr>
      </w:pPr>
    </w:p>
    <w:p w14:paraId="5B2715B2" w14:textId="77777777" w:rsidR="004B65DD" w:rsidRPr="00734153" w:rsidRDefault="004B65DD" w:rsidP="004716F1">
      <w:pPr>
        <w:contextualSpacing/>
        <w:rPr>
          <w:b/>
          <w:bCs/>
        </w:rPr>
      </w:pPr>
      <w:r w:rsidRPr="00B2198A">
        <w:rPr>
          <w:b/>
          <w:bCs/>
        </w:rPr>
        <w:t>Table of contents</w:t>
      </w:r>
    </w:p>
    <w:p w14:paraId="05782AF4" w14:textId="77777777" w:rsidR="00392BCB" w:rsidRPr="00734153" w:rsidRDefault="00392BCB" w:rsidP="00392BCB">
      <w:pPr>
        <w:contextualSpacing/>
        <w:jc w:val="both"/>
        <w:rPr>
          <w:b/>
          <w:bCs/>
        </w:rPr>
      </w:pPr>
    </w:p>
    <w:p w14:paraId="3FF5D5F5" w14:textId="67404282" w:rsidR="00E848DA" w:rsidRDefault="004B65DD">
      <w:pPr>
        <w:pStyle w:val="TOC1"/>
        <w:rPr>
          <w:rFonts w:asciiTheme="minorHAnsi" w:hAnsiTheme="minorHAnsi" w:cstheme="minorBidi"/>
          <w:b w:val="0"/>
          <w:bCs w:val="0"/>
          <w:caps w:val="0"/>
          <w:noProof/>
          <w:sz w:val="22"/>
          <w:szCs w:val="22"/>
        </w:rPr>
      </w:pPr>
      <w:r w:rsidRPr="00734153">
        <w:fldChar w:fldCharType="begin"/>
      </w:r>
      <w:r w:rsidRPr="00734153">
        <w:instrText xml:space="preserve"> TOC \o "1-4" \t "Caption,2" </w:instrText>
      </w:r>
      <w:r w:rsidRPr="00734153">
        <w:fldChar w:fldCharType="separate"/>
      </w:r>
      <w:r w:rsidR="00E848DA" w:rsidRPr="00DE1AF0">
        <w:rPr>
          <w:rFonts w:cs="Times New Roman"/>
          <w:noProof/>
        </w:rPr>
        <w:t>1</w:t>
      </w:r>
      <w:r w:rsidR="00E848DA">
        <w:rPr>
          <w:rFonts w:asciiTheme="minorHAnsi" w:hAnsiTheme="minorHAnsi" w:cstheme="minorBidi"/>
          <w:b w:val="0"/>
          <w:bCs w:val="0"/>
          <w:caps w:val="0"/>
          <w:noProof/>
          <w:sz w:val="22"/>
          <w:szCs w:val="22"/>
        </w:rPr>
        <w:tab/>
      </w:r>
      <w:r w:rsidR="00E848DA">
        <w:rPr>
          <w:noProof/>
        </w:rPr>
        <w:t>BACKGROUND AND RATIONALE</w:t>
      </w:r>
      <w:r w:rsidR="00E848DA">
        <w:rPr>
          <w:noProof/>
        </w:rPr>
        <w:tab/>
      </w:r>
      <w:r w:rsidR="00E848DA">
        <w:rPr>
          <w:noProof/>
        </w:rPr>
        <w:fldChar w:fldCharType="begin"/>
      </w:r>
      <w:r w:rsidR="00E848DA">
        <w:rPr>
          <w:noProof/>
        </w:rPr>
        <w:instrText xml:space="preserve"> PAGEREF _Toc35700856 \h </w:instrText>
      </w:r>
      <w:r w:rsidR="00E848DA">
        <w:rPr>
          <w:noProof/>
        </w:rPr>
      </w:r>
      <w:r w:rsidR="00E848DA">
        <w:rPr>
          <w:noProof/>
        </w:rPr>
        <w:fldChar w:fldCharType="separate"/>
      </w:r>
      <w:ins w:id="42" w:author="Martin Landray" w:date="2020-03-21T20:33:00Z">
        <w:r w:rsidR="00B2198A">
          <w:rPr>
            <w:noProof/>
          </w:rPr>
          <w:t>4</w:t>
        </w:r>
      </w:ins>
      <w:del w:id="43" w:author="Martin Landray" w:date="2020-03-21T19:24:00Z">
        <w:r w:rsidR="00E848DA" w:rsidDel="002278A3">
          <w:rPr>
            <w:noProof/>
          </w:rPr>
          <w:delText>5</w:delText>
        </w:r>
      </w:del>
      <w:r w:rsidR="00E848DA">
        <w:rPr>
          <w:noProof/>
        </w:rPr>
        <w:fldChar w:fldCharType="end"/>
      </w:r>
    </w:p>
    <w:p w14:paraId="551DEBD9" w14:textId="383F4FF5" w:rsidR="00E848DA" w:rsidRDefault="00E848DA">
      <w:pPr>
        <w:pStyle w:val="TOC2"/>
        <w:rPr>
          <w:rFonts w:asciiTheme="minorHAnsi" w:hAnsiTheme="minorHAnsi" w:cstheme="minorBidi"/>
          <w:smallCaps w:val="0"/>
          <w:noProof/>
          <w:sz w:val="22"/>
          <w:szCs w:val="22"/>
        </w:rPr>
      </w:pPr>
      <w:r w:rsidRPr="00DE1AF0">
        <w:rPr>
          <w:rFonts w:cs="Times New Roman"/>
          <w:noProof/>
        </w:rPr>
        <w:t>1.1</w:t>
      </w:r>
      <w:r>
        <w:rPr>
          <w:rFonts w:asciiTheme="minorHAnsi" w:hAnsiTheme="minorHAnsi" w:cstheme="minorBidi"/>
          <w:smallCaps w:val="0"/>
          <w:noProof/>
          <w:sz w:val="22"/>
          <w:szCs w:val="22"/>
        </w:rPr>
        <w:tab/>
      </w:r>
      <w:r>
        <w:rPr>
          <w:noProof/>
        </w:rPr>
        <w:t>Setting</w:t>
      </w:r>
      <w:r>
        <w:rPr>
          <w:noProof/>
        </w:rPr>
        <w:tab/>
      </w:r>
      <w:r>
        <w:rPr>
          <w:noProof/>
        </w:rPr>
        <w:fldChar w:fldCharType="begin"/>
      </w:r>
      <w:r>
        <w:rPr>
          <w:noProof/>
        </w:rPr>
        <w:instrText xml:space="preserve"> PAGEREF _Toc35700857 \h </w:instrText>
      </w:r>
      <w:r>
        <w:rPr>
          <w:noProof/>
        </w:rPr>
      </w:r>
      <w:r>
        <w:rPr>
          <w:noProof/>
        </w:rPr>
        <w:fldChar w:fldCharType="separate"/>
      </w:r>
      <w:ins w:id="44" w:author="Martin Landray" w:date="2020-03-21T20:33:00Z">
        <w:r w:rsidR="00B2198A">
          <w:rPr>
            <w:noProof/>
          </w:rPr>
          <w:t>4</w:t>
        </w:r>
      </w:ins>
      <w:del w:id="45" w:author="Martin Landray" w:date="2020-03-21T19:24:00Z">
        <w:r w:rsidDel="002278A3">
          <w:rPr>
            <w:noProof/>
          </w:rPr>
          <w:delText>5</w:delText>
        </w:r>
      </w:del>
      <w:r>
        <w:rPr>
          <w:noProof/>
        </w:rPr>
        <w:fldChar w:fldCharType="end"/>
      </w:r>
    </w:p>
    <w:p w14:paraId="77EDC77C" w14:textId="7B3E4D76" w:rsidR="00E848DA" w:rsidRDefault="00E848DA">
      <w:pPr>
        <w:pStyle w:val="TOC2"/>
        <w:rPr>
          <w:rFonts w:asciiTheme="minorHAnsi" w:hAnsiTheme="minorHAnsi" w:cstheme="minorBidi"/>
          <w:smallCaps w:val="0"/>
          <w:noProof/>
          <w:sz w:val="22"/>
          <w:szCs w:val="22"/>
        </w:rPr>
      </w:pPr>
      <w:r w:rsidRPr="00DE1AF0">
        <w:rPr>
          <w:rFonts w:cs="Times New Roman"/>
          <w:noProof/>
        </w:rPr>
        <w:t>1.2</w:t>
      </w:r>
      <w:r>
        <w:rPr>
          <w:rFonts w:asciiTheme="minorHAnsi" w:hAnsiTheme="minorHAnsi" w:cstheme="minorBidi"/>
          <w:smallCaps w:val="0"/>
          <w:noProof/>
          <w:sz w:val="22"/>
          <w:szCs w:val="22"/>
        </w:rPr>
        <w:tab/>
      </w:r>
      <w:r>
        <w:rPr>
          <w:noProof/>
        </w:rPr>
        <w:t>Treatment Options</w:t>
      </w:r>
      <w:r>
        <w:rPr>
          <w:noProof/>
        </w:rPr>
        <w:tab/>
      </w:r>
      <w:r>
        <w:rPr>
          <w:noProof/>
        </w:rPr>
        <w:fldChar w:fldCharType="begin"/>
      </w:r>
      <w:r>
        <w:rPr>
          <w:noProof/>
        </w:rPr>
        <w:instrText xml:space="preserve"> PAGEREF _Toc35700858 \h </w:instrText>
      </w:r>
      <w:r>
        <w:rPr>
          <w:noProof/>
        </w:rPr>
      </w:r>
      <w:r>
        <w:rPr>
          <w:noProof/>
        </w:rPr>
        <w:fldChar w:fldCharType="separate"/>
      </w:r>
      <w:ins w:id="46" w:author="Martin Landray" w:date="2020-03-21T20:33:00Z">
        <w:r w:rsidR="00B2198A">
          <w:rPr>
            <w:noProof/>
          </w:rPr>
          <w:t>4</w:t>
        </w:r>
      </w:ins>
      <w:del w:id="47" w:author="Martin Landray" w:date="2020-03-21T19:24:00Z">
        <w:r w:rsidDel="002278A3">
          <w:rPr>
            <w:noProof/>
          </w:rPr>
          <w:delText>5</w:delText>
        </w:r>
      </w:del>
      <w:r>
        <w:rPr>
          <w:noProof/>
        </w:rPr>
        <w:fldChar w:fldCharType="end"/>
      </w:r>
    </w:p>
    <w:p w14:paraId="780AD036" w14:textId="7AF56EB6" w:rsidR="00E848DA" w:rsidRDefault="00E848DA">
      <w:pPr>
        <w:pStyle w:val="TOC2"/>
        <w:rPr>
          <w:rFonts w:asciiTheme="minorHAnsi" w:hAnsiTheme="minorHAnsi" w:cstheme="minorBidi"/>
          <w:smallCaps w:val="0"/>
          <w:noProof/>
          <w:sz w:val="22"/>
          <w:szCs w:val="22"/>
        </w:rPr>
      </w:pPr>
      <w:r w:rsidRPr="00DE1AF0">
        <w:rPr>
          <w:rFonts w:cs="Times New Roman"/>
          <w:noProof/>
        </w:rPr>
        <w:t>1.3</w:t>
      </w:r>
      <w:r>
        <w:rPr>
          <w:rFonts w:asciiTheme="minorHAnsi" w:hAnsiTheme="minorHAnsi" w:cstheme="minorBidi"/>
          <w:smallCaps w:val="0"/>
          <w:noProof/>
          <w:sz w:val="22"/>
          <w:szCs w:val="22"/>
        </w:rPr>
        <w:tab/>
      </w:r>
      <w:r>
        <w:rPr>
          <w:noProof/>
        </w:rPr>
        <w:t>Design Considerations</w:t>
      </w:r>
      <w:r>
        <w:rPr>
          <w:noProof/>
        </w:rPr>
        <w:tab/>
      </w:r>
      <w:r>
        <w:rPr>
          <w:noProof/>
        </w:rPr>
        <w:fldChar w:fldCharType="begin"/>
      </w:r>
      <w:r>
        <w:rPr>
          <w:noProof/>
        </w:rPr>
        <w:instrText xml:space="preserve"> PAGEREF _Toc35700859 \h </w:instrText>
      </w:r>
      <w:r>
        <w:rPr>
          <w:noProof/>
        </w:rPr>
      </w:r>
      <w:r>
        <w:rPr>
          <w:noProof/>
        </w:rPr>
        <w:fldChar w:fldCharType="separate"/>
      </w:r>
      <w:ins w:id="48" w:author="Martin Landray" w:date="2020-03-21T20:33:00Z">
        <w:r w:rsidR="00B2198A">
          <w:rPr>
            <w:noProof/>
          </w:rPr>
          <w:t>5</w:t>
        </w:r>
      </w:ins>
      <w:del w:id="49" w:author="Martin Landray" w:date="2020-03-21T19:24:00Z">
        <w:r w:rsidDel="002278A3">
          <w:rPr>
            <w:noProof/>
          </w:rPr>
          <w:delText>6</w:delText>
        </w:r>
      </w:del>
      <w:r>
        <w:rPr>
          <w:noProof/>
        </w:rPr>
        <w:fldChar w:fldCharType="end"/>
      </w:r>
    </w:p>
    <w:p w14:paraId="51E2A4AC" w14:textId="5DBE9699" w:rsidR="00E848DA" w:rsidRDefault="00E848DA">
      <w:pPr>
        <w:pStyle w:val="TOC1"/>
        <w:rPr>
          <w:rFonts w:asciiTheme="minorHAnsi" w:hAnsiTheme="minorHAnsi" w:cstheme="minorBidi"/>
          <w:b w:val="0"/>
          <w:bCs w:val="0"/>
          <w:caps w:val="0"/>
          <w:noProof/>
          <w:sz w:val="22"/>
          <w:szCs w:val="22"/>
        </w:rPr>
      </w:pPr>
      <w:r w:rsidRPr="00DE1AF0">
        <w:rPr>
          <w:rFonts w:cs="Times New Roman"/>
          <w:noProof/>
        </w:rPr>
        <w:t>2</w:t>
      </w:r>
      <w:r>
        <w:rPr>
          <w:rFonts w:asciiTheme="minorHAnsi" w:hAnsiTheme="minorHAnsi" w:cstheme="minorBidi"/>
          <w:b w:val="0"/>
          <w:bCs w:val="0"/>
          <w:caps w:val="0"/>
          <w:noProof/>
          <w:sz w:val="22"/>
          <w:szCs w:val="22"/>
        </w:rPr>
        <w:tab/>
      </w:r>
      <w:r>
        <w:rPr>
          <w:noProof/>
        </w:rPr>
        <w:t>Design and Procedures</w:t>
      </w:r>
      <w:r>
        <w:rPr>
          <w:noProof/>
        </w:rPr>
        <w:tab/>
      </w:r>
      <w:r>
        <w:rPr>
          <w:noProof/>
        </w:rPr>
        <w:fldChar w:fldCharType="begin"/>
      </w:r>
      <w:r>
        <w:rPr>
          <w:noProof/>
        </w:rPr>
        <w:instrText xml:space="preserve"> PAGEREF _Toc35700860 \h </w:instrText>
      </w:r>
      <w:r>
        <w:rPr>
          <w:noProof/>
        </w:rPr>
      </w:r>
      <w:r>
        <w:rPr>
          <w:noProof/>
        </w:rPr>
        <w:fldChar w:fldCharType="separate"/>
      </w:r>
      <w:ins w:id="50" w:author="Martin Landray" w:date="2020-03-21T20:33:00Z">
        <w:r w:rsidR="00B2198A">
          <w:rPr>
            <w:noProof/>
          </w:rPr>
          <w:t>6</w:t>
        </w:r>
      </w:ins>
      <w:del w:id="51" w:author="Martin Landray" w:date="2020-03-21T19:24:00Z">
        <w:r w:rsidDel="002278A3">
          <w:rPr>
            <w:noProof/>
          </w:rPr>
          <w:delText>7</w:delText>
        </w:r>
      </w:del>
      <w:r>
        <w:rPr>
          <w:noProof/>
        </w:rPr>
        <w:fldChar w:fldCharType="end"/>
      </w:r>
    </w:p>
    <w:p w14:paraId="7ED43A77" w14:textId="5A263F23" w:rsidR="00E848DA" w:rsidRDefault="00E848DA">
      <w:pPr>
        <w:pStyle w:val="TOC2"/>
        <w:rPr>
          <w:rFonts w:asciiTheme="minorHAnsi" w:hAnsiTheme="minorHAnsi" w:cstheme="minorBidi"/>
          <w:smallCaps w:val="0"/>
          <w:noProof/>
          <w:sz w:val="22"/>
          <w:szCs w:val="22"/>
        </w:rPr>
      </w:pPr>
      <w:r w:rsidRPr="00DE1AF0">
        <w:rPr>
          <w:rFonts w:cs="Times New Roman"/>
          <w:noProof/>
        </w:rPr>
        <w:t>2.1</w:t>
      </w:r>
      <w:r>
        <w:rPr>
          <w:rFonts w:asciiTheme="minorHAnsi" w:hAnsiTheme="minorHAnsi" w:cstheme="minorBidi"/>
          <w:smallCaps w:val="0"/>
          <w:noProof/>
          <w:sz w:val="22"/>
          <w:szCs w:val="22"/>
        </w:rPr>
        <w:tab/>
      </w:r>
      <w:r>
        <w:rPr>
          <w:noProof/>
        </w:rPr>
        <w:t>Eligibility</w:t>
      </w:r>
      <w:r>
        <w:rPr>
          <w:noProof/>
        </w:rPr>
        <w:tab/>
      </w:r>
      <w:r>
        <w:rPr>
          <w:noProof/>
        </w:rPr>
        <w:fldChar w:fldCharType="begin"/>
      </w:r>
      <w:r>
        <w:rPr>
          <w:noProof/>
        </w:rPr>
        <w:instrText xml:space="preserve"> PAGEREF _Toc35700861 \h </w:instrText>
      </w:r>
      <w:r>
        <w:rPr>
          <w:noProof/>
        </w:rPr>
      </w:r>
      <w:r>
        <w:rPr>
          <w:noProof/>
        </w:rPr>
        <w:fldChar w:fldCharType="separate"/>
      </w:r>
      <w:ins w:id="52" w:author="Martin Landray" w:date="2020-03-21T20:33:00Z">
        <w:r w:rsidR="00B2198A">
          <w:rPr>
            <w:noProof/>
          </w:rPr>
          <w:t>6</w:t>
        </w:r>
      </w:ins>
      <w:del w:id="53" w:author="Martin Landray" w:date="2020-03-21T19:24:00Z">
        <w:r w:rsidDel="002278A3">
          <w:rPr>
            <w:noProof/>
          </w:rPr>
          <w:delText>7</w:delText>
        </w:r>
      </w:del>
      <w:r>
        <w:rPr>
          <w:noProof/>
        </w:rPr>
        <w:fldChar w:fldCharType="end"/>
      </w:r>
    </w:p>
    <w:p w14:paraId="2ED3DB39" w14:textId="1CC5ADDA" w:rsidR="00E848DA" w:rsidRDefault="00E848DA">
      <w:pPr>
        <w:pStyle w:val="TOC2"/>
        <w:rPr>
          <w:rFonts w:asciiTheme="minorHAnsi" w:hAnsiTheme="minorHAnsi" w:cstheme="minorBidi"/>
          <w:smallCaps w:val="0"/>
          <w:noProof/>
          <w:sz w:val="22"/>
          <w:szCs w:val="22"/>
        </w:rPr>
      </w:pPr>
      <w:r w:rsidRPr="00DE1AF0">
        <w:rPr>
          <w:rFonts w:cs="Times New Roman"/>
          <w:noProof/>
        </w:rPr>
        <w:t>2.2</w:t>
      </w:r>
      <w:r>
        <w:rPr>
          <w:rFonts w:asciiTheme="minorHAnsi" w:hAnsiTheme="minorHAnsi" w:cstheme="minorBidi"/>
          <w:smallCaps w:val="0"/>
          <w:noProof/>
          <w:sz w:val="22"/>
          <w:szCs w:val="22"/>
        </w:rPr>
        <w:tab/>
      </w:r>
      <w:r>
        <w:rPr>
          <w:noProof/>
        </w:rPr>
        <w:t>Consent</w:t>
      </w:r>
      <w:r>
        <w:rPr>
          <w:noProof/>
        </w:rPr>
        <w:tab/>
      </w:r>
      <w:r>
        <w:rPr>
          <w:noProof/>
        </w:rPr>
        <w:fldChar w:fldCharType="begin"/>
      </w:r>
      <w:r>
        <w:rPr>
          <w:noProof/>
        </w:rPr>
        <w:instrText xml:space="preserve"> PAGEREF _Toc35700862 \h </w:instrText>
      </w:r>
      <w:r>
        <w:rPr>
          <w:noProof/>
        </w:rPr>
      </w:r>
      <w:r>
        <w:rPr>
          <w:noProof/>
        </w:rPr>
        <w:fldChar w:fldCharType="separate"/>
      </w:r>
      <w:ins w:id="54" w:author="Martin Landray" w:date="2020-03-21T20:33:00Z">
        <w:r w:rsidR="00B2198A">
          <w:rPr>
            <w:noProof/>
          </w:rPr>
          <w:t>6</w:t>
        </w:r>
      </w:ins>
      <w:del w:id="55" w:author="Martin Landray" w:date="2020-03-21T19:24:00Z">
        <w:r w:rsidDel="002278A3">
          <w:rPr>
            <w:noProof/>
          </w:rPr>
          <w:delText>7</w:delText>
        </w:r>
      </w:del>
      <w:r>
        <w:rPr>
          <w:noProof/>
        </w:rPr>
        <w:fldChar w:fldCharType="end"/>
      </w:r>
    </w:p>
    <w:p w14:paraId="108DD414" w14:textId="03D6E78D" w:rsidR="00E848DA" w:rsidRDefault="00E848DA">
      <w:pPr>
        <w:pStyle w:val="TOC2"/>
        <w:rPr>
          <w:rFonts w:asciiTheme="minorHAnsi" w:hAnsiTheme="minorHAnsi" w:cstheme="minorBidi"/>
          <w:smallCaps w:val="0"/>
          <w:noProof/>
          <w:sz w:val="22"/>
          <w:szCs w:val="22"/>
        </w:rPr>
      </w:pPr>
      <w:r w:rsidRPr="00DE1AF0">
        <w:rPr>
          <w:rFonts w:cs="Times New Roman"/>
          <w:noProof/>
        </w:rPr>
        <w:t>2.3</w:t>
      </w:r>
      <w:r>
        <w:rPr>
          <w:rFonts w:asciiTheme="minorHAnsi" w:hAnsiTheme="minorHAnsi" w:cstheme="minorBidi"/>
          <w:smallCaps w:val="0"/>
          <w:noProof/>
          <w:sz w:val="22"/>
          <w:szCs w:val="22"/>
        </w:rPr>
        <w:tab/>
      </w:r>
      <w:r>
        <w:rPr>
          <w:noProof/>
        </w:rPr>
        <w:t>Baseline information</w:t>
      </w:r>
      <w:r>
        <w:rPr>
          <w:noProof/>
        </w:rPr>
        <w:tab/>
      </w:r>
      <w:r>
        <w:rPr>
          <w:noProof/>
        </w:rPr>
        <w:fldChar w:fldCharType="begin"/>
      </w:r>
      <w:r>
        <w:rPr>
          <w:noProof/>
        </w:rPr>
        <w:instrText xml:space="preserve"> PAGEREF _Toc35700863 \h </w:instrText>
      </w:r>
      <w:r>
        <w:rPr>
          <w:noProof/>
        </w:rPr>
      </w:r>
      <w:r>
        <w:rPr>
          <w:noProof/>
        </w:rPr>
        <w:fldChar w:fldCharType="separate"/>
      </w:r>
      <w:ins w:id="56" w:author="Martin Landray" w:date="2020-03-21T20:33:00Z">
        <w:r w:rsidR="00B2198A">
          <w:rPr>
            <w:noProof/>
          </w:rPr>
          <w:t>6</w:t>
        </w:r>
      </w:ins>
      <w:del w:id="57" w:author="Martin Landray" w:date="2020-03-21T19:24:00Z">
        <w:r w:rsidDel="002278A3">
          <w:rPr>
            <w:noProof/>
          </w:rPr>
          <w:delText>7</w:delText>
        </w:r>
      </w:del>
      <w:r>
        <w:rPr>
          <w:noProof/>
        </w:rPr>
        <w:fldChar w:fldCharType="end"/>
      </w:r>
    </w:p>
    <w:p w14:paraId="2C0DC9DA" w14:textId="076F456A" w:rsidR="00E848DA" w:rsidRDefault="00E848DA">
      <w:pPr>
        <w:pStyle w:val="TOC2"/>
        <w:rPr>
          <w:rFonts w:asciiTheme="minorHAnsi" w:hAnsiTheme="minorHAnsi" w:cstheme="minorBidi"/>
          <w:smallCaps w:val="0"/>
          <w:noProof/>
          <w:sz w:val="22"/>
          <w:szCs w:val="22"/>
        </w:rPr>
      </w:pPr>
      <w:r w:rsidRPr="00DE1AF0">
        <w:rPr>
          <w:rFonts w:cs="Times New Roman"/>
          <w:noProof/>
        </w:rPr>
        <w:t>2.4</w:t>
      </w:r>
      <w:r>
        <w:rPr>
          <w:rFonts w:asciiTheme="minorHAnsi" w:hAnsiTheme="minorHAnsi" w:cstheme="minorBidi"/>
          <w:smallCaps w:val="0"/>
          <w:noProof/>
          <w:sz w:val="22"/>
          <w:szCs w:val="22"/>
        </w:rPr>
        <w:tab/>
      </w:r>
      <w:r>
        <w:rPr>
          <w:noProof/>
        </w:rPr>
        <w:t>Randomisation</w:t>
      </w:r>
      <w:r>
        <w:rPr>
          <w:noProof/>
        </w:rPr>
        <w:tab/>
      </w:r>
      <w:r>
        <w:rPr>
          <w:noProof/>
        </w:rPr>
        <w:fldChar w:fldCharType="begin"/>
      </w:r>
      <w:r>
        <w:rPr>
          <w:noProof/>
        </w:rPr>
        <w:instrText xml:space="preserve"> PAGEREF _Toc35700864 \h </w:instrText>
      </w:r>
      <w:r>
        <w:rPr>
          <w:noProof/>
        </w:rPr>
      </w:r>
      <w:r>
        <w:rPr>
          <w:noProof/>
        </w:rPr>
        <w:fldChar w:fldCharType="separate"/>
      </w:r>
      <w:ins w:id="58" w:author="Martin Landray" w:date="2020-03-21T20:33:00Z">
        <w:r w:rsidR="00B2198A">
          <w:rPr>
            <w:noProof/>
          </w:rPr>
          <w:t>7</w:t>
        </w:r>
      </w:ins>
      <w:del w:id="59" w:author="Martin Landray" w:date="2020-03-21T19:24:00Z">
        <w:r w:rsidDel="002278A3">
          <w:rPr>
            <w:noProof/>
          </w:rPr>
          <w:delText>8</w:delText>
        </w:r>
      </w:del>
      <w:r>
        <w:rPr>
          <w:noProof/>
        </w:rPr>
        <w:fldChar w:fldCharType="end"/>
      </w:r>
    </w:p>
    <w:p w14:paraId="280567B8" w14:textId="125CD797" w:rsidR="00E848DA" w:rsidRDefault="00E848DA">
      <w:pPr>
        <w:pStyle w:val="TOC2"/>
        <w:rPr>
          <w:rFonts w:asciiTheme="minorHAnsi" w:hAnsiTheme="minorHAnsi" w:cstheme="minorBidi"/>
          <w:smallCaps w:val="0"/>
          <w:noProof/>
          <w:sz w:val="22"/>
          <w:szCs w:val="22"/>
        </w:rPr>
      </w:pPr>
      <w:r w:rsidRPr="00DE1AF0">
        <w:rPr>
          <w:rFonts w:cs="Times New Roman"/>
          <w:noProof/>
        </w:rPr>
        <w:t>2.5</w:t>
      </w:r>
      <w:r>
        <w:rPr>
          <w:rFonts w:asciiTheme="minorHAnsi" w:hAnsiTheme="minorHAnsi" w:cstheme="minorBidi"/>
          <w:smallCaps w:val="0"/>
          <w:noProof/>
          <w:sz w:val="22"/>
          <w:szCs w:val="22"/>
        </w:rPr>
        <w:tab/>
      </w:r>
      <w:r>
        <w:rPr>
          <w:noProof/>
        </w:rPr>
        <w:t>Administration of allocated treatment</w:t>
      </w:r>
      <w:r>
        <w:rPr>
          <w:noProof/>
        </w:rPr>
        <w:tab/>
      </w:r>
      <w:r>
        <w:rPr>
          <w:noProof/>
        </w:rPr>
        <w:fldChar w:fldCharType="begin"/>
      </w:r>
      <w:r>
        <w:rPr>
          <w:noProof/>
        </w:rPr>
        <w:instrText xml:space="preserve"> PAGEREF _Toc35700865 \h </w:instrText>
      </w:r>
      <w:r>
        <w:rPr>
          <w:noProof/>
        </w:rPr>
      </w:r>
      <w:r>
        <w:rPr>
          <w:noProof/>
        </w:rPr>
        <w:fldChar w:fldCharType="separate"/>
      </w:r>
      <w:ins w:id="60" w:author="Martin Landray" w:date="2020-03-21T20:33:00Z">
        <w:r w:rsidR="00B2198A">
          <w:rPr>
            <w:noProof/>
          </w:rPr>
          <w:t>7</w:t>
        </w:r>
      </w:ins>
      <w:del w:id="61" w:author="Martin Landray" w:date="2020-03-21T19:24:00Z">
        <w:r w:rsidDel="002278A3">
          <w:rPr>
            <w:noProof/>
          </w:rPr>
          <w:delText>8</w:delText>
        </w:r>
      </w:del>
      <w:r>
        <w:rPr>
          <w:noProof/>
        </w:rPr>
        <w:fldChar w:fldCharType="end"/>
      </w:r>
    </w:p>
    <w:p w14:paraId="7268C82B" w14:textId="690DB8C8" w:rsidR="00E848DA" w:rsidRDefault="00E848DA">
      <w:pPr>
        <w:pStyle w:val="TOC2"/>
        <w:rPr>
          <w:rFonts w:asciiTheme="minorHAnsi" w:hAnsiTheme="minorHAnsi" w:cstheme="minorBidi"/>
          <w:smallCaps w:val="0"/>
          <w:noProof/>
          <w:sz w:val="22"/>
          <w:szCs w:val="22"/>
        </w:rPr>
      </w:pPr>
      <w:r w:rsidRPr="00DE1AF0">
        <w:rPr>
          <w:rFonts w:cs="Times New Roman"/>
          <w:noProof/>
        </w:rPr>
        <w:t>2.6</w:t>
      </w:r>
      <w:r>
        <w:rPr>
          <w:rFonts w:asciiTheme="minorHAnsi" w:hAnsiTheme="minorHAnsi" w:cstheme="minorBidi"/>
          <w:smallCaps w:val="0"/>
          <w:noProof/>
          <w:sz w:val="22"/>
          <w:szCs w:val="22"/>
        </w:rPr>
        <w:tab/>
      </w:r>
      <w:r>
        <w:rPr>
          <w:noProof/>
        </w:rPr>
        <w:t>Collecting follow-up information</w:t>
      </w:r>
      <w:r>
        <w:rPr>
          <w:noProof/>
        </w:rPr>
        <w:tab/>
      </w:r>
      <w:r>
        <w:rPr>
          <w:noProof/>
        </w:rPr>
        <w:fldChar w:fldCharType="begin"/>
      </w:r>
      <w:r>
        <w:rPr>
          <w:noProof/>
        </w:rPr>
        <w:instrText xml:space="preserve"> PAGEREF _Toc35700866 \h </w:instrText>
      </w:r>
      <w:r>
        <w:rPr>
          <w:noProof/>
        </w:rPr>
      </w:r>
      <w:r>
        <w:rPr>
          <w:noProof/>
        </w:rPr>
        <w:fldChar w:fldCharType="separate"/>
      </w:r>
      <w:ins w:id="62" w:author="Martin Landray" w:date="2020-03-21T20:33:00Z">
        <w:r w:rsidR="00B2198A">
          <w:rPr>
            <w:noProof/>
          </w:rPr>
          <w:t>8</w:t>
        </w:r>
      </w:ins>
      <w:del w:id="63" w:author="Martin Landray" w:date="2020-03-21T19:24:00Z">
        <w:r w:rsidDel="002278A3">
          <w:rPr>
            <w:noProof/>
          </w:rPr>
          <w:delText>9</w:delText>
        </w:r>
      </w:del>
      <w:r>
        <w:rPr>
          <w:noProof/>
        </w:rPr>
        <w:fldChar w:fldCharType="end"/>
      </w:r>
    </w:p>
    <w:p w14:paraId="38D42104" w14:textId="0EF0DE6A" w:rsidR="00E848DA" w:rsidRDefault="00E848DA">
      <w:pPr>
        <w:pStyle w:val="TOC2"/>
        <w:rPr>
          <w:rFonts w:asciiTheme="minorHAnsi" w:hAnsiTheme="minorHAnsi" w:cstheme="minorBidi"/>
          <w:smallCaps w:val="0"/>
          <w:noProof/>
          <w:sz w:val="22"/>
          <w:szCs w:val="22"/>
        </w:rPr>
      </w:pPr>
      <w:r w:rsidRPr="00DE1AF0">
        <w:rPr>
          <w:rFonts w:cs="Times New Roman"/>
          <w:noProof/>
        </w:rPr>
        <w:t>2.7</w:t>
      </w:r>
      <w:r>
        <w:rPr>
          <w:rFonts w:asciiTheme="minorHAnsi" w:hAnsiTheme="minorHAnsi" w:cstheme="minorBidi"/>
          <w:smallCaps w:val="0"/>
          <w:noProof/>
          <w:sz w:val="22"/>
          <w:szCs w:val="22"/>
        </w:rPr>
        <w:tab/>
      </w:r>
      <w:r>
        <w:rPr>
          <w:noProof/>
        </w:rPr>
        <w:t>Duration of follow-up</w:t>
      </w:r>
      <w:r>
        <w:rPr>
          <w:noProof/>
        </w:rPr>
        <w:tab/>
      </w:r>
      <w:r>
        <w:rPr>
          <w:noProof/>
        </w:rPr>
        <w:fldChar w:fldCharType="begin"/>
      </w:r>
      <w:r>
        <w:rPr>
          <w:noProof/>
        </w:rPr>
        <w:instrText xml:space="preserve"> PAGEREF _Toc35700867 \h </w:instrText>
      </w:r>
      <w:r>
        <w:rPr>
          <w:noProof/>
        </w:rPr>
      </w:r>
      <w:r>
        <w:rPr>
          <w:noProof/>
        </w:rPr>
        <w:fldChar w:fldCharType="separate"/>
      </w:r>
      <w:ins w:id="64" w:author="Martin Landray" w:date="2020-03-21T20:33:00Z">
        <w:r w:rsidR="00B2198A">
          <w:rPr>
            <w:noProof/>
          </w:rPr>
          <w:t>8</w:t>
        </w:r>
      </w:ins>
      <w:del w:id="65" w:author="Martin Landray" w:date="2020-03-21T19:24:00Z">
        <w:r w:rsidDel="002278A3">
          <w:rPr>
            <w:noProof/>
          </w:rPr>
          <w:delText>9</w:delText>
        </w:r>
      </w:del>
      <w:r>
        <w:rPr>
          <w:noProof/>
        </w:rPr>
        <w:fldChar w:fldCharType="end"/>
      </w:r>
    </w:p>
    <w:p w14:paraId="3D0378FC" w14:textId="3C6E78BF" w:rsidR="00E848DA" w:rsidRDefault="00E848DA">
      <w:pPr>
        <w:pStyle w:val="TOC2"/>
        <w:rPr>
          <w:rFonts w:asciiTheme="minorHAnsi" w:hAnsiTheme="minorHAnsi" w:cstheme="minorBidi"/>
          <w:smallCaps w:val="0"/>
          <w:noProof/>
          <w:sz w:val="22"/>
          <w:szCs w:val="22"/>
        </w:rPr>
      </w:pPr>
      <w:r w:rsidRPr="00DE1AF0">
        <w:rPr>
          <w:rFonts w:cs="Times New Roman"/>
          <w:noProof/>
        </w:rPr>
        <w:t>2.8</w:t>
      </w:r>
      <w:r>
        <w:rPr>
          <w:rFonts w:asciiTheme="minorHAnsi" w:hAnsiTheme="minorHAnsi" w:cstheme="minorBidi"/>
          <w:smallCaps w:val="0"/>
          <w:noProof/>
          <w:sz w:val="22"/>
          <w:szCs w:val="22"/>
        </w:rPr>
        <w:tab/>
      </w:r>
      <w:r>
        <w:rPr>
          <w:noProof/>
        </w:rPr>
        <w:t>Withdrawal of consent</w:t>
      </w:r>
      <w:r>
        <w:rPr>
          <w:noProof/>
        </w:rPr>
        <w:tab/>
      </w:r>
      <w:r>
        <w:rPr>
          <w:noProof/>
        </w:rPr>
        <w:fldChar w:fldCharType="begin"/>
      </w:r>
      <w:r>
        <w:rPr>
          <w:noProof/>
        </w:rPr>
        <w:instrText xml:space="preserve"> PAGEREF _Toc35700868 \h </w:instrText>
      </w:r>
      <w:r>
        <w:rPr>
          <w:noProof/>
        </w:rPr>
      </w:r>
      <w:r>
        <w:rPr>
          <w:noProof/>
        </w:rPr>
        <w:fldChar w:fldCharType="separate"/>
      </w:r>
      <w:ins w:id="66" w:author="Martin Landray" w:date="2020-03-21T20:33:00Z">
        <w:r w:rsidR="00B2198A">
          <w:rPr>
            <w:noProof/>
          </w:rPr>
          <w:t>8</w:t>
        </w:r>
      </w:ins>
      <w:del w:id="67" w:author="Martin Landray" w:date="2020-03-21T19:24:00Z">
        <w:r w:rsidDel="002278A3">
          <w:rPr>
            <w:noProof/>
          </w:rPr>
          <w:delText>9</w:delText>
        </w:r>
      </w:del>
      <w:r>
        <w:rPr>
          <w:noProof/>
        </w:rPr>
        <w:fldChar w:fldCharType="end"/>
      </w:r>
    </w:p>
    <w:p w14:paraId="49452FEA" w14:textId="3A9C7370" w:rsidR="00E848DA" w:rsidRDefault="00E848DA">
      <w:pPr>
        <w:pStyle w:val="TOC1"/>
        <w:rPr>
          <w:rFonts w:asciiTheme="minorHAnsi" w:hAnsiTheme="minorHAnsi" w:cstheme="minorBidi"/>
          <w:b w:val="0"/>
          <w:bCs w:val="0"/>
          <w:caps w:val="0"/>
          <w:noProof/>
          <w:sz w:val="22"/>
          <w:szCs w:val="22"/>
        </w:rPr>
      </w:pPr>
      <w:r w:rsidRPr="00DE1AF0">
        <w:rPr>
          <w:rFonts w:cs="Times New Roman"/>
          <w:noProof/>
        </w:rPr>
        <w:t>3</w:t>
      </w:r>
      <w:r>
        <w:rPr>
          <w:rFonts w:asciiTheme="minorHAnsi" w:hAnsiTheme="minorHAnsi" w:cstheme="minorBidi"/>
          <w:b w:val="0"/>
          <w:bCs w:val="0"/>
          <w:caps w:val="0"/>
          <w:noProof/>
          <w:sz w:val="22"/>
          <w:szCs w:val="22"/>
        </w:rPr>
        <w:tab/>
      </w:r>
      <w:r>
        <w:rPr>
          <w:noProof/>
        </w:rPr>
        <w:t>Statistical analysis</w:t>
      </w:r>
      <w:r>
        <w:rPr>
          <w:noProof/>
        </w:rPr>
        <w:tab/>
      </w:r>
      <w:r>
        <w:rPr>
          <w:noProof/>
        </w:rPr>
        <w:fldChar w:fldCharType="begin"/>
      </w:r>
      <w:r>
        <w:rPr>
          <w:noProof/>
        </w:rPr>
        <w:instrText xml:space="preserve"> PAGEREF _Toc35700869 \h </w:instrText>
      </w:r>
      <w:r>
        <w:rPr>
          <w:noProof/>
        </w:rPr>
      </w:r>
      <w:r>
        <w:rPr>
          <w:noProof/>
        </w:rPr>
        <w:fldChar w:fldCharType="separate"/>
      </w:r>
      <w:ins w:id="68" w:author="Martin Landray" w:date="2020-03-21T20:33:00Z">
        <w:r w:rsidR="00B2198A">
          <w:rPr>
            <w:noProof/>
          </w:rPr>
          <w:t>8</w:t>
        </w:r>
      </w:ins>
      <w:del w:id="69" w:author="Martin Landray" w:date="2020-03-21T19:24:00Z">
        <w:r w:rsidDel="002278A3">
          <w:rPr>
            <w:noProof/>
          </w:rPr>
          <w:delText>9</w:delText>
        </w:r>
      </w:del>
      <w:r>
        <w:rPr>
          <w:noProof/>
        </w:rPr>
        <w:fldChar w:fldCharType="end"/>
      </w:r>
    </w:p>
    <w:p w14:paraId="7E4C1213" w14:textId="486B4BF8" w:rsidR="00E848DA" w:rsidRDefault="00E848DA">
      <w:pPr>
        <w:pStyle w:val="TOC2"/>
        <w:rPr>
          <w:rFonts w:asciiTheme="minorHAnsi" w:hAnsiTheme="minorHAnsi" w:cstheme="minorBidi"/>
          <w:smallCaps w:val="0"/>
          <w:noProof/>
          <w:sz w:val="22"/>
          <w:szCs w:val="22"/>
        </w:rPr>
      </w:pPr>
      <w:r w:rsidRPr="00DE1AF0">
        <w:rPr>
          <w:rFonts w:cs="Times New Roman"/>
          <w:noProof/>
        </w:rPr>
        <w:t>3.1</w:t>
      </w:r>
      <w:r>
        <w:rPr>
          <w:rFonts w:asciiTheme="minorHAnsi" w:hAnsiTheme="minorHAnsi" w:cstheme="minorBidi"/>
          <w:smallCaps w:val="0"/>
          <w:noProof/>
          <w:sz w:val="22"/>
          <w:szCs w:val="22"/>
        </w:rPr>
        <w:tab/>
      </w:r>
      <w:r>
        <w:rPr>
          <w:noProof/>
        </w:rPr>
        <w:t>Outcomes</w:t>
      </w:r>
      <w:r>
        <w:rPr>
          <w:noProof/>
        </w:rPr>
        <w:tab/>
      </w:r>
      <w:r>
        <w:rPr>
          <w:noProof/>
        </w:rPr>
        <w:fldChar w:fldCharType="begin"/>
      </w:r>
      <w:r>
        <w:rPr>
          <w:noProof/>
        </w:rPr>
        <w:instrText xml:space="preserve"> PAGEREF _Toc35700870 \h </w:instrText>
      </w:r>
      <w:r>
        <w:rPr>
          <w:noProof/>
        </w:rPr>
      </w:r>
      <w:r>
        <w:rPr>
          <w:noProof/>
        </w:rPr>
        <w:fldChar w:fldCharType="separate"/>
      </w:r>
      <w:r w:rsidR="00B2198A">
        <w:rPr>
          <w:noProof/>
        </w:rPr>
        <w:t>9</w:t>
      </w:r>
      <w:r>
        <w:rPr>
          <w:noProof/>
        </w:rPr>
        <w:fldChar w:fldCharType="end"/>
      </w:r>
    </w:p>
    <w:p w14:paraId="475E5C96" w14:textId="4765E604" w:rsidR="00E848DA" w:rsidRDefault="00E848DA">
      <w:pPr>
        <w:pStyle w:val="TOC2"/>
        <w:rPr>
          <w:rFonts w:asciiTheme="minorHAnsi" w:hAnsiTheme="minorHAnsi" w:cstheme="minorBidi"/>
          <w:smallCaps w:val="0"/>
          <w:noProof/>
          <w:sz w:val="22"/>
          <w:szCs w:val="22"/>
        </w:rPr>
      </w:pPr>
      <w:r w:rsidRPr="00DE1AF0">
        <w:rPr>
          <w:rFonts w:cs="Times New Roman"/>
          <w:noProof/>
        </w:rPr>
        <w:t>3.2</w:t>
      </w:r>
      <w:r>
        <w:rPr>
          <w:rFonts w:asciiTheme="minorHAnsi" w:hAnsiTheme="minorHAnsi" w:cstheme="minorBidi"/>
          <w:smallCaps w:val="0"/>
          <w:noProof/>
          <w:sz w:val="22"/>
          <w:szCs w:val="22"/>
        </w:rPr>
        <w:tab/>
      </w:r>
      <w:r>
        <w:rPr>
          <w:noProof/>
        </w:rPr>
        <w:t>Methods of analysis</w:t>
      </w:r>
      <w:r>
        <w:rPr>
          <w:noProof/>
        </w:rPr>
        <w:tab/>
      </w:r>
      <w:r>
        <w:rPr>
          <w:noProof/>
        </w:rPr>
        <w:fldChar w:fldCharType="begin"/>
      </w:r>
      <w:r>
        <w:rPr>
          <w:noProof/>
        </w:rPr>
        <w:instrText xml:space="preserve"> PAGEREF _Toc35700871 \h </w:instrText>
      </w:r>
      <w:r>
        <w:rPr>
          <w:noProof/>
        </w:rPr>
      </w:r>
      <w:r>
        <w:rPr>
          <w:noProof/>
        </w:rPr>
        <w:fldChar w:fldCharType="separate"/>
      </w:r>
      <w:ins w:id="70" w:author="Martin Landray" w:date="2020-03-21T20:33:00Z">
        <w:r w:rsidR="00B2198A">
          <w:rPr>
            <w:noProof/>
          </w:rPr>
          <w:t>9</w:t>
        </w:r>
      </w:ins>
      <w:del w:id="71" w:author="Martin Landray" w:date="2020-03-21T19:24:00Z">
        <w:r w:rsidDel="002278A3">
          <w:rPr>
            <w:noProof/>
          </w:rPr>
          <w:delText>10</w:delText>
        </w:r>
      </w:del>
      <w:r>
        <w:rPr>
          <w:noProof/>
        </w:rPr>
        <w:fldChar w:fldCharType="end"/>
      </w:r>
    </w:p>
    <w:p w14:paraId="0A12BFBC" w14:textId="6C354F1D" w:rsidR="00E848DA" w:rsidRDefault="00E848DA">
      <w:pPr>
        <w:pStyle w:val="TOC1"/>
        <w:rPr>
          <w:rFonts w:asciiTheme="minorHAnsi" w:hAnsiTheme="minorHAnsi" w:cstheme="minorBidi"/>
          <w:b w:val="0"/>
          <w:bCs w:val="0"/>
          <w:caps w:val="0"/>
          <w:noProof/>
          <w:sz w:val="22"/>
          <w:szCs w:val="22"/>
        </w:rPr>
      </w:pPr>
      <w:r w:rsidRPr="00DE1AF0">
        <w:rPr>
          <w:rFonts w:cs="Times New Roman"/>
          <w:noProof/>
        </w:rPr>
        <w:t>4</w:t>
      </w:r>
      <w:r>
        <w:rPr>
          <w:rFonts w:asciiTheme="minorHAnsi" w:hAnsiTheme="minorHAnsi" w:cstheme="minorBidi"/>
          <w:b w:val="0"/>
          <w:bCs w:val="0"/>
          <w:caps w:val="0"/>
          <w:noProof/>
          <w:sz w:val="22"/>
          <w:szCs w:val="22"/>
        </w:rPr>
        <w:tab/>
      </w:r>
      <w:r>
        <w:rPr>
          <w:noProof/>
        </w:rPr>
        <w:t>DATA and saFETy Monitoring</w:t>
      </w:r>
      <w:r>
        <w:rPr>
          <w:noProof/>
        </w:rPr>
        <w:tab/>
      </w:r>
      <w:r>
        <w:rPr>
          <w:noProof/>
        </w:rPr>
        <w:fldChar w:fldCharType="begin"/>
      </w:r>
      <w:r>
        <w:rPr>
          <w:noProof/>
        </w:rPr>
        <w:instrText xml:space="preserve"> PAGEREF _Toc35700872 \h </w:instrText>
      </w:r>
      <w:r>
        <w:rPr>
          <w:noProof/>
        </w:rPr>
      </w:r>
      <w:r>
        <w:rPr>
          <w:noProof/>
        </w:rPr>
        <w:fldChar w:fldCharType="separate"/>
      </w:r>
      <w:ins w:id="72" w:author="Martin Landray" w:date="2020-03-21T20:33:00Z">
        <w:r w:rsidR="00B2198A">
          <w:rPr>
            <w:noProof/>
          </w:rPr>
          <w:t>9</w:t>
        </w:r>
      </w:ins>
      <w:del w:id="73" w:author="Martin Landray" w:date="2020-03-21T19:24:00Z">
        <w:r w:rsidDel="002278A3">
          <w:rPr>
            <w:noProof/>
          </w:rPr>
          <w:delText>10</w:delText>
        </w:r>
      </w:del>
      <w:r>
        <w:rPr>
          <w:noProof/>
        </w:rPr>
        <w:fldChar w:fldCharType="end"/>
      </w:r>
    </w:p>
    <w:p w14:paraId="0C524F97" w14:textId="0BF674AC" w:rsidR="00E848DA" w:rsidRDefault="00E848DA">
      <w:pPr>
        <w:pStyle w:val="TOC2"/>
        <w:rPr>
          <w:rFonts w:asciiTheme="minorHAnsi" w:hAnsiTheme="minorHAnsi" w:cstheme="minorBidi"/>
          <w:smallCaps w:val="0"/>
          <w:noProof/>
          <w:sz w:val="22"/>
          <w:szCs w:val="22"/>
        </w:rPr>
      </w:pPr>
      <w:r w:rsidRPr="00DE1AF0">
        <w:rPr>
          <w:rFonts w:cs="Times New Roman"/>
          <w:noProof/>
        </w:rPr>
        <w:t>4.1</w:t>
      </w:r>
      <w:r>
        <w:rPr>
          <w:rFonts w:asciiTheme="minorHAnsi" w:hAnsiTheme="minorHAnsi" w:cstheme="minorBidi"/>
          <w:smallCaps w:val="0"/>
          <w:noProof/>
          <w:sz w:val="22"/>
          <w:szCs w:val="22"/>
        </w:rPr>
        <w:tab/>
      </w:r>
      <w:r>
        <w:rPr>
          <w:noProof/>
        </w:rPr>
        <w:t>Recording Suspected Serious Adverse Reactions</w:t>
      </w:r>
      <w:r>
        <w:rPr>
          <w:noProof/>
        </w:rPr>
        <w:tab/>
      </w:r>
      <w:r>
        <w:rPr>
          <w:noProof/>
        </w:rPr>
        <w:fldChar w:fldCharType="begin"/>
      </w:r>
      <w:r>
        <w:rPr>
          <w:noProof/>
        </w:rPr>
        <w:instrText xml:space="preserve"> PAGEREF _Toc35700873 \h </w:instrText>
      </w:r>
      <w:r>
        <w:rPr>
          <w:noProof/>
        </w:rPr>
      </w:r>
      <w:r>
        <w:rPr>
          <w:noProof/>
        </w:rPr>
        <w:fldChar w:fldCharType="separate"/>
      </w:r>
      <w:ins w:id="74" w:author="Martin Landray" w:date="2020-03-21T20:33:00Z">
        <w:r w:rsidR="00B2198A">
          <w:rPr>
            <w:noProof/>
          </w:rPr>
          <w:t>9</w:t>
        </w:r>
      </w:ins>
      <w:del w:id="75" w:author="Martin Landray" w:date="2020-03-21T19:24:00Z">
        <w:r w:rsidDel="002278A3">
          <w:rPr>
            <w:noProof/>
          </w:rPr>
          <w:delText>10</w:delText>
        </w:r>
      </w:del>
      <w:r>
        <w:rPr>
          <w:noProof/>
        </w:rPr>
        <w:fldChar w:fldCharType="end"/>
      </w:r>
    </w:p>
    <w:p w14:paraId="4CC4017D" w14:textId="3080BA5D" w:rsidR="00E848DA" w:rsidRDefault="00E848DA">
      <w:pPr>
        <w:pStyle w:val="TOC2"/>
        <w:rPr>
          <w:rFonts w:asciiTheme="minorHAnsi" w:hAnsiTheme="minorHAnsi" w:cstheme="minorBidi"/>
          <w:smallCaps w:val="0"/>
          <w:noProof/>
          <w:sz w:val="22"/>
          <w:szCs w:val="22"/>
        </w:rPr>
      </w:pPr>
      <w:r w:rsidRPr="00DE1AF0">
        <w:rPr>
          <w:rFonts w:cs="Times New Roman"/>
          <w:noProof/>
        </w:rPr>
        <w:t>4.2</w:t>
      </w:r>
      <w:r>
        <w:rPr>
          <w:rFonts w:asciiTheme="minorHAnsi" w:hAnsiTheme="minorHAnsi" w:cstheme="minorBidi"/>
          <w:smallCaps w:val="0"/>
          <w:noProof/>
          <w:sz w:val="22"/>
          <w:szCs w:val="22"/>
        </w:rPr>
        <w:tab/>
      </w:r>
      <w:r>
        <w:rPr>
          <w:noProof/>
        </w:rPr>
        <w:t>Central assessment and onward reporting of SUSARs</w:t>
      </w:r>
      <w:r>
        <w:rPr>
          <w:noProof/>
        </w:rPr>
        <w:tab/>
      </w:r>
      <w:r>
        <w:rPr>
          <w:noProof/>
        </w:rPr>
        <w:fldChar w:fldCharType="begin"/>
      </w:r>
      <w:r>
        <w:rPr>
          <w:noProof/>
        </w:rPr>
        <w:instrText xml:space="preserve"> PAGEREF _Toc35700874 \h </w:instrText>
      </w:r>
      <w:r>
        <w:rPr>
          <w:noProof/>
        </w:rPr>
      </w:r>
      <w:r>
        <w:rPr>
          <w:noProof/>
        </w:rPr>
        <w:fldChar w:fldCharType="separate"/>
      </w:r>
      <w:ins w:id="76" w:author="Martin Landray" w:date="2020-03-21T20:33:00Z">
        <w:r w:rsidR="00B2198A">
          <w:rPr>
            <w:noProof/>
          </w:rPr>
          <w:t>10</w:t>
        </w:r>
      </w:ins>
      <w:del w:id="77" w:author="Martin Landray" w:date="2020-03-21T19:24:00Z">
        <w:r w:rsidDel="002278A3">
          <w:rPr>
            <w:noProof/>
          </w:rPr>
          <w:delText>11</w:delText>
        </w:r>
      </w:del>
      <w:r>
        <w:rPr>
          <w:noProof/>
        </w:rPr>
        <w:fldChar w:fldCharType="end"/>
      </w:r>
    </w:p>
    <w:p w14:paraId="1679E3A4" w14:textId="4954F729" w:rsidR="00E848DA" w:rsidRDefault="00E848DA">
      <w:pPr>
        <w:pStyle w:val="TOC2"/>
        <w:rPr>
          <w:rFonts w:asciiTheme="minorHAnsi" w:hAnsiTheme="minorHAnsi" w:cstheme="minorBidi"/>
          <w:smallCaps w:val="0"/>
          <w:noProof/>
          <w:sz w:val="22"/>
          <w:szCs w:val="22"/>
        </w:rPr>
      </w:pPr>
      <w:r w:rsidRPr="00DE1AF0">
        <w:rPr>
          <w:rFonts w:cs="Times New Roman"/>
          <w:noProof/>
        </w:rPr>
        <w:t>4.3</w:t>
      </w:r>
      <w:r>
        <w:rPr>
          <w:rFonts w:asciiTheme="minorHAnsi" w:hAnsiTheme="minorHAnsi" w:cstheme="minorBidi"/>
          <w:smallCaps w:val="0"/>
          <w:noProof/>
          <w:sz w:val="22"/>
          <w:szCs w:val="22"/>
        </w:rPr>
        <w:tab/>
      </w:r>
      <w:r>
        <w:rPr>
          <w:noProof/>
        </w:rPr>
        <w:t>Recording other Adverse Events</w:t>
      </w:r>
      <w:r>
        <w:rPr>
          <w:noProof/>
        </w:rPr>
        <w:tab/>
      </w:r>
      <w:r>
        <w:rPr>
          <w:noProof/>
        </w:rPr>
        <w:fldChar w:fldCharType="begin"/>
      </w:r>
      <w:r>
        <w:rPr>
          <w:noProof/>
        </w:rPr>
        <w:instrText xml:space="preserve"> PAGEREF _Toc35700875 \h </w:instrText>
      </w:r>
      <w:r>
        <w:rPr>
          <w:noProof/>
        </w:rPr>
      </w:r>
      <w:r>
        <w:rPr>
          <w:noProof/>
        </w:rPr>
        <w:fldChar w:fldCharType="separate"/>
      </w:r>
      <w:ins w:id="78" w:author="Martin Landray" w:date="2020-03-21T20:33:00Z">
        <w:r w:rsidR="00B2198A">
          <w:rPr>
            <w:noProof/>
          </w:rPr>
          <w:t>10</w:t>
        </w:r>
      </w:ins>
      <w:del w:id="79" w:author="Martin Landray" w:date="2020-03-21T19:24:00Z">
        <w:r w:rsidDel="002278A3">
          <w:rPr>
            <w:noProof/>
          </w:rPr>
          <w:delText>11</w:delText>
        </w:r>
      </w:del>
      <w:r>
        <w:rPr>
          <w:noProof/>
        </w:rPr>
        <w:fldChar w:fldCharType="end"/>
      </w:r>
    </w:p>
    <w:p w14:paraId="5D1ECC24" w14:textId="349C28CD" w:rsidR="00E848DA" w:rsidRDefault="00E848DA">
      <w:pPr>
        <w:pStyle w:val="TOC2"/>
        <w:rPr>
          <w:rFonts w:asciiTheme="minorHAnsi" w:hAnsiTheme="minorHAnsi" w:cstheme="minorBidi"/>
          <w:smallCaps w:val="0"/>
          <w:noProof/>
          <w:sz w:val="22"/>
          <w:szCs w:val="22"/>
        </w:rPr>
      </w:pPr>
      <w:r w:rsidRPr="00DE1AF0">
        <w:rPr>
          <w:rFonts w:cs="Times New Roman"/>
          <w:noProof/>
        </w:rPr>
        <w:t>4.4</w:t>
      </w:r>
      <w:r>
        <w:rPr>
          <w:rFonts w:asciiTheme="minorHAnsi" w:hAnsiTheme="minorHAnsi" w:cstheme="minorBidi"/>
          <w:smallCaps w:val="0"/>
          <w:noProof/>
          <w:sz w:val="22"/>
          <w:szCs w:val="22"/>
        </w:rPr>
        <w:tab/>
      </w:r>
      <w:r>
        <w:rPr>
          <w:noProof/>
        </w:rPr>
        <w:t>Role of the Data Monitoring Committee (DMC)</w:t>
      </w:r>
      <w:r>
        <w:rPr>
          <w:noProof/>
        </w:rPr>
        <w:tab/>
      </w:r>
      <w:r>
        <w:rPr>
          <w:noProof/>
        </w:rPr>
        <w:fldChar w:fldCharType="begin"/>
      </w:r>
      <w:r>
        <w:rPr>
          <w:noProof/>
        </w:rPr>
        <w:instrText xml:space="preserve"> PAGEREF _Toc35700876 \h </w:instrText>
      </w:r>
      <w:r>
        <w:rPr>
          <w:noProof/>
        </w:rPr>
      </w:r>
      <w:r>
        <w:rPr>
          <w:noProof/>
        </w:rPr>
        <w:fldChar w:fldCharType="separate"/>
      </w:r>
      <w:ins w:id="80" w:author="Martin Landray" w:date="2020-03-21T20:33:00Z">
        <w:r w:rsidR="00B2198A">
          <w:rPr>
            <w:noProof/>
          </w:rPr>
          <w:t>10</w:t>
        </w:r>
      </w:ins>
      <w:del w:id="81" w:author="Martin Landray" w:date="2020-03-21T19:24:00Z">
        <w:r w:rsidDel="002278A3">
          <w:rPr>
            <w:noProof/>
          </w:rPr>
          <w:delText>11</w:delText>
        </w:r>
      </w:del>
      <w:r>
        <w:rPr>
          <w:noProof/>
        </w:rPr>
        <w:fldChar w:fldCharType="end"/>
      </w:r>
    </w:p>
    <w:p w14:paraId="018A5873" w14:textId="141E4934" w:rsidR="00E848DA" w:rsidRDefault="00E848DA">
      <w:pPr>
        <w:pStyle w:val="TOC2"/>
        <w:rPr>
          <w:rFonts w:asciiTheme="minorHAnsi" w:hAnsiTheme="minorHAnsi" w:cstheme="minorBidi"/>
          <w:smallCaps w:val="0"/>
          <w:noProof/>
          <w:sz w:val="22"/>
          <w:szCs w:val="22"/>
        </w:rPr>
      </w:pPr>
      <w:r w:rsidRPr="00DE1AF0">
        <w:rPr>
          <w:rFonts w:cs="Times New Roman"/>
          <w:noProof/>
        </w:rPr>
        <w:t>4.5</w:t>
      </w:r>
      <w:r>
        <w:rPr>
          <w:rFonts w:asciiTheme="minorHAnsi" w:hAnsiTheme="minorHAnsi" w:cstheme="minorBidi"/>
          <w:smallCaps w:val="0"/>
          <w:noProof/>
          <w:sz w:val="22"/>
          <w:szCs w:val="22"/>
        </w:rPr>
        <w:tab/>
      </w:r>
      <w:r>
        <w:rPr>
          <w:noProof/>
        </w:rPr>
        <w:t>Blinding</w:t>
      </w:r>
      <w:r>
        <w:rPr>
          <w:noProof/>
        </w:rPr>
        <w:tab/>
      </w:r>
      <w:r>
        <w:rPr>
          <w:noProof/>
        </w:rPr>
        <w:fldChar w:fldCharType="begin"/>
      </w:r>
      <w:r>
        <w:rPr>
          <w:noProof/>
        </w:rPr>
        <w:instrText xml:space="preserve"> PAGEREF _Toc35700877 \h </w:instrText>
      </w:r>
      <w:r>
        <w:rPr>
          <w:noProof/>
        </w:rPr>
      </w:r>
      <w:r>
        <w:rPr>
          <w:noProof/>
        </w:rPr>
        <w:fldChar w:fldCharType="separate"/>
      </w:r>
      <w:ins w:id="82" w:author="Martin Landray" w:date="2020-03-21T20:33:00Z">
        <w:r w:rsidR="00B2198A">
          <w:rPr>
            <w:noProof/>
          </w:rPr>
          <w:t>11</w:t>
        </w:r>
      </w:ins>
      <w:del w:id="83" w:author="Martin Landray" w:date="2020-03-21T19:24:00Z">
        <w:r w:rsidDel="002278A3">
          <w:rPr>
            <w:noProof/>
          </w:rPr>
          <w:delText>12</w:delText>
        </w:r>
      </w:del>
      <w:r>
        <w:rPr>
          <w:noProof/>
        </w:rPr>
        <w:fldChar w:fldCharType="end"/>
      </w:r>
    </w:p>
    <w:p w14:paraId="336FDF50" w14:textId="77845434" w:rsidR="00E848DA" w:rsidRDefault="00E848DA">
      <w:pPr>
        <w:pStyle w:val="TOC1"/>
        <w:rPr>
          <w:rFonts w:asciiTheme="minorHAnsi" w:hAnsiTheme="minorHAnsi" w:cstheme="minorBidi"/>
          <w:b w:val="0"/>
          <w:bCs w:val="0"/>
          <w:caps w:val="0"/>
          <w:noProof/>
          <w:sz w:val="22"/>
          <w:szCs w:val="22"/>
        </w:rPr>
      </w:pPr>
      <w:r w:rsidRPr="00DE1AF0">
        <w:rPr>
          <w:rFonts w:cs="Times New Roman"/>
          <w:noProof/>
        </w:rPr>
        <w:t>5</w:t>
      </w:r>
      <w:r>
        <w:rPr>
          <w:rFonts w:asciiTheme="minorHAnsi" w:hAnsiTheme="minorHAnsi" w:cstheme="minorBidi"/>
          <w:b w:val="0"/>
          <w:bCs w:val="0"/>
          <w:caps w:val="0"/>
          <w:noProof/>
          <w:sz w:val="22"/>
          <w:szCs w:val="22"/>
        </w:rPr>
        <w:tab/>
      </w:r>
      <w:r>
        <w:rPr>
          <w:noProof/>
        </w:rPr>
        <w:t>Quality Management</w:t>
      </w:r>
      <w:r>
        <w:rPr>
          <w:noProof/>
        </w:rPr>
        <w:tab/>
      </w:r>
      <w:r>
        <w:rPr>
          <w:noProof/>
        </w:rPr>
        <w:fldChar w:fldCharType="begin"/>
      </w:r>
      <w:r>
        <w:rPr>
          <w:noProof/>
        </w:rPr>
        <w:instrText xml:space="preserve"> PAGEREF _Toc35700878 \h </w:instrText>
      </w:r>
      <w:r>
        <w:rPr>
          <w:noProof/>
        </w:rPr>
      </w:r>
      <w:r>
        <w:rPr>
          <w:noProof/>
        </w:rPr>
        <w:fldChar w:fldCharType="separate"/>
      </w:r>
      <w:ins w:id="84" w:author="Martin Landray" w:date="2020-03-21T20:33:00Z">
        <w:r w:rsidR="00B2198A">
          <w:rPr>
            <w:noProof/>
          </w:rPr>
          <w:t>11</w:t>
        </w:r>
      </w:ins>
      <w:del w:id="85" w:author="Martin Landray" w:date="2020-03-21T19:24:00Z">
        <w:r w:rsidDel="002278A3">
          <w:rPr>
            <w:noProof/>
          </w:rPr>
          <w:delText>12</w:delText>
        </w:r>
      </w:del>
      <w:r>
        <w:rPr>
          <w:noProof/>
        </w:rPr>
        <w:fldChar w:fldCharType="end"/>
      </w:r>
    </w:p>
    <w:p w14:paraId="65D6C7FE" w14:textId="2E287812" w:rsidR="00E848DA" w:rsidRDefault="00E848DA">
      <w:pPr>
        <w:pStyle w:val="TOC2"/>
        <w:rPr>
          <w:rFonts w:asciiTheme="minorHAnsi" w:hAnsiTheme="minorHAnsi" w:cstheme="minorBidi"/>
          <w:smallCaps w:val="0"/>
          <w:noProof/>
          <w:sz w:val="22"/>
          <w:szCs w:val="22"/>
        </w:rPr>
      </w:pPr>
      <w:r w:rsidRPr="00DE1AF0">
        <w:rPr>
          <w:rFonts w:cs="Times New Roman"/>
          <w:noProof/>
        </w:rPr>
        <w:t>5.1</w:t>
      </w:r>
      <w:r>
        <w:rPr>
          <w:rFonts w:asciiTheme="minorHAnsi" w:hAnsiTheme="minorHAnsi" w:cstheme="minorBidi"/>
          <w:smallCaps w:val="0"/>
          <w:noProof/>
          <w:sz w:val="22"/>
          <w:szCs w:val="22"/>
        </w:rPr>
        <w:tab/>
      </w:r>
      <w:r>
        <w:rPr>
          <w:noProof/>
        </w:rPr>
        <w:t>Quality By Design Principles</w:t>
      </w:r>
      <w:r>
        <w:rPr>
          <w:noProof/>
        </w:rPr>
        <w:tab/>
      </w:r>
      <w:r>
        <w:rPr>
          <w:noProof/>
        </w:rPr>
        <w:fldChar w:fldCharType="begin"/>
      </w:r>
      <w:r>
        <w:rPr>
          <w:noProof/>
        </w:rPr>
        <w:instrText xml:space="preserve"> PAGEREF _Toc35700879 \h </w:instrText>
      </w:r>
      <w:r>
        <w:rPr>
          <w:noProof/>
        </w:rPr>
      </w:r>
      <w:r>
        <w:rPr>
          <w:noProof/>
        </w:rPr>
        <w:fldChar w:fldCharType="separate"/>
      </w:r>
      <w:ins w:id="86" w:author="Martin Landray" w:date="2020-03-21T20:33:00Z">
        <w:r w:rsidR="00B2198A">
          <w:rPr>
            <w:noProof/>
          </w:rPr>
          <w:t>11</w:t>
        </w:r>
      </w:ins>
      <w:del w:id="87" w:author="Martin Landray" w:date="2020-03-21T19:24:00Z">
        <w:r w:rsidDel="002278A3">
          <w:rPr>
            <w:noProof/>
          </w:rPr>
          <w:delText>12</w:delText>
        </w:r>
      </w:del>
      <w:r>
        <w:rPr>
          <w:noProof/>
        </w:rPr>
        <w:fldChar w:fldCharType="end"/>
      </w:r>
    </w:p>
    <w:p w14:paraId="7BC34EFF" w14:textId="6350DD0C" w:rsidR="00E848DA" w:rsidRDefault="00E848DA">
      <w:pPr>
        <w:pStyle w:val="TOC2"/>
        <w:rPr>
          <w:rFonts w:asciiTheme="minorHAnsi" w:hAnsiTheme="minorHAnsi" w:cstheme="minorBidi"/>
          <w:smallCaps w:val="0"/>
          <w:noProof/>
          <w:sz w:val="22"/>
          <w:szCs w:val="22"/>
        </w:rPr>
      </w:pPr>
      <w:r w:rsidRPr="00DE1AF0">
        <w:rPr>
          <w:rFonts w:cs="Times New Roman"/>
          <w:noProof/>
        </w:rPr>
        <w:t>5.2</w:t>
      </w:r>
      <w:r>
        <w:rPr>
          <w:rFonts w:asciiTheme="minorHAnsi" w:hAnsiTheme="minorHAnsi" w:cstheme="minorBidi"/>
          <w:smallCaps w:val="0"/>
          <w:noProof/>
          <w:sz w:val="22"/>
          <w:szCs w:val="22"/>
        </w:rPr>
        <w:tab/>
      </w:r>
      <w:r>
        <w:rPr>
          <w:noProof/>
        </w:rPr>
        <w:t>Training and monitoring</w:t>
      </w:r>
      <w:r>
        <w:rPr>
          <w:noProof/>
        </w:rPr>
        <w:tab/>
      </w:r>
      <w:r>
        <w:rPr>
          <w:noProof/>
        </w:rPr>
        <w:fldChar w:fldCharType="begin"/>
      </w:r>
      <w:r>
        <w:rPr>
          <w:noProof/>
        </w:rPr>
        <w:instrText xml:space="preserve"> PAGEREF _Toc35700880 \h </w:instrText>
      </w:r>
      <w:r>
        <w:rPr>
          <w:noProof/>
        </w:rPr>
      </w:r>
      <w:r>
        <w:rPr>
          <w:noProof/>
        </w:rPr>
        <w:fldChar w:fldCharType="separate"/>
      </w:r>
      <w:ins w:id="88" w:author="Martin Landray" w:date="2020-03-21T20:33:00Z">
        <w:r w:rsidR="00B2198A">
          <w:rPr>
            <w:noProof/>
          </w:rPr>
          <w:t>12</w:t>
        </w:r>
      </w:ins>
      <w:del w:id="89" w:author="Martin Landray" w:date="2020-03-21T19:24:00Z">
        <w:r w:rsidDel="002278A3">
          <w:rPr>
            <w:noProof/>
          </w:rPr>
          <w:delText>12</w:delText>
        </w:r>
      </w:del>
      <w:r>
        <w:rPr>
          <w:noProof/>
        </w:rPr>
        <w:fldChar w:fldCharType="end"/>
      </w:r>
    </w:p>
    <w:p w14:paraId="0EBA8E91" w14:textId="00757D0A" w:rsidR="00E848DA" w:rsidRDefault="00E848DA">
      <w:pPr>
        <w:pStyle w:val="TOC2"/>
        <w:rPr>
          <w:rFonts w:asciiTheme="minorHAnsi" w:hAnsiTheme="minorHAnsi" w:cstheme="minorBidi"/>
          <w:smallCaps w:val="0"/>
          <w:noProof/>
          <w:sz w:val="22"/>
          <w:szCs w:val="22"/>
        </w:rPr>
      </w:pPr>
      <w:r w:rsidRPr="00DE1AF0">
        <w:rPr>
          <w:rFonts w:cs="Times New Roman"/>
          <w:noProof/>
        </w:rPr>
        <w:t>5.3</w:t>
      </w:r>
      <w:r>
        <w:rPr>
          <w:rFonts w:asciiTheme="minorHAnsi" w:hAnsiTheme="minorHAnsi" w:cstheme="minorBidi"/>
          <w:smallCaps w:val="0"/>
          <w:noProof/>
          <w:sz w:val="22"/>
          <w:szCs w:val="22"/>
        </w:rPr>
        <w:tab/>
      </w:r>
      <w:r>
        <w:rPr>
          <w:noProof/>
        </w:rPr>
        <w:t>Data management</w:t>
      </w:r>
      <w:r>
        <w:rPr>
          <w:noProof/>
        </w:rPr>
        <w:tab/>
      </w:r>
      <w:r>
        <w:rPr>
          <w:noProof/>
        </w:rPr>
        <w:fldChar w:fldCharType="begin"/>
      </w:r>
      <w:r>
        <w:rPr>
          <w:noProof/>
        </w:rPr>
        <w:instrText xml:space="preserve"> PAGEREF _Toc35700881 \h </w:instrText>
      </w:r>
      <w:r>
        <w:rPr>
          <w:noProof/>
        </w:rPr>
      </w:r>
      <w:r>
        <w:rPr>
          <w:noProof/>
        </w:rPr>
        <w:fldChar w:fldCharType="separate"/>
      </w:r>
      <w:ins w:id="90" w:author="Martin Landray" w:date="2020-03-21T20:33:00Z">
        <w:r w:rsidR="00B2198A">
          <w:rPr>
            <w:noProof/>
          </w:rPr>
          <w:t>12</w:t>
        </w:r>
      </w:ins>
      <w:del w:id="91" w:author="Martin Landray" w:date="2020-03-21T19:24:00Z">
        <w:r w:rsidDel="002278A3">
          <w:rPr>
            <w:noProof/>
          </w:rPr>
          <w:delText>13</w:delText>
        </w:r>
      </w:del>
      <w:r>
        <w:rPr>
          <w:noProof/>
        </w:rPr>
        <w:fldChar w:fldCharType="end"/>
      </w:r>
    </w:p>
    <w:p w14:paraId="25FC02F4" w14:textId="6AF58BD3" w:rsidR="00E848DA" w:rsidRDefault="00E848DA">
      <w:pPr>
        <w:pStyle w:val="TOC2"/>
        <w:rPr>
          <w:rFonts w:asciiTheme="minorHAnsi" w:hAnsiTheme="minorHAnsi" w:cstheme="minorBidi"/>
          <w:smallCaps w:val="0"/>
          <w:noProof/>
          <w:sz w:val="22"/>
          <w:szCs w:val="22"/>
        </w:rPr>
      </w:pPr>
      <w:r w:rsidRPr="00DE1AF0">
        <w:rPr>
          <w:rFonts w:cs="Times New Roman"/>
          <w:noProof/>
        </w:rPr>
        <w:t>5.4</w:t>
      </w:r>
      <w:r>
        <w:rPr>
          <w:rFonts w:asciiTheme="minorHAnsi" w:hAnsiTheme="minorHAnsi" w:cstheme="minorBidi"/>
          <w:smallCaps w:val="0"/>
          <w:noProof/>
          <w:sz w:val="22"/>
          <w:szCs w:val="22"/>
        </w:rPr>
        <w:tab/>
      </w:r>
      <w:r>
        <w:rPr>
          <w:noProof/>
        </w:rPr>
        <w:t>Source documents and archiving</w:t>
      </w:r>
      <w:r>
        <w:rPr>
          <w:noProof/>
        </w:rPr>
        <w:tab/>
      </w:r>
      <w:r>
        <w:rPr>
          <w:noProof/>
        </w:rPr>
        <w:fldChar w:fldCharType="begin"/>
      </w:r>
      <w:r>
        <w:rPr>
          <w:noProof/>
        </w:rPr>
        <w:instrText xml:space="preserve"> PAGEREF _Toc35700882 \h </w:instrText>
      </w:r>
      <w:r>
        <w:rPr>
          <w:noProof/>
        </w:rPr>
      </w:r>
      <w:r>
        <w:rPr>
          <w:noProof/>
        </w:rPr>
        <w:fldChar w:fldCharType="separate"/>
      </w:r>
      <w:ins w:id="92" w:author="Martin Landray" w:date="2020-03-21T20:33:00Z">
        <w:r w:rsidR="00B2198A">
          <w:rPr>
            <w:noProof/>
          </w:rPr>
          <w:t>12</w:t>
        </w:r>
      </w:ins>
      <w:del w:id="93" w:author="Martin Landray" w:date="2020-03-21T19:24:00Z">
        <w:r w:rsidDel="002278A3">
          <w:rPr>
            <w:noProof/>
          </w:rPr>
          <w:delText>13</w:delText>
        </w:r>
      </w:del>
      <w:r>
        <w:rPr>
          <w:noProof/>
        </w:rPr>
        <w:fldChar w:fldCharType="end"/>
      </w:r>
    </w:p>
    <w:p w14:paraId="500A1FE9" w14:textId="4112F0D7" w:rsidR="00E848DA" w:rsidRDefault="00E848DA">
      <w:pPr>
        <w:pStyle w:val="TOC1"/>
        <w:rPr>
          <w:rFonts w:asciiTheme="minorHAnsi" w:hAnsiTheme="minorHAnsi" w:cstheme="minorBidi"/>
          <w:b w:val="0"/>
          <w:bCs w:val="0"/>
          <w:caps w:val="0"/>
          <w:noProof/>
          <w:sz w:val="22"/>
          <w:szCs w:val="22"/>
        </w:rPr>
      </w:pPr>
      <w:r w:rsidRPr="00DE1AF0">
        <w:rPr>
          <w:rFonts w:cs="Times New Roman"/>
          <w:noProof/>
        </w:rPr>
        <w:t>6</w:t>
      </w:r>
      <w:r>
        <w:rPr>
          <w:rFonts w:asciiTheme="minorHAnsi" w:hAnsiTheme="minorHAnsi" w:cstheme="minorBidi"/>
          <w:b w:val="0"/>
          <w:bCs w:val="0"/>
          <w:caps w:val="0"/>
          <w:noProof/>
          <w:sz w:val="22"/>
          <w:szCs w:val="22"/>
        </w:rPr>
        <w:tab/>
      </w:r>
      <w:r>
        <w:rPr>
          <w:noProof/>
        </w:rPr>
        <w:t>Operational and administrative details</w:t>
      </w:r>
      <w:r>
        <w:rPr>
          <w:noProof/>
        </w:rPr>
        <w:tab/>
      </w:r>
      <w:r>
        <w:rPr>
          <w:noProof/>
        </w:rPr>
        <w:fldChar w:fldCharType="begin"/>
      </w:r>
      <w:r>
        <w:rPr>
          <w:noProof/>
        </w:rPr>
        <w:instrText xml:space="preserve"> PAGEREF _Toc35700883 \h </w:instrText>
      </w:r>
      <w:r>
        <w:rPr>
          <w:noProof/>
        </w:rPr>
      </w:r>
      <w:r>
        <w:rPr>
          <w:noProof/>
        </w:rPr>
        <w:fldChar w:fldCharType="separate"/>
      </w:r>
      <w:r w:rsidR="00B2198A">
        <w:rPr>
          <w:noProof/>
        </w:rPr>
        <w:t>13</w:t>
      </w:r>
      <w:r>
        <w:rPr>
          <w:noProof/>
        </w:rPr>
        <w:fldChar w:fldCharType="end"/>
      </w:r>
    </w:p>
    <w:p w14:paraId="2F76FC3F" w14:textId="69486DA0" w:rsidR="00E848DA" w:rsidRDefault="00E848DA">
      <w:pPr>
        <w:pStyle w:val="TOC2"/>
        <w:rPr>
          <w:rFonts w:asciiTheme="minorHAnsi" w:hAnsiTheme="minorHAnsi" w:cstheme="minorBidi"/>
          <w:smallCaps w:val="0"/>
          <w:noProof/>
          <w:sz w:val="22"/>
          <w:szCs w:val="22"/>
        </w:rPr>
      </w:pPr>
      <w:r w:rsidRPr="00DE1AF0">
        <w:rPr>
          <w:rFonts w:cs="Times New Roman"/>
          <w:noProof/>
        </w:rPr>
        <w:t>6.1</w:t>
      </w:r>
      <w:r>
        <w:rPr>
          <w:rFonts w:asciiTheme="minorHAnsi" w:hAnsiTheme="minorHAnsi" w:cstheme="minorBidi"/>
          <w:smallCaps w:val="0"/>
          <w:noProof/>
          <w:sz w:val="22"/>
          <w:szCs w:val="22"/>
        </w:rPr>
        <w:tab/>
      </w:r>
      <w:r>
        <w:rPr>
          <w:noProof/>
        </w:rPr>
        <w:t>Sponsor and coordination</w:t>
      </w:r>
      <w:r>
        <w:rPr>
          <w:noProof/>
        </w:rPr>
        <w:tab/>
      </w:r>
      <w:r>
        <w:rPr>
          <w:noProof/>
        </w:rPr>
        <w:fldChar w:fldCharType="begin"/>
      </w:r>
      <w:r>
        <w:rPr>
          <w:noProof/>
        </w:rPr>
        <w:instrText xml:space="preserve"> PAGEREF _Toc35700884 \h </w:instrText>
      </w:r>
      <w:r>
        <w:rPr>
          <w:noProof/>
        </w:rPr>
      </w:r>
      <w:r>
        <w:rPr>
          <w:noProof/>
        </w:rPr>
        <w:fldChar w:fldCharType="separate"/>
      </w:r>
      <w:r w:rsidR="00B2198A">
        <w:rPr>
          <w:noProof/>
        </w:rPr>
        <w:t>13</w:t>
      </w:r>
      <w:r>
        <w:rPr>
          <w:noProof/>
        </w:rPr>
        <w:fldChar w:fldCharType="end"/>
      </w:r>
    </w:p>
    <w:p w14:paraId="02B7C51F" w14:textId="78131783" w:rsidR="00E848DA" w:rsidRDefault="00E848DA">
      <w:pPr>
        <w:pStyle w:val="TOC2"/>
        <w:rPr>
          <w:rFonts w:asciiTheme="minorHAnsi" w:hAnsiTheme="minorHAnsi" w:cstheme="minorBidi"/>
          <w:smallCaps w:val="0"/>
          <w:noProof/>
          <w:sz w:val="22"/>
          <w:szCs w:val="22"/>
        </w:rPr>
      </w:pPr>
      <w:r w:rsidRPr="00DE1AF0">
        <w:rPr>
          <w:rFonts w:cs="Times New Roman"/>
          <w:noProof/>
        </w:rPr>
        <w:t>6.2</w:t>
      </w:r>
      <w:r>
        <w:rPr>
          <w:rFonts w:asciiTheme="minorHAnsi" w:hAnsiTheme="minorHAnsi" w:cstheme="minorBidi"/>
          <w:smallCaps w:val="0"/>
          <w:noProof/>
          <w:sz w:val="22"/>
          <w:szCs w:val="22"/>
        </w:rPr>
        <w:tab/>
      </w:r>
      <w:r>
        <w:rPr>
          <w:noProof/>
        </w:rPr>
        <w:t>Funding</w:t>
      </w:r>
      <w:r>
        <w:rPr>
          <w:noProof/>
        </w:rPr>
        <w:tab/>
      </w:r>
      <w:r>
        <w:rPr>
          <w:noProof/>
        </w:rPr>
        <w:fldChar w:fldCharType="begin"/>
      </w:r>
      <w:r>
        <w:rPr>
          <w:noProof/>
        </w:rPr>
        <w:instrText xml:space="preserve"> PAGEREF _Toc35700885 \h </w:instrText>
      </w:r>
      <w:r>
        <w:rPr>
          <w:noProof/>
        </w:rPr>
      </w:r>
      <w:r>
        <w:rPr>
          <w:noProof/>
        </w:rPr>
        <w:fldChar w:fldCharType="separate"/>
      </w:r>
      <w:ins w:id="94" w:author="Martin Landray" w:date="2020-03-21T20:33:00Z">
        <w:r w:rsidR="00B2198A">
          <w:rPr>
            <w:noProof/>
          </w:rPr>
          <w:t>13</w:t>
        </w:r>
      </w:ins>
      <w:del w:id="95" w:author="Martin Landray" w:date="2020-03-21T19:24:00Z">
        <w:r w:rsidDel="002278A3">
          <w:rPr>
            <w:noProof/>
          </w:rPr>
          <w:delText>14</w:delText>
        </w:r>
      </w:del>
      <w:r>
        <w:rPr>
          <w:noProof/>
        </w:rPr>
        <w:fldChar w:fldCharType="end"/>
      </w:r>
    </w:p>
    <w:p w14:paraId="5F11EDA2" w14:textId="382A0A9B" w:rsidR="00E848DA" w:rsidRDefault="00E848DA">
      <w:pPr>
        <w:pStyle w:val="TOC2"/>
        <w:rPr>
          <w:rFonts w:asciiTheme="minorHAnsi" w:hAnsiTheme="minorHAnsi" w:cstheme="minorBidi"/>
          <w:smallCaps w:val="0"/>
          <w:noProof/>
          <w:sz w:val="22"/>
          <w:szCs w:val="22"/>
        </w:rPr>
      </w:pPr>
      <w:r w:rsidRPr="00DE1AF0">
        <w:rPr>
          <w:rFonts w:cs="Times New Roman"/>
          <w:noProof/>
        </w:rPr>
        <w:t>6.3</w:t>
      </w:r>
      <w:r>
        <w:rPr>
          <w:rFonts w:asciiTheme="minorHAnsi" w:hAnsiTheme="minorHAnsi" w:cstheme="minorBidi"/>
          <w:smallCaps w:val="0"/>
          <w:noProof/>
          <w:sz w:val="22"/>
          <w:szCs w:val="22"/>
        </w:rPr>
        <w:tab/>
      </w:r>
      <w:r>
        <w:rPr>
          <w:noProof/>
        </w:rPr>
        <w:t>Indemnity</w:t>
      </w:r>
      <w:r>
        <w:rPr>
          <w:noProof/>
        </w:rPr>
        <w:tab/>
      </w:r>
      <w:r>
        <w:rPr>
          <w:noProof/>
        </w:rPr>
        <w:fldChar w:fldCharType="begin"/>
      </w:r>
      <w:r>
        <w:rPr>
          <w:noProof/>
        </w:rPr>
        <w:instrText xml:space="preserve"> PAGEREF _Toc35700886 \h </w:instrText>
      </w:r>
      <w:r>
        <w:rPr>
          <w:noProof/>
        </w:rPr>
      </w:r>
      <w:r>
        <w:rPr>
          <w:noProof/>
        </w:rPr>
        <w:fldChar w:fldCharType="separate"/>
      </w:r>
      <w:ins w:id="96" w:author="Martin Landray" w:date="2020-03-21T20:33:00Z">
        <w:r w:rsidR="00B2198A">
          <w:rPr>
            <w:noProof/>
          </w:rPr>
          <w:t>13</w:t>
        </w:r>
      </w:ins>
      <w:del w:id="97" w:author="Martin Landray" w:date="2020-03-21T19:24:00Z">
        <w:r w:rsidDel="002278A3">
          <w:rPr>
            <w:noProof/>
          </w:rPr>
          <w:delText>14</w:delText>
        </w:r>
      </w:del>
      <w:r>
        <w:rPr>
          <w:noProof/>
        </w:rPr>
        <w:fldChar w:fldCharType="end"/>
      </w:r>
    </w:p>
    <w:p w14:paraId="4DD6429C" w14:textId="39B34B03" w:rsidR="00E848DA" w:rsidRDefault="00E848DA">
      <w:pPr>
        <w:pStyle w:val="TOC2"/>
        <w:rPr>
          <w:rFonts w:asciiTheme="minorHAnsi" w:hAnsiTheme="minorHAnsi" w:cstheme="minorBidi"/>
          <w:smallCaps w:val="0"/>
          <w:noProof/>
          <w:sz w:val="22"/>
          <w:szCs w:val="22"/>
        </w:rPr>
      </w:pPr>
      <w:r w:rsidRPr="00DE1AF0">
        <w:rPr>
          <w:rFonts w:cs="Times New Roman"/>
          <w:noProof/>
        </w:rPr>
        <w:t>6.4</w:t>
      </w:r>
      <w:r>
        <w:rPr>
          <w:rFonts w:asciiTheme="minorHAnsi" w:hAnsiTheme="minorHAnsi" w:cstheme="minorBidi"/>
          <w:smallCaps w:val="0"/>
          <w:noProof/>
          <w:sz w:val="22"/>
          <w:szCs w:val="22"/>
        </w:rPr>
        <w:tab/>
      </w:r>
      <w:r>
        <w:rPr>
          <w:noProof/>
        </w:rPr>
        <w:t>Local Clinical Centres</w:t>
      </w:r>
      <w:r>
        <w:rPr>
          <w:noProof/>
        </w:rPr>
        <w:tab/>
      </w:r>
      <w:r>
        <w:rPr>
          <w:noProof/>
        </w:rPr>
        <w:fldChar w:fldCharType="begin"/>
      </w:r>
      <w:r>
        <w:rPr>
          <w:noProof/>
        </w:rPr>
        <w:instrText xml:space="preserve"> PAGEREF _Toc35700887 \h </w:instrText>
      </w:r>
      <w:r>
        <w:rPr>
          <w:noProof/>
        </w:rPr>
      </w:r>
      <w:r>
        <w:rPr>
          <w:noProof/>
        </w:rPr>
        <w:fldChar w:fldCharType="separate"/>
      </w:r>
      <w:ins w:id="98" w:author="Martin Landray" w:date="2020-03-21T20:33:00Z">
        <w:r w:rsidR="00B2198A">
          <w:rPr>
            <w:noProof/>
          </w:rPr>
          <w:t>13</w:t>
        </w:r>
      </w:ins>
      <w:del w:id="99" w:author="Martin Landray" w:date="2020-03-21T19:24:00Z">
        <w:r w:rsidDel="002278A3">
          <w:rPr>
            <w:noProof/>
          </w:rPr>
          <w:delText>14</w:delText>
        </w:r>
      </w:del>
      <w:r>
        <w:rPr>
          <w:noProof/>
        </w:rPr>
        <w:fldChar w:fldCharType="end"/>
      </w:r>
    </w:p>
    <w:p w14:paraId="2FC63496" w14:textId="45FEB93F" w:rsidR="00E848DA" w:rsidRDefault="00E848DA">
      <w:pPr>
        <w:pStyle w:val="TOC2"/>
        <w:rPr>
          <w:rFonts w:asciiTheme="minorHAnsi" w:hAnsiTheme="minorHAnsi" w:cstheme="minorBidi"/>
          <w:smallCaps w:val="0"/>
          <w:noProof/>
          <w:sz w:val="22"/>
          <w:szCs w:val="22"/>
        </w:rPr>
      </w:pPr>
      <w:r w:rsidRPr="00DE1AF0">
        <w:rPr>
          <w:rFonts w:cs="Times New Roman"/>
          <w:noProof/>
        </w:rPr>
        <w:t>6.5</w:t>
      </w:r>
      <w:r>
        <w:rPr>
          <w:rFonts w:asciiTheme="minorHAnsi" w:hAnsiTheme="minorHAnsi" w:cstheme="minorBidi"/>
          <w:smallCaps w:val="0"/>
          <w:noProof/>
          <w:sz w:val="22"/>
          <w:szCs w:val="22"/>
        </w:rPr>
        <w:tab/>
      </w:r>
      <w:r>
        <w:rPr>
          <w:noProof/>
        </w:rPr>
        <w:t>Supply of study treatments</w:t>
      </w:r>
      <w:r>
        <w:rPr>
          <w:noProof/>
        </w:rPr>
        <w:tab/>
      </w:r>
      <w:r>
        <w:rPr>
          <w:noProof/>
        </w:rPr>
        <w:fldChar w:fldCharType="begin"/>
      </w:r>
      <w:r>
        <w:rPr>
          <w:noProof/>
        </w:rPr>
        <w:instrText xml:space="preserve"> PAGEREF _Toc35700888 \h </w:instrText>
      </w:r>
      <w:r>
        <w:rPr>
          <w:noProof/>
        </w:rPr>
      </w:r>
      <w:r>
        <w:rPr>
          <w:noProof/>
        </w:rPr>
        <w:fldChar w:fldCharType="separate"/>
      </w:r>
      <w:ins w:id="100" w:author="Martin Landray" w:date="2020-03-21T20:33:00Z">
        <w:r w:rsidR="00B2198A">
          <w:rPr>
            <w:noProof/>
          </w:rPr>
          <w:t>13</w:t>
        </w:r>
      </w:ins>
      <w:del w:id="101" w:author="Martin Landray" w:date="2020-03-21T19:24:00Z">
        <w:r w:rsidDel="002278A3">
          <w:rPr>
            <w:noProof/>
          </w:rPr>
          <w:delText>14</w:delText>
        </w:r>
      </w:del>
      <w:r>
        <w:rPr>
          <w:noProof/>
        </w:rPr>
        <w:fldChar w:fldCharType="end"/>
      </w:r>
    </w:p>
    <w:p w14:paraId="61DC3721" w14:textId="43EE5D72" w:rsidR="00E848DA" w:rsidRDefault="00E848DA">
      <w:pPr>
        <w:pStyle w:val="TOC2"/>
        <w:rPr>
          <w:rFonts w:asciiTheme="minorHAnsi" w:hAnsiTheme="minorHAnsi" w:cstheme="minorBidi"/>
          <w:smallCaps w:val="0"/>
          <w:noProof/>
          <w:sz w:val="22"/>
          <w:szCs w:val="22"/>
        </w:rPr>
      </w:pPr>
      <w:r w:rsidRPr="00DE1AF0">
        <w:rPr>
          <w:rFonts w:cs="Times New Roman"/>
          <w:noProof/>
        </w:rPr>
        <w:t>6.6</w:t>
      </w:r>
      <w:r>
        <w:rPr>
          <w:rFonts w:asciiTheme="minorHAnsi" w:hAnsiTheme="minorHAnsi" w:cstheme="minorBidi"/>
          <w:smallCaps w:val="0"/>
          <w:noProof/>
          <w:sz w:val="22"/>
          <w:szCs w:val="22"/>
        </w:rPr>
        <w:tab/>
      </w:r>
      <w:r>
        <w:rPr>
          <w:noProof/>
        </w:rPr>
        <w:t>End of trial</w:t>
      </w:r>
      <w:r>
        <w:rPr>
          <w:noProof/>
        </w:rPr>
        <w:tab/>
      </w:r>
      <w:r>
        <w:rPr>
          <w:noProof/>
        </w:rPr>
        <w:fldChar w:fldCharType="begin"/>
      </w:r>
      <w:r>
        <w:rPr>
          <w:noProof/>
        </w:rPr>
        <w:instrText xml:space="preserve"> PAGEREF _Toc35700889 \h </w:instrText>
      </w:r>
      <w:r>
        <w:rPr>
          <w:noProof/>
        </w:rPr>
      </w:r>
      <w:r>
        <w:rPr>
          <w:noProof/>
        </w:rPr>
        <w:fldChar w:fldCharType="separate"/>
      </w:r>
      <w:r w:rsidR="00B2198A">
        <w:rPr>
          <w:noProof/>
        </w:rPr>
        <w:t>14</w:t>
      </w:r>
      <w:r>
        <w:rPr>
          <w:noProof/>
        </w:rPr>
        <w:fldChar w:fldCharType="end"/>
      </w:r>
    </w:p>
    <w:p w14:paraId="583BE89E" w14:textId="47E42382" w:rsidR="00E848DA" w:rsidRDefault="00E848DA">
      <w:pPr>
        <w:pStyle w:val="TOC2"/>
        <w:rPr>
          <w:rFonts w:asciiTheme="minorHAnsi" w:hAnsiTheme="minorHAnsi" w:cstheme="minorBidi"/>
          <w:smallCaps w:val="0"/>
          <w:noProof/>
          <w:sz w:val="22"/>
          <w:szCs w:val="22"/>
        </w:rPr>
      </w:pPr>
      <w:r w:rsidRPr="00DE1AF0">
        <w:rPr>
          <w:rFonts w:cs="Times New Roman"/>
          <w:noProof/>
        </w:rPr>
        <w:t>6.7</w:t>
      </w:r>
      <w:r>
        <w:rPr>
          <w:rFonts w:asciiTheme="minorHAnsi" w:hAnsiTheme="minorHAnsi" w:cstheme="minorBidi"/>
          <w:smallCaps w:val="0"/>
          <w:noProof/>
          <w:sz w:val="22"/>
          <w:szCs w:val="22"/>
        </w:rPr>
        <w:tab/>
      </w:r>
      <w:r>
        <w:rPr>
          <w:noProof/>
        </w:rPr>
        <w:t>Publications and reports</w:t>
      </w:r>
      <w:r>
        <w:rPr>
          <w:noProof/>
        </w:rPr>
        <w:tab/>
      </w:r>
      <w:r>
        <w:rPr>
          <w:noProof/>
        </w:rPr>
        <w:fldChar w:fldCharType="begin"/>
      </w:r>
      <w:r>
        <w:rPr>
          <w:noProof/>
        </w:rPr>
        <w:instrText xml:space="preserve"> PAGEREF _Toc35700890 \h </w:instrText>
      </w:r>
      <w:r>
        <w:rPr>
          <w:noProof/>
        </w:rPr>
      </w:r>
      <w:r>
        <w:rPr>
          <w:noProof/>
        </w:rPr>
        <w:fldChar w:fldCharType="separate"/>
      </w:r>
      <w:ins w:id="102" w:author="Martin Landray" w:date="2020-03-21T20:33:00Z">
        <w:r w:rsidR="00B2198A">
          <w:rPr>
            <w:noProof/>
          </w:rPr>
          <w:t>14</w:t>
        </w:r>
      </w:ins>
      <w:del w:id="103" w:author="Martin Landray" w:date="2020-03-21T19:24:00Z">
        <w:r w:rsidDel="002278A3">
          <w:rPr>
            <w:noProof/>
          </w:rPr>
          <w:delText>15</w:delText>
        </w:r>
      </w:del>
      <w:r>
        <w:rPr>
          <w:noProof/>
        </w:rPr>
        <w:fldChar w:fldCharType="end"/>
      </w:r>
    </w:p>
    <w:p w14:paraId="0D57EA5D" w14:textId="0FEA773C" w:rsidR="00E848DA" w:rsidRDefault="00E848DA">
      <w:pPr>
        <w:pStyle w:val="TOC2"/>
        <w:rPr>
          <w:rFonts w:asciiTheme="minorHAnsi" w:hAnsiTheme="minorHAnsi" w:cstheme="minorBidi"/>
          <w:smallCaps w:val="0"/>
          <w:noProof/>
          <w:sz w:val="22"/>
          <w:szCs w:val="22"/>
        </w:rPr>
      </w:pPr>
      <w:r w:rsidRPr="00DE1AF0">
        <w:rPr>
          <w:rFonts w:cs="Times New Roman"/>
          <w:noProof/>
        </w:rPr>
        <w:t>6.8</w:t>
      </w:r>
      <w:r>
        <w:rPr>
          <w:rFonts w:asciiTheme="minorHAnsi" w:hAnsiTheme="minorHAnsi" w:cstheme="minorBidi"/>
          <w:smallCaps w:val="0"/>
          <w:noProof/>
          <w:sz w:val="22"/>
          <w:szCs w:val="22"/>
        </w:rPr>
        <w:tab/>
      </w:r>
      <w:r>
        <w:rPr>
          <w:noProof/>
        </w:rPr>
        <w:t>Substudies</w:t>
      </w:r>
      <w:r>
        <w:rPr>
          <w:noProof/>
        </w:rPr>
        <w:tab/>
      </w:r>
      <w:r>
        <w:rPr>
          <w:noProof/>
        </w:rPr>
        <w:fldChar w:fldCharType="begin"/>
      </w:r>
      <w:r>
        <w:rPr>
          <w:noProof/>
        </w:rPr>
        <w:instrText xml:space="preserve"> PAGEREF _Toc35700891 \h </w:instrText>
      </w:r>
      <w:r>
        <w:rPr>
          <w:noProof/>
        </w:rPr>
      </w:r>
      <w:r>
        <w:rPr>
          <w:noProof/>
        </w:rPr>
        <w:fldChar w:fldCharType="separate"/>
      </w:r>
      <w:ins w:id="104" w:author="Martin Landray" w:date="2020-03-21T20:33:00Z">
        <w:r w:rsidR="00B2198A">
          <w:rPr>
            <w:noProof/>
          </w:rPr>
          <w:t>14</w:t>
        </w:r>
      </w:ins>
      <w:del w:id="105" w:author="Martin Landray" w:date="2020-03-21T19:24:00Z">
        <w:r w:rsidDel="002278A3">
          <w:rPr>
            <w:noProof/>
          </w:rPr>
          <w:delText>15</w:delText>
        </w:r>
      </w:del>
      <w:r>
        <w:rPr>
          <w:noProof/>
        </w:rPr>
        <w:fldChar w:fldCharType="end"/>
      </w:r>
    </w:p>
    <w:p w14:paraId="00C6BA05" w14:textId="524B84CA" w:rsidR="00E848DA" w:rsidRDefault="00E848DA">
      <w:pPr>
        <w:pStyle w:val="TOC1"/>
        <w:rPr>
          <w:rFonts w:asciiTheme="minorHAnsi" w:hAnsiTheme="minorHAnsi" w:cstheme="minorBidi"/>
          <w:b w:val="0"/>
          <w:bCs w:val="0"/>
          <w:caps w:val="0"/>
          <w:noProof/>
          <w:sz w:val="22"/>
          <w:szCs w:val="22"/>
        </w:rPr>
      </w:pPr>
      <w:r w:rsidRPr="00DE1AF0">
        <w:rPr>
          <w:rFonts w:cs="Times New Roman"/>
          <w:noProof/>
        </w:rPr>
        <w:t>7</w:t>
      </w:r>
      <w:r>
        <w:rPr>
          <w:rFonts w:asciiTheme="minorHAnsi" w:hAnsiTheme="minorHAnsi" w:cstheme="minorBidi"/>
          <w:b w:val="0"/>
          <w:bCs w:val="0"/>
          <w:caps w:val="0"/>
          <w:noProof/>
          <w:sz w:val="22"/>
          <w:szCs w:val="22"/>
        </w:rPr>
        <w:tab/>
      </w:r>
      <w:r>
        <w:rPr>
          <w:noProof/>
        </w:rPr>
        <w:t>REFERENCES</w:t>
      </w:r>
      <w:r>
        <w:rPr>
          <w:noProof/>
        </w:rPr>
        <w:tab/>
      </w:r>
      <w:r>
        <w:rPr>
          <w:noProof/>
        </w:rPr>
        <w:fldChar w:fldCharType="begin"/>
      </w:r>
      <w:r>
        <w:rPr>
          <w:noProof/>
        </w:rPr>
        <w:instrText xml:space="preserve"> PAGEREF _Toc35700892 \h </w:instrText>
      </w:r>
      <w:r>
        <w:rPr>
          <w:noProof/>
        </w:rPr>
      </w:r>
      <w:r>
        <w:rPr>
          <w:noProof/>
        </w:rPr>
        <w:fldChar w:fldCharType="separate"/>
      </w:r>
      <w:ins w:id="106" w:author="Martin Landray" w:date="2020-03-21T20:33:00Z">
        <w:r w:rsidR="00B2198A">
          <w:rPr>
            <w:noProof/>
          </w:rPr>
          <w:t>15</w:t>
        </w:r>
      </w:ins>
      <w:del w:id="107" w:author="Martin Landray" w:date="2020-03-21T19:24:00Z">
        <w:r w:rsidDel="002278A3">
          <w:rPr>
            <w:noProof/>
          </w:rPr>
          <w:delText>16</w:delText>
        </w:r>
      </w:del>
      <w:r>
        <w:rPr>
          <w:noProof/>
        </w:rPr>
        <w:fldChar w:fldCharType="end"/>
      </w:r>
    </w:p>
    <w:p w14:paraId="62DB0930" w14:textId="14227F5D" w:rsidR="00E848DA" w:rsidRDefault="00E848DA">
      <w:pPr>
        <w:pStyle w:val="TOC1"/>
        <w:rPr>
          <w:rFonts w:asciiTheme="minorHAnsi" w:hAnsiTheme="minorHAnsi" w:cstheme="minorBidi"/>
          <w:b w:val="0"/>
          <w:bCs w:val="0"/>
          <w:caps w:val="0"/>
          <w:noProof/>
          <w:sz w:val="22"/>
          <w:szCs w:val="22"/>
        </w:rPr>
      </w:pPr>
      <w:r w:rsidRPr="00DE1AF0">
        <w:rPr>
          <w:rFonts w:cs="Times New Roman"/>
          <w:noProof/>
        </w:rPr>
        <w:t>8</w:t>
      </w:r>
      <w:r>
        <w:rPr>
          <w:rFonts w:asciiTheme="minorHAnsi" w:hAnsiTheme="minorHAnsi" w:cstheme="minorBidi"/>
          <w:b w:val="0"/>
          <w:bCs w:val="0"/>
          <w:caps w:val="0"/>
          <w:noProof/>
          <w:sz w:val="22"/>
          <w:szCs w:val="22"/>
        </w:rPr>
        <w:tab/>
      </w:r>
      <w:r>
        <w:rPr>
          <w:noProof/>
        </w:rPr>
        <w:t>Version History</w:t>
      </w:r>
      <w:r>
        <w:rPr>
          <w:noProof/>
        </w:rPr>
        <w:tab/>
      </w:r>
      <w:r>
        <w:rPr>
          <w:noProof/>
        </w:rPr>
        <w:fldChar w:fldCharType="begin"/>
      </w:r>
      <w:r>
        <w:rPr>
          <w:noProof/>
        </w:rPr>
        <w:instrText xml:space="preserve"> PAGEREF _Toc35700893 \h </w:instrText>
      </w:r>
      <w:r>
        <w:rPr>
          <w:noProof/>
        </w:rPr>
      </w:r>
      <w:r>
        <w:rPr>
          <w:noProof/>
        </w:rPr>
        <w:fldChar w:fldCharType="separate"/>
      </w:r>
      <w:ins w:id="108" w:author="Martin Landray" w:date="2020-03-21T20:33:00Z">
        <w:r w:rsidR="00B2198A">
          <w:rPr>
            <w:noProof/>
          </w:rPr>
          <w:t>15</w:t>
        </w:r>
      </w:ins>
      <w:del w:id="109" w:author="Martin Landray" w:date="2020-03-21T19:24:00Z">
        <w:r w:rsidDel="002278A3">
          <w:rPr>
            <w:noProof/>
          </w:rPr>
          <w:delText>16</w:delText>
        </w:r>
      </w:del>
      <w:r>
        <w:rPr>
          <w:noProof/>
        </w:rPr>
        <w:fldChar w:fldCharType="end"/>
      </w:r>
    </w:p>
    <w:p w14:paraId="07FC5933" w14:textId="55631607" w:rsidR="00E848DA" w:rsidRDefault="00E848DA">
      <w:pPr>
        <w:pStyle w:val="TOC1"/>
        <w:rPr>
          <w:rFonts w:asciiTheme="minorHAnsi" w:hAnsiTheme="minorHAnsi" w:cstheme="minorBidi"/>
          <w:b w:val="0"/>
          <w:bCs w:val="0"/>
          <w:caps w:val="0"/>
          <w:noProof/>
          <w:sz w:val="22"/>
          <w:szCs w:val="22"/>
        </w:rPr>
      </w:pPr>
      <w:r w:rsidRPr="00DE1AF0">
        <w:rPr>
          <w:rFonts w:cs="Times New Roman"/>
          <w:noProof/>
        </w:rPr>
        <w:t>9</w:t>
      </w:r>
      <w:r>
        <w:rPr>
          <w:rFonts w:asciiTheme="minorHAnsi" w:hAnsiTheme="minorHAnsi" w:cstheme="minorBidi"/>
          <w:b w:val="0"/>
          <w:bCs w:val="0"/>
          <w:caps w:val="0"/>
          <w:noProof/>
          <w:sz w:val="22"/>
          <w:szCs w:val="22"/>
        </w:rPr>
        <w:tab/>
      </w:r>
      <w:r>
        <w:rPr>
          <w:noProof/>
        </w:rPr>
        <w:t>Appendices</w:t>
      </w:r>
      <w:r>
        <w:rPr>
          <w:noProof/>
        </w:rPr>
        <w:tab/>
      </w:r>
      <w:r>
        <w:rPr>
          <w:noProof/>
        </w:rPr>
        <w:fldChar w:fldCharType="begin"/>
      </w:r>
      <w:r>
        <w:rPr>
          <w:noProof/>
        </w:rPr>
        <w:instrText xml:space="preserve"> PAGEREF _Toc35700894 \h </w:instrText>
      </w:r>
      <w:r>
        <w:rPr>
          <w:noProof/>
        </w:rPr>
      </w:r>
      <w:r>
        <w:rPr>
          <w:noProof/>
        </w:rPr>
        <w:fldChar w:fldCharType="separate"/>
      </w:r>
      <w:ins w:id="110" w:author="Martin Landray" w:date="2020-03-21T20:33:00Z">
        <w:r w:rsidR="00B2198A">
          <w:rPr>
            <w:noProof/>
          </w:rPr>
          <w:t>16</w:t>
        </w:r>
      </w:ins>
      <w:del w:id="111" w:author="Martin Landray" w:date="2020-03-21T19:24:00Z">
        <w:r w:rsidDel="002278A3">
          <w:rPr>
            <w:noProof/>
          </w:rPr>
          <w:delText>17</w:delText>
        </w:r>
      </w:del>
      <w:r>
        <w:rPr>
          <w:noProof/>
        </w:rPr>
        <w:fldChar w:fldCharType="end"/>
      </w:r>
    </w:p>
    <w:p w14:paraId="76F6A189" w14:textId="28942084" w:rsidR="00E848DA" w:rsidRDefault="00E848DA">
      <w:pPr>
        <w:pStyle w:val="TOC2"/>
        <w:rPr>
          <w:rFonts w:asciiTheme="minorHAnsi" w:hAnsiTheme="minorHAnsi" w:cstheme="minorBidi"/>
          <w:smallCaps w:val="0"/>
          <w:noProof/>
          <w:sz w:val="22"/>
          <w:szCs w:val="22"/>
        </w:rPr>
      </w:pPr>
      <w:r w:rsidRPr="00DE1AF0">
        <w:rPr>
          <w:rFonts w:cs="Times New Roman"/>
          <w:noProof/>
        </w:rPr>
        <w:t>9.1</w:t>
      </w:r>
      <w:r>
        <w:rPr>
          <w:rFonts w:asciiTheme="minorHAnsi" w:hAnsiTheme="minorHAnsi" w:cstheme="minorBidi"/>
          <w:smallCaps w:val="0"/>
          <w:noProof/>
          <w:sz w:val="22"/>
          <w:szCs w:val="22"/>
        </w:rPr>
        <w:tab/>
      </w:r>
      <w:r>
        <w:rPr>
          <w:noProof/>
        </w:rPr>
        <w:t>Appendix 1: Information about the treatment arms</w:t>
      </w:r>
      <w:r>
        <w:rPr>
          <w:noProof/>
        </w:rPr>
        <w:tab/>
      </w:r>
      <w:r>
        <w:rPr>
          <w:noProof/>
        </w:rPr>
        <w:fldChar w:fldCharType="begin"/>
      </w:r>
      <w:r>
        <w:rPr>
          <w:noProof/>
        </w:rPr>
        <w:instrText xml:space="preserve"> PAGEREF _Toc35700895 \h </w:instrText>
      </w:r>
      <w:r>
        <w:rPr>
          <w:noProof/>
        </w:rPr>
      </w:r>
      <w:r>
        <w:rPr>
          <w:noProof/>
        </w:rPr>
        <w:fldChar w:fldCharType="separate"/>
      </w:r>
      <w:ins w:id="112" w:author="Martin Landray" w:date="2020-03-21T20:33:00Z">
        <w:r w:rsidR="00B2198A">
          <w:rPr>
            <w:noProof/>
          </w:rPr>
          <w:t>16</w:t>
        </w:r>
      </w:ins>
      <w:del w:id="113" w:author="Martin Landray" w:date="2020-03-21T19:24:00Z">
        <w:r w:rsidDel="002278A3">
          <w:rPr>
            <w:noProof/>
          </w:rPr>
          <w:delText>17</w:delText>
        </w:r>
      </w:del>
      <w:r>
        <w:rPr>
          <w:noProof/>
        </w:rPr>
        <w:fldChar w:fldCharType="end"/>
      </w:r>
    </w:p>
    <w:p w14:paraId="6EA004D2" w14:textId="757FF2A1" w:rsidR="00E848DA" w:rsidRDefault="00E848DA">
      <w:pPr>
        <w:pStyle w:val="TOC2"/>
        <w:rPr>
          <w:rFonts w:asciiTheme="minorHAnsi" w:hAnsiTheme="minorHAnsi" w:cstheme="minorBidi"/>
          <w:smallCaps w:val="0"/>
          <w:noProof/>
          <w:sz w:val="22"/>
          <w:szCs w:val="22"/>
        </w:rPr>
      </w:pPr>
      <w:r w:rsidRPr="00DE1AF0">
        <w:rPr>
          <w:rFonts w:cs="Times New Roman"/>
          <w:noProof/>
        </w:rPr>
        <w:t>9.2</w:t>
      </w:r>
      <w:r>
        <w:rPr>
          <w:rFonts w:asciiTheme="minorHAnsi" w:hAnsiTheme="minorHAnsi" w:cstheme="minorBidi"/>
          <w:smallCaps w:val="0"/>
          <w:noProof/>
          <w:sz w:val="22"/>
          <w:szCs w:val="22"/>
        </w:rPr>
        <w:tab/>
      </w:r>
      <w:r>
        <w:rPr>
          <w:noProof/>
        </w:rPr>
        <w:t>Appendix 2: Drug specific contraindications and cautions</w:t>
      </w:r>
      <w:r>
        <w:rPr>
          <w:noProof/>
        </w:rPr>
        <w:tab/>
      </w:r>
      <w:r>
        <w:rPr>
          <w:noProof/>
        </w:rPr>
        <w:fldChar w:fldCharType="begin"/>
      </w:r>
      <w:r>
        <w:rPr>
          <w:noProof/>
        </w:rPr>
        <w:instrText xml:space="preserve"> PAGEREF _Toc35700896 \h </w:instrText>
      </w:r>
      <w:r>
        <w:rPr>
          <w:noProof/>
        </w:rPr>
      </w:r>
      <w:r>
        <w:rPr>
          <w:noProof/>
        </w:rPr>
        <w:fldChar w:fldCharType="separate"/>
      </w:r>
      <w:ins w:id="114" w:author="Martin Landray" w:date="2020-03-21T20:33:00Z">
        <w:r w:rsidR="00B2198A">
          <w:rPr>
            <w:noProof/>
          </w:rPr>
          <w:t>20</w:t>
        </w:r>
      </w:ins>
      <w:del w:id="115" w:author="Martin Landray" w:date="2020-03-21T19:24:00Z">
        <w:r w:rsidDel="002278A3">
          <w:rPr>
            <w:noProof/>
          </w:rPr>
          <w:delText>21</w:delText>
        </w:r>
      </w:del>
      <w:r>
        <w:rPr>
          <w:noProof/>
        </w:rPr>
        <w:fldChar w:fldCharType="end"/>
      </w:r>
    </w:p>
    <w:p w14:paraId="0BE5D677" w14:textId="6D7FA19F" w:rsidR="00E848DA" w:rsidRDefault="00E848DA">
      <w:pPr>
        <w:pStyle w:val="TOC2"/>
        <w:rPr>
          <w:rFonts w:asciiTheme="minorHAnsi" w:hAnsiTheme="minorHAnsi" w:cstheme="minorBidi"/>
          <w:smallCaps w:val="0"/>
          <w:noProof/>
          <w:sz w:val="22"/>
          <w:szCs w:val="22"/>
        </w:rPr>
      </w:pPr>
      <w:r w:rsidRPr="00DE1AF0">
        <w:rPr>
          <w:rFonts w:cs="Times New Roman"/>
          <w:noProof/>
        </w:rPr>
        <w:t>9.3</w:t>
      </w:r>
      <w:r>
        <w:rPr>
          <w:rFonts w:asciiTheme="minorHAnsi" w:hAnsiTheme="minorHAnsi" w:cstheme="minorBidi"/>
          <w:smallCaps w:val="0"/>
          <w:noProof/>
          <w:sz w:val="22"/>
          <w:szCs w:val="22"/>
        </w:rPr>
        <w:tab/>
      </w:r>
      <w:r>
        <w:rPr>
          <w:noProof/>
        </w:rPr>
        <w:t>Appendix 3: Organisational Structure and Responsibilities</w:t>
      </w:r>
      <w:r>
        <w:rPr>
          <w:noProof/>
        </w:rPr>
        <w:tab/>
      </w:r>
      <w:r>
        <w:rPr>
          <w:noProof/>
        </w:rPr>
        <w:fldChar w:fldCharType="begin"/>
      </w:r>
      <w:r>
        <w:rPr>
          <w:noProof/>
        </w:rPr>
        <w:instrText xml:space="preserve"> PAGEREF _Toc35700897 \h </w:instrText>
      </w:r>
      <w:r>
        <w:rPr>
          <w:noProof/>
        </w:rPr>
      </w:r>
      <w:r>
        <w:rPr>
          <w:noProof/>
        </w:rPr>
        <w:fldChar w:fldCharType="separate"/>
      </w:r>
      <w:ins w:id="116" w:author="Martin Landray" w:date="2020-03-21T20:33:00Z">
        <w:r w:rsidR="00B2198A">
          <w:rPr>
            <w:noProof/>
          </w:rPr>
          <w:t>21</w:t>
        </w:r>
      </w:ins>
      <w:del w:id="117" w:author="Martin Landray" w:date="2020-03-21T19:24:00Z">
        <w:r w:rsidDel="002278A3">
          <w:rPr>
            <w:noProof/>
          </w:rPr>
          <w:delText>22</w:delText>
        </w:r>
      </w:del>
      <w:r>
        <w:rPr>
          <w:noProof/>
        </w:rPr>
        <w:fldChar w:fldCharType="end"/>
      </w:r>
    </w:p>
    <w:p w14:paraId="0B61558C" w14:textId="6ECC2B2B" w:rsidR="00E848DA" w:rsidRDefault="00E848DA">
      <w:pPr>
        <w:pStyle w:val="TOC2"/>
        <w:rPr>
          <w:rFonts w:asciiTheme="minorHAnsi" w:hAnsiTheme="minorHAnsi" w:cstheme="minorBidi"/>
          <w:smallCaps w:val="0"/>
          <w:noProof/>
          <w:sz w:val="22"/>
          <w:szCs w:val="22"/>
        </w:rPr>
      </w:pPr>
      <w:r w:rsidRPr="00DE1AF0">
        <w:rPr>
          <w:rFonts w:cs="Times New Roman"/>
          <w:noProof/>
        </w:rPr>
        <w:t>9.4</w:t>
      </w:r>
      <w:r>
        <w:rPr>
          <w:rFonts w:asciiTheme="minorHAnsi" w:hAnsiTheme="minorHAnsi" w:cstheme="minorBidi"/>
          <w:smallCaps w:val="0"/>
          <w:noProof/>
          <w:sz w:val="22"/>
          <w:szCs w:val="22"/>
        </w:rPr>
        <w:tab/>
      </w:r>
      <w:r>
        <w:rPr>
          <w:noProof/>
        </w:rPr>
        <w:t>Appendix 4: Organisational Details</w:t>
      </w:r>
      <w:r>
        <w:rPr>
          <w:noProof/>
        </w:rPr>
        <w:tab/>
      </w:r>
      <w:r>
        <w:rPr>
          <w:noProof/>
        </w:rPr>
        <w:fldChar w:fldCharType="begin"/>
      </w:r>
      <w:r>
        <w:rPr>
          <w:noProof/>
        </w:rPr>
        <w:instrText xml:space="preserve"> PAGEREF _Toc35700898 \h </w:instrText>
      </w:r>
      <w:r>
        <w:rPr>
          <w:noProof/>
        </w:rPr>
      </w:r>
      <w:r>
        <w:rPr>
          <w:noProof/>
        </w:rPr>
        <w:fldChar w:fldCharType="separate"/>
      </w:r>
      <w:ins w:id="118" w:author="Martin Landray" w:date="2020-03-21T20:33:00Z">
        <w:r w:rsidR="00B2198A">
          <w:rPr>
            <w:noProof/>
          </w:rPr>
          <w:t>22</w:t>
        </w:r>
      </w:ins>
      <w:del w:id="119" w:author="Martin Landray" w:date="2020-03-21T19:24:00Z">
        <w:r w:rsidDel="002278A3">
          <w:rPr>
            <w:noProof/>
          </w:rPr>
          <w:delText>23</w:delText>
        </w:r>
      </w:del>
      <w:r>
        <w:rPr>
          <w:noProof/>
        </w:rPr>
        <w:fldChar w:fldCharType="end"/>
      </w:r>
    </w:p>
    <w:p w14:paraId="0DA9E617" w14:textId="7A6997EA" w:rsidR="004B65DD" w:rsidRPr="00734153" w:rsidRDefault="004B65DD" w:rsidP="00392BCB">
      <w:pPr>
        <w:contextualSpacing/>
        <w:jc w:val="both"/>
        <w:rPr>
          <w:b/>
          <w:bCs/>
        </w:rPr>
        <w:sectPr w:rsidR="004B65DD" w:rsidRPr="00734153" w:rsidSect="009B2D72">
          <w:headerReference w:type="default" r:id="rId10"/>
          <w:footerReference w:type="default" r:id="rId11"/>
          <w:footnotePr>
            <w:numFmt w:val="lowerLetter"/>
          </w:footnotePr>
          <w:pgSz w:w="11907" w:h="16840" w:code="9"/>
          <w:pgMar w:top="1418" w:right="1134" w:bottom="1134" w:left="1134" w:header="720" w:footer="720" w:gutter="0"/>
          <w:cols w:space="720"/>
        </w:sectPr>
      </w:pPr>
      <w:r w:rsidRPr="00734153">
        <w:fldChar w:fldCharType="end"/>
      </w:r>
    </w:p>
    <w:p w14:paraId="49ECA944" w14:textId="77777777" w:rsidR="007975BC" w:rsidRPr="00734153" w:rsidRDefault="004B65DD" w:rsidP="0083077B">
      <w:pPr>
        <w:pStyle w:val="StyleHeading1Linespacingsingle"/>
        <w:numPr>
          <w:ilvl w:val="0"/>
          <w:numId w:val="2"/>
        </w:numPr>
        <w:tabs>
          <w:tab w:val="clear" w:pos="360"/>
        </w:tabs>
        <w:spacing w:before="0" w:after="0"/>
        <w:ind w:left="851" w:hanging="851"/>
        <w:contextualSpacing/>
      </w:pPr>
      <w:bookmarkStart w:id="125" w:name="_Toc215456652"/>
      <w:bookmarkStart w:id="126" w:name="_Ref247359968"/>
      <w:bookmarkStart w:id="127" w:name="_Toc35700856"/>
      <w:r w:rsidRPr="00734153">
        <w:lastRenderedPageBreak/>
        <w:t>BACKGROUND AND RATIONALE</w:t>
      </w:r>
      <w:bookmarkEnd w:id="125"/>
      <w:bookmarkEnd w:id="126"/>
      <w:bookmarkEnd w:id="127"/>
    </w:p>
    <w:p w14:paraId="1726764A" w14:textId="77777777" w:rsidR="00392BCB" w:rsidRPr="00734153" w:rsidRDefault="00392BCB" w:rsidP="00392BCB">
      <w:bookmarkStart w:id="128" w:name="_Ref247359498"/>
    </w:p>
    <w:p w14:paraId="090AAAD3" w14:textId="61AF0B48" w:rsidR="00A62D78" w:rsidRPr="004F244C" w:rsidRDefault="00A62D78" w:rsidP="00213C58">
      <w:pPr>
        <w:pStyle w:val="Heading2"/>
      </w:pPr>
      <w:bookmarkStart w:id="129" w:name="_Toc35700857"/>
      <w:r w:rsidRPr="00213C58">
        <w:t>S</w:t>
      </w:r>
      <w:r w:rsidR="00295817">
        <w:t>etting</w:t>
      </w:r>
      <w:bookmarkEnd w:id="129"/>
    </w:p>
    <w:p w14:paraId="7982A7B2" w14:textId="45BD903C" w:rsidR="00E703DF" w:rsidRPr="00F06E80" w:rsidRDefault="00E703DF" w:rsidP="00E703DF">
      <w:pPr>
        <w:contextualSpacing/>
        <w:jc w:val="both"/>
        <w:rPr>
          <w:bCs/>
          <w:color w:val="000000"/>
        </w:rPr>
      </w:pPr>
      <w:r>
        <w:rPr>
          <w:bCs/>
          <w:color w:val="000000"/>
        </w:rPr>
        <w:t xml:space="preserve">In 2019 a novel </w:t>
      </w:r>
      <w:r w:rsidRPr="00FF73D1">
        <w:rPr>
          <w:bCs/>
          <w:color w:val="000000"/>
          <w:u w:val="single"/>
        </w:rPr>
        <w:t>co</w:t>
      </w:r>
      <w:r>
        <w:rPr>
          <w:bCs/>
          <w:color w:val="000000"/>
        </w:rPr>
        <w:t>rona</w:t>
      </w:r>
      <w:r w:rsidRPr="001F171B">
        <w:rPr>
          <w:bCs/>
          <w:color w:val="000000"/>
          <w:u w:val="single"/>
        </w:rPr>
        <w:t>v</w:t>
      </w:r>
      <w:r>
        <w:rPr>
          <w:bCs/>
          <w:color w:val="000000"/>
        </w:rPr>
        <w:t>irus-</w:t>
      </w:r>
      <w:r w:rsidRPr="001F171B">
        <w:rPr>
          <w:bCs/>
          <w:color w:val="000000"/>
          <w:u w:val="single"/>
        </w:rPr>
        <w:t>i</w:t>
      </w:r>
      <w:r>
        <w:rPr>
          <w:bCs/>
          <w:color w:val="000000"/>
        </w:rPr>
        <w:t xml:space="preserve">nduced </w:t>
      </w:r>
      <w:r w:rsidRPr="001F171B">
        <w:rPr>
          <w:bCs/>
          <w:color w:val="000000"/>
          <w:u w:val="single"/>
        </w:rPr>
        <w:t>d</w:t>
      </w:r>
      <w:r>
        <w:rPr>
          <w:bCs/>
          <w:color w:val="000000"/>
        </w:rPr>
        <w:t>isease (COVID-19) emerged in Wuhan, China. A month later</w:t>
      </w:r>
      <w:r w:rsidRPr="00DB7205">
        <w:rPr>
          <w:bCs/>
          <w:color w:val="000000"/>
        </w:rPr>
        <w:t xml:space="preserve"> the Chinese Center for Disease Control and Prevention identified </w:t>
      </w:r>
      <w:r>
        <w:rPr>
          <w:bCs/>
          <w:color w:val="000000"/>
        </w:rPr>
        <w:t>a new beta-</w:t>
      </w:r>
      <w:r w:rsidRPr="00DB7205">
        <w:rPr>
          <w:bCs/>
          <w:color w:val="000000"/>
        </w:rPr>
        <w:t>coronavirus</w:t>
      </w:r>
      <w:r>
        <w:rPr>
          <w:bCs/>
          <w:color w:val="000000"/>
        </w:rPr>
        <w:t xml:space="preserve"> (</w:t>
      </w:r>
      <w:r w:rsidRPr="00DB7205">
        <w:rPr>
          <w:bCs/>
          <w:color w:val="000000"/>
        </w:rPr>
        <w:t>SARS</w:t>
      </w:r>
      <w:r>
        <w:rPr>
          <w:bCs/>
          <w:color w:val="000000"/>
        </w:rPr>
        <w:t xml:space="preserve"> coronavirus 2, or SARS-CoV-2)</w:t>
      </w:r>
      <w:r w:rsidRPr="00DB7205">
        <w:rPr>
          <w:bCs/>
          <w:color w:val="000000"/>
        </w:rPr>
        <w:t xml:space="preserve"> as the aetiological agent.</w:t>
      </w:r>
      <w:hyperlink w:anchor="_ENREF_2_1" w:tooltip="Zhu, 2020 #6" w:history="1">
        <w:r w:rsidR="008B2E54" w:rsidRPr="00DB7205">
          <w:rPr>
            <w:bCs/>
            <w:color w:val="000000"/>
          </w:rPr>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8B2E54">
          <w:rPr>
            <w:bCs/>
            <w:color w:val="000000"/>
          </w:rPr>
          <w:instrText xml:space="preserve"> ADDIN EN.CITE </w:instrText>
        </w:r>
        <w:r w:rsidR="008B2E54">
          <w:rPr>
            <w:bCs/>
            <w:color w:val="000000"/>
          </w:rPr>
          <w:fldChar w:fldCharType="begin">
            <w:fldData xml:space="preserve">PEVuZE5vdGU+PENpdGU+PEF1dGhvcj5aaHU8L0F1dGhvcj48WWVhcj4yMDIwPC9ZZWFyPjxSZWNO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</w:fldData>
          </w:fldChar>
        </w:r>
        <w:r w:rsidR="008B2E54">
          <w:rPr>
            <w:bCs/>
            <w:color w:val="000000"/>
          </w:rPr>
          <w:instrText xml:space="preserve"> ADDIN EN.CITE.DATA </w:instrText>
        </w:r>
        <w:r w:rsidR="008B2E54">
          <w:rPr>
            <w:bCs/>
            <w:color w:val="000000"/>
          </w:rPr>
        </w:r>
        <w:r w:rsidR="008B2E54">
          <w:rPr>
            <w:bCs/>
            <w:color w:val="000000"/>
          </w:rPr>
          <w:fldChar w:fldCharType="end"/>
        </w:r>
        <w:r w:rsidR="008B2E54" w:rsidRPr="00DB7205">
          <w:rPr>
            <w:bCs/>
            <w:color w:val="000000"/>
          </w:rPr>
        </w:r>
        <w:r w:rsidR="008B2E54" w:rsidRPr="00DB7205">
          <w:rPr>
            <w:bCs/>
            <w:color w:val="000000"/>
          </w:rPr>
          <w:fldChar w:fldCharType="separate"/>
        </w:r>
        <w:r w:rsidR="008B2E54" w:rsidRPr="00DD6134">
          <w:rPr>
            <w:bCs/>
            <w:noProof/>
            <w:color w:val="000000"/>
            <w:vertAlign w:val="superscript"/>
          </w:rPr>
          <w:t>1</w:t>
        </w:r>
        <w:r w:rsidR="008B2E54" w:rsidRPr="00DB7205">
          <w:rPr>
            <w:bCs/>
            <w:color w:val="000000"/>
            <w:lang w:val="en-US"/>
          </w:rPr>
          <w:fldChar w:fldCharType="end"/>
        </w:r>
      </w:hyperlink>
      <w:r w:rsidRPr="00DB7205">
        <w:rPr>
          <w:bCs/>
          <w:color w:val="000000"/>
        </w:rPr>
        <w:t xml:space="preserve"> The clinical manifestations of COVID-19 </w:t>
      </w:r>
      <w:r>
        <w:rPr>
          <w:bCs/>
          <w:color w:val="000000"/>
        </w:rPr>
        <w:t xml:space="preserve">range from </w:t>
      </w:r>
      <w:r w:rsidRPr="00DB7205">
        <w:rPr>
          <w:bCs/>
          <w:color w:val="000000"/>
        </w:rPr>
        <w:t>asymptomatic infection</w:t>
      </w:r>
      <w:r w:rsidRPr="001F171B">
        <w:rPr>
          <w:bCs/>
          <w:color w:val="000000"/>
        </w:rPr>
        <w:t xml:space="preserve"> </w:t>
      </w:r>
      <w:r>
        <w:rPr>
          <w:bCs/>
          <w:color w:val="000000"/>
        </w:rPr>
        <w:t>or</w:t>
      </w:r>
      <w:r w:rsidRPr="00DB7205">
        <w:rPr>
          <w:bCs/>
          <w:color w:val="000000"/>
        </w:rPr>
        <w:t xml:space="preserve"> mild</w:t>
      </w:r>
      <w:r>
        <w:rPr>
          <w:bCs/>
          <w:color w:val="000000"/>
        </w:rPr>
        <w:t>, transient</w:t>
      </w:r>
      <w:r w:rsidRPr="00DB7205">
        <w:rPr>
          <w:bCs/>
          <w:color w:val="000000"/>
        </w:rPr>
        <w:t xml:space="preserve"> symptoms</w:t>
      </w:r>
      <w:r>
        <w:rPr>
          <w:bCs/>
          <w:color w:val="000000"/>
        </w:rPr>
        <w:t xml:space="preserve"> to </w:t>
      </w:r>
      <w:r w:rsidRPr="0064672F">
        <w:rPr>
          <w:bCs/>
          <w:color w:val="000000"/>
        </w:rPr>
        <w:t>s</w:t>
      </w:r>
      <w:r>
        <w:rPr>
          <w:bCs/>
          <w:color w:val="000000"/>
        </w:rPr>
        <w:t xml:space="preserve">evere </w:t>
      </w:r>
      <w:r w:rsidRPr="00DB7205">
        <w:rPr>
          <w:bCs/>
          <w:color w:val="000000"/>
        </w:rPr>
        <w:t>viral pneumonia with respiratory failure</w:t>
      </w:r>
      <w:r>
        <w:rPr>
          <w:bCs/>
          <w:color w:val="000000"/>
        </w:rPr>
        <w:t>.</w:t>
      </w:r>
      <w:r w:rsidRPr="00DB7205">
        <w:rPr>
          <w:bCs/>
          <w:color w:val="000000"/>
        </w:rPr>
        <w:t xml:space="preserve"> </w:t>
      </w:r>
      <w:r>
        <w:rPr>
          <w:bCs/>
          <w:color w:val="000000"/>
        </w:rPr>
        <w:t>As many patients do not progress to severe disease the overall</w:t>
      </w:r>
      <w:r w:rsidRPr="00DB7205">
        <w:rPr>
          <w:bCs/>
          <w:color w:val="000000"/>
        </w:rPr>
        <w:t xml:space="preserve"> </w:t>
      </w:r>
      <w:r>
        <w:rPr>
          <w:bCs/>
          <w:color w:val="000000"/>
        </w:rPr>
        <w:t xml:space="preserve">case fatality rate per infected individual is low, but </w:t>
      </w:r>
      <w:r w:rsidRPr="00DB7205">
        <w:rPr>
          <w:bCs/>
          <w:color w:val="000000"/>
        </w:rPr>
        <w:t xml:space="preserve">hospitals in areas with significant community transmission have experienced a major increase in the number of hospitalized pneumonia patients, </w:t>
      </w:r>
      <w:r>
        <w:rPr>
          <w:bCs/>
          <w:color w:val="000000"/>
        </w:rPr>
        <w:t>and</w:t>
      </w:r>
      <w:r w:rsidRPr="00DB7205">
        <w:rPr>
          <w:bCs/>
          <w:color w:val="000000"/>
        </w:rPr>
        <w:t xml:space="preserve"> the frequency of severe disease in hospitalised patients </w:t>
      </w:r>
      <w:r>
        <w:rPr>
          <w:bCs/>
          <w:color w:val="000000"/>
        </w:rPr>
        <w:t>can be</w:t>
      </w:r>
      <w:r w:rsidRPr="00DB7205">
        <w:rPr>
          <w:bCs/>
          <w:color w:val="000000"/>
        </w:rPr>
        <w:t xml:space="preserve"> as high as 30%.</w:t>
      </w:r>
      <w:hyperlink w:anchor="_ENREF_2_2" w:tooltip="Huang, 2020 #5" w:history="1">
        <w:r w:rsidR="008B2E54" w:rsidRPr="00DB7205">
          <w:rPr>
            <w:bCs/>
            <w:color w:val="000000"/>
          </w:rPr>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8B2E54">
          <w:rPr>
            <w:bCs/>
            <w:color w:val="000000"/>
          </w:rPr>
          <w:instrText xml:space="preserve"> ADDIN EN.CITE </w:instrText>
        </w:r>
        <w:r w:rsidR="008B2E54">
          <w:rPr>
            <w:bCs/>
            <w:color w:val="000000"/>
          </w:rPr>
          <w:fldChar w:fldCharType="begin">
            <w:fldData xml:space="preserve">PEVuZE5vdGU+PENpdGU+PEF1dGhvcj5IdWFuZzwvQXV0aG9yPjxZZWFyPjIwMjA8L1llYXI+PFJl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</w:fldData>
          </w:fldChar>
        </w:r>
        <w:r w:rsidR="008B2E54">
          <w:rPr>
            <w:bCs/>
            <w:color w:val="000000"/>
          </w:rPr>
          <w:instrText xml:space="preserve"> ADDIN EN.CITE.DATA </w:instrText>
        </w:r>
        <w:r w:rsidR="008B2E54">
          <w:rPr>
            <w:bCs/>
            <w:color w:val="000000"/>
          </w:rPr>
        </w:r>
        <w:r w:rsidR="008B2E54">
          <w:rPr>
            <w:bCs/>
            <w:color w:val="000000"/>
          </w:rPr>
          <w:fldChar w:fldCharType="end"/>
        </w:r>
        <w:r w:rsidR="008B2E54" w:rsidRPr="00DB7205">
          <w:rPr>
            <w:bCs/>
            <w:color w:val="000000"/>
          </w:rPr>
        </w:r>
        <w:r w:rsidR="008B2E54" w:rsidRPr="00DB7205">
          <w:rPr>
            <w:bCs/>
            <w:color w:val="000000"/>
          </w:rPr>
          <w:fldChar w:fldCharType="separate"/>
        </w:r>
        <w:r w:rsidR="008B2E54" w:rsidRPr="00DD6134">
          <w:rPr>
            <w:bCs/>
            <w:noProof/>
            <w:color w:val="000000"/>
            <w:vertAlign w:val="superscript"/>
          </w:rPr>
          <w:t>2-4</w:t>
        </w:r>
        <w:r w:rsidR="008B2E54" w:rsidRPr="00DB7205">
          <w:rPr>
            <w:bCs/>
            <w:color w:val="000000"/>
            <w:lang w:val="en-US"/>
          </w:rPr>
          <w:fldChar w:fldCharType="end"/>
        </w:r>
      </w:hyperlink>
      <w:r w:rsidRPr="00DB7205">
        <w:rPr>
          <w:bCs/>
          <w:color w:val="000000"/>
        </w:rPr>
        <w:t xml:space="preserve"> The progression from prodrome (usually fever, fatigue and cough) to severe pneumonia requiring oxygen support</w:t>
      </w:r>
      <w:r>
        <w:rPr>
          <w:bCs/>
          <w:color w:val="000000"/>
        </w:rPr>
        <w:t xml:space="preserve"> or</w:t>
      </w:r>
      <w:r w:rsidRPr="00DB7205">
        <w:rPr>
          <w:bCs/>
          <w:color w:val="000000"/>
        </w:rPr>
        <w:t xml:space="preserve"> mechanical ventilation</w:t>
      </w:r>
      <w:r>
        <w:rPr>
          <w:bCs/>
          <w:color w:val="000000"/>
        </w:rPr>
        <w:t xml:space="preserve"> often takes one to two weeks after the</w:t>
      </w:r>
      <w:r w:rsidRPr="00F06E80">
        <w:rPr>
          <w:bCs/>
          <w:color w:val="000000"/>
        </w:rPr>
        <w:t xml:space="preserve"> onset of symptoms.</w:t>
      </w:r>
      <w:hyperlink w:anchor="_ENREF_2_2" w:tooltip="Huang, 2020 #5" w:history="1">
        <w:r w:rsidR="008B2E54" w:rsidRPr="00F06E80">
          <w:rPr>
            <w:bCs/>
            <w:color w:val="000000"/>
          </w:rPr>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8B2E54" w:rsidRPr="00F06E80">
          <w:rPr>
            <w:bCs/>
            <w:color w:val="000000"/>
          </w:rPr>
          <w:instrText xml:space="preserve"> ADDIN EN.CITE </w:instrText>
        </w:r>
        <w:r w:rsidR="008B2E54" w:rsidRPr="00F06E80">
          <w:rPr>
            <w:bCs/>
            <w:color w:val="000000"/>
          </w:rPr>
          <w:fldChar w:fldCharType="begin">
            <w:fldData xml:space="preserve">PEVuZE5vdGU+PENpdGU+PEF1dGhvcj5IdWFuZzwvQXV0aG9yPjxZZWFyPjIwMjA8L1llYXI+PFJl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</w:fldData>
          </w:fldChar>
        </w:r>
        <w:r w:rsidR="008B2E54" w:rsidRPr="00F06E80">
          <w:rPr>
            <w:bCs/>
            <w:color w:val="000000"/>
          </w:rPr>
          <w:instrText xml:space="preserve"> ADDIN EN.CITE.DATA </w:instrText>
        </w:r>
        <w:r w:rsidR="008B2E54" w:rsidRPr="00F06E80">
          <w:rPr>
            <w:bCs/>
            <w:color w:val="000000"/>
          </w:rPr>
        </w:r>
        <w:r w:rsidR="008B2E54" w:rsidRPr="00F06E80">
          <w:rPr>
            <w:bCs/>
            <w:color w:val="000000"/>
          </w:rPr>
          <w:fldChar w:fldCharType="end"/>
        </w:r>
        <w:r w:rsidR="008B2E54" w:rsidRPr="00F06E80">
          <w:rPr>
            <w:bCs/>
            <w:color w:val="000000"/>
          </w:rPr>
        </w:r>
        <w:r w:rsidR="008B2E54" w:rsidRPr="00F06E80">
          <w:rPr>
            <w:bCs/>
            <w:color w:val="000000"/>
          </w:rPr>
          <w:fldChar w:fldCharType="separate"/>
        </w:r>
        <w:r w:rsidR="008B2E54" w:rsidRPr="00F06E80">
          <w:rPr>
            <w:bCs/>
            <w:noProof/>
            <w:color w:val="000000"/>
            <w:vertAlign w:val="superscript"/>
          </w:rPr>
          <w:t>2</w:t>
        </w:r>
        <w:r w:rsidR="008B2E54" w:rsidRPr="00F06E80">
          <w:rPr>
            <w:bCs/>
            <w:color w:val="000000"/>
            <w:lang w:val="en-US"/>
          </w:rPr>
          <w:fldChar w:fldCharType="end"/>
        </w:r>
      </w:hyperlink>
      <w:r w:rsidRPr="00F06E80">
        <w:rPr>
          <w:bCs/>
          <w:color w:val="000000"/>
        </w:rPr>
        <w:t xml:space="preserve"> The kinetics of viral replication in the respiratory tract </w:t>
      </w:r>
      <w:r>
        <w:rPr>
          <w:bCs/>
          <w:color w:val="000000"/>
        </w:rPr>
        <w:t>are</w:t>
      </w:r>
      <w:r w:rsidRPr="00F06E80">
        <w:rPr>
          <w:bCs/>
          <w:color w:val="000000"/>
        </w:rPr>
        <w:t xml:space="preserve"> not well characterized, but this relatively slow progression provides a potential time window </w:t>
      </w:r>
      <w:r>
        <w:rPr>
          <w:bCs/>
          <w:color w:val="000000"/>
        </w:rPr>
        <w:t>in which</w:t>
      </w:r>
      <w:r w:rsidRPr="00F06E80">
        <w:rPr>
          <w:bCs/>
          <w:color w:val="000000"/>
        </w:rPr>
        <w:t xml:space="preserve"> antiviral therapies </w:t>
      </w:r>
      <w:r>
        <w:rPr>
          <w:bCs/>
          <w:color w:val="000000"/>
        </w:rPr>
        <w:t>could</w:t>
      </w:r>
      <w:r w:rsidRPr="00F06E80">
        <w:rPr>
          <w:bCs/>
          <w:color w:val="000000"/>
        </w:rPr>
        <w:t xml:space="preserve"> influence the course of disease.</w:t>
      </w:r>
    </w:p>
    <w:bookmarkEnd w:id="128"/>
    <w:p w14:paraId="17D1FA2C" w14:textId="77777777" w:rsidR="00392BCB" w:rsidRPr="00734153" w:rsidRDefault="00392BCB" w:rsidP="00392BCB">
      <w:pPr>
        <w:autoSpaceDE w:val="0"/>
        <w:autoSpaceDN w:val="0"/>
        <w:adjustRightInd w:val="0"/>
        <w:contextualSpacing/>
        <w:jc w:val="both"/>
        <w:rPr>
          <w:color w:val="000000"/>
        </w:rPr>
      </w:pPr>
    </w:p>
    <w:p w14:paraId="1624E7DD" w14:textId="4D0D3BB5" w:rsidR="00A62D78" w:rsidRDefault="00A62D78" w:rsidP="00213C58">
      <w:pPr>
        <w:pStyle w:val="Heading2"/>
      </w:pPr>
      <w:bookmarkStart w:id="130" w:name="_Toc244455447"/>
      <w:bookmarkStart w:id="131" w:name="_Toc244547126"/>
      <w:bookmarkStart w:id="132" w:name="_Toc244455448"/>
      <w:bookmarkStart w:id="133" w:name="_Toc244547127"/>
      <w:bookmarkStart w:id="134" w:name="_Toc35700858"/>
      <w:bookmarkEnd w:id="130"/>
      <w:bookmarkEnd w:id="131"/>
      <w:bookmarkEnd w:id="132"/>
      <w:bookmarkEnd w:id="133"/>
      <w:r>
        <w:t>Treatment Options</w:t>
      </w:r>
      <w:bookmarkEnd w:id="134"/>
    </w:p>
    <w:p w14:paraId="0FB86DB1" w14:textId="3154D819" w:rsidR="00F33645" w:rsidRDefault="00F33645" w:rsidP="00F33645">
      <w:pPr>
        <w:rPr>
          <w:lang w:val="en-US"/>
        </w:rPr>
      </w:pPr>
    </w:p>
    <w:p w14:paraId="24AF0257" w14:textId="1F27BD7C" w:rsidR="004D7874" w:rsidRDefault="004D7874" w:rsidP="00F33645">
      <w:pPr>
        <w:pStyle w:val="Default"/>
        <w:contextualSpacing/>
        <w:jc w:val="both"/>
      </w:pPr>
      <w:r w:rsidRPr="009B4E83">
        <w:rPr>
          <w:bCs/>
        </w:rPr>
        <w:t>There are currently no approved anti-viral</w:t>
      </w:r>
      <w:r>
        <w:rPr>
          <w:bCs/>
        </w:rPr>
        <w:t xml:space="preserve"> or host-directed</w:t>
      </w:r>
      <w:r w:rsidRPr="009B4E83">
        <w:rPr>
          <w:bCs/>
        </w:rPr>
        <w:t xml:space="preserve"> treatments for COVID-19.</w:t>
      </w:r>
      <w:r>
        <w:rPr>
          <w:bCs/>
        </w:rPr>
        <w:t xml:space="preserve"> </w:t>
      </w:r>
      <w:r w:rsidR="00F33645">
        <w:t xml:space="preserve">This protocol </w:t>
      </w:r>
      <w:r>
        <w:t xml:space="preserve">allows reliable assessment of the effects of multiple different treatments (including re-purposed and novel drugs) on major outcomes in COVID-19. </w:t>
      </w:r>
      <w:r w:rsidR="00265B14">
        <w:t>All patients will receive usual care for the participating hospital.</w:t>
      </w:r>
    </w:p>
    <w:p w14:paraId="46E120B6" w14:textId="77777777" w:rsidR="004D7874" w:rsidRDefault="004D7874" w:rsidP="00F33645">
      <w:pPr>
        <w:pStyle w:val="Default"/>
        <w:contextualSpacing/>
        <w:jc w:val="both"/>
      </w:pPr>
    </w:p>
    <w:p w14:paraId="6C0B545B" w14:textId="19A11D7F" w:rsidR="00F33645" w:rsidRDefault="00265B14" w:rsidP="00F33645">
      <w:pPr>
        <w:pStyle w:val="Default"/>
        <w:contextualSpacing/>
        <w:jc w:val="both"/>
      </w:pPr>
      <w:del w:id="135" w:author="Martin Landray" w:date="2020-03-20T14:37:00Z">
        <w:r w:rsidDel="006520D5">
          <w:delText>Initially</w:delText>
        </w:r>
        <w:r w:rsidR="004D7874" w:rsidDel="006520D5">
          <w:delText xml:space="preserve"> </w:delText>
        </w:r>
        <w:r w:rsidR="00D91816" w:rsidDel="006520D5">
          <w:delText>r</w:delText>
        </w:r>
      </w:del>
      <w:ins w:id="136" w:author="Martin Landray" w:date="2020-03-20T14:37:00Z">
        <w:r w:rsidR="006520D5">
          <w:t>R</w:t>
        </w:r>
      </w:ins>
      <w:r w:rsidR="00D91816">
        <w:t xml:space="preserve">andomisation </w:t>
      </w:r>
      <w:del w:id="137" w:author="Martin Landray" w:date="2020-03-20T14:37:00Z">
        <w:r w:rsidR="004D7874" w:rsidDel="006520D5">
          <w:delText xml:space="preserve">will </w:delText>
        </w:r>
      </w:del>
      <w:ins w:id="138" w:author="Martin Landray" w:date="2020-03-20T14:37:00Z">
        <w:r w:rsidR="006520D5">
          <w:t xml:space="preserve">may </w:t>
        </w:r>
      </w:ins>
      <w:r w:rsidR="004D7874">
        <w:t xml:space="preserve">be between </w:t>
      </w:r>
      <w:del w:id="139" w:author="Martin Landray" w:date="2020-03-20T14:38:00Z">
        <w:r w:rsidR="00F33645" w:rsidDel="006520D5">
          <w:delText xml:space="preserve">four </w:delText>
        </w:r>
      </w:del>
      <w:ins w:id="140" w:author="Martin Landray" w:date="2020-03-20T14:38:00Z">
        <w:r w:rsidR="006520D5">
          <w:t xml:space="preserve">the following </w:t>
        </w:r>
      </w:ins>
      <w:r w:rsidR="004D7874">
        <w:t xml:space="preserve">treatment </w:t>
      </w:r>
      <w:r w:rsidR="00F33645">
        <w:t>arms</w:t>
      </w:r>
      <w:ins w:id="141" w:author="Martin Landray" w:date="2020-03-20T18:00:00Z">
        <w:r w:rsidR="00AD611C">
          <w:t xml:space="preserve"> (although not all </w:t>
        </w:r>
      </w:ins>
      <w:ins w:id="142" w:author="Martin Landray" w:date="2020-03-20T18:01:00Z">
        <w:r w:rsidR="00AD611C">
          <w:t>a</w:t>
        </w:r>
      </w:ins>
      <w:ins w:id="143" w:author="Martin Landray" w:date="2020-03-20T18:00:00Z">
        <w:r w:rsidR="00AD611C">
          <w:t xml:space="preserve">rms may be available </w:t>
        </w:r>
      </w:ins>
      <w:ins w:id="144" w:author="Martin Landray" w:date="2020-03-20T18:01:00Z">
        <w:r w:rsidR="00AD611C">
          <w:t>at any one time)</w:t>
        </w:r>
      </w:ins>
      <w:r>
        <w:t xml:space="preserve">: </w:t>
      </w:r>
    </w:p>
    <w:p w14:paraId="01483ABD" w14:textId="055439AE" w:rsidR="00F33645" w:rsidRDefault="00F33645" w:rsidP="00F33645">
      <w:pPr>
        <w:pStyle w:val="Default"/>
        <w:contextualSpacing/>
        <w:jc w:val="both"/>
      </w:pPr>
    </w:p>
    <w:p w14:paraId="0A2A95DB" w14:textId="0E0D16B0" w:rsidR="00F33645" w:rsidRPr="009B4E83" w:rsidRDefault="00F33645" w:rsidP="00F33645">
      <w:pPr>
        <w:pStyle w:val="Default"/>
        <w:contextualSpacing/>
        <w:jc w:val="both"/>
        <w:rPr>
          <w:bCs/>
        </w:rPr>
      </w:pPr>
      <w:r w:rsidRPr="009B4E83">
        <w:rPr>
          <w:b/>
          <w:bCs/>
        </w:rPr>
        <w:t>No additional treatment:</w:t>
      </w:r>
      <w:r w:rsidRPr="009B4E83">
        <w:rPr>
          <w:bCs/>
        </w:rPr>
        <w:t xml:space="preserve"> There are currently no approved anti-viral</w:t>
      </w:r>
      <w:r>
        <w:rPr>
          <w:bCs/>
        </w:rPr>
        <w:t xml:space="preserve"> or host-directed</w:t>
      </w:r>
      <w:r w:rsidRPr="009B4E83">
        <w:rPr>
          <w:bCs/>
        </w:rPr>
        <w:t xml:space="preserve"> treatments for COVID-19.</w:t>
      </w:r>
    </w:p>
    <w:p w14:paraId="0B358189" w14:textId="77777777" w:rsidR="00F33645" w:rsidRDefault="00F33645" w:rsidP="00F33645">
      <w:pPr>
        <w:pStyle w:val="Default"/>
        <w:contextualSpacing/>
        <w:jc w:val="both"/>
      </w:pPr>
    </w:p>
    <w:p w14:paraId="0BD99854" w14:textId="7E197945" w:rsidR="00F33645" w:rsidRPr="00186B1B" w:rsidRDefault="00F33645" w:rsidP="004D7874">
      <w:pPr>
        <w:pStyle w:val="Default"/>
        <w:contextualSpacing/>
        <w:jc w:val="both"/>
        <w:rPr>
          <w:rFonts w:eastAsia="Times New Roman"/>
        </w:rPr>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w:t>
      </w:r>
      <w:r w:rsidRPr="00FF73D1">
        <w:rPr>
          <w:bCs/>
        </w:rPr>
        <w:t xml:space="preserve"> </w:t>
      </w:r>
      <w:r w:rsidR="00FF73D1" w:rsidRPr="00FF73D1">
        <w:rPr>
          <w:bCs/>
        </w:rPr>
        <w:t>Lopinavir-Ritonavir</w:t>
      </w:r>
      <w:r w:rsidR="00FF73D1" w:rsidRPr="00FF73D1">
        <w:t xml:space="preserve"> </w:t>
      </w:r>
      <w:r w:rsidR="00FF73D1" w:rsidRPr="007021D4">
        <w:t>ha</w:t>
      </w:r>
      <w:r w:rsidR="00FF73D1">
        <w:t>s</w:t>
      </w:r>
      <w:r w:rsidR="00FF73D1" w:rsidRPr="007021D4">
        <w:t xml:space="preserve"> shown activity against SARS and MERS CoVs.</w:t>
      </w:r>
    </w:p>
    <w:p w14:paraId="35B572DB" w14:textId="77777777" w:rsidR="00F33645" w:rsidRPr="009B4E83" w:rsidRDefault="00F33645" w:rsidP="00F33645">
      <w:pPr>
        <w:pStyle w:val="Default"/>
        <w:contextualSpacing/>
        <w:jc w:val="both"/>
        <w:rPr>
          <w:b/>
        </w:rPr>
      </w:pPr>
    </w:p>
    <w:p w14:paraId="47D34D74" w14:textId="726967CA" w:rsidR="00DB5F0B" w:rsidRPr="007021D4" w:rsidRDefault="00F33645" w:rsidP="00DB5F0B">
      <w:pPr>
        <w:pStyle w:val="Default"/>
        <w:contextualSpacing/>
        <w:jc w:val="both"/>
      </w:pPr>
      <w:r>
        <w:rPr>
          <w:b/>
        </w:rPr>
        <w:t>Interferon</w:t>
      </w:r>
      <w:r>
        <w:rPr>
          <w:rFonts w:ascii="Symbol" w:hAnsi="Symbol"/>
          <w:b/>
        </w:rPr>
        <w:t></w:t>
      </w:r>
      <w:r>
        <w:rPr>
          <w:rFonts w:ascii="Symbol" w:hAnsi="Symbol"/>
          <w:b/>
        </w:rPr>
        <w:t></w:t>
      </w:r>
      <w:r>
        <w:rPr>
          <w:b/>
        </w:rPr>
        <w:t>:</w:t>
      </w:r>
      <w:r w:rsidRPr="002851EA">
        <w:t xml:space="preserve"> </w:t>
      </w:r>
      <w:r w:rsidR="00DB5F0B" w:rsidRPr="007021D4">
        <w:t>Interferons</w:t>
      </w:r>
      <w:r w:rsidR="00DB5F0B">
        <w:t xml:space="preserve"> </w:t>
      </w:r>
      <w:r w:rsidR="00DB5F0B" w:rsidRPr="007021D4">
        <w:t xml:space="preserve">(IFNs) </w:t>
      </w:r>
      <w:r w:rsidR="00DB5F0B">
        <w:t>are</w:t>
      </w:r>
      <w:r w:rsidR="00DB5F0B" w:rsidRPr="007021D4">
        <w:t xml:space="preserve"> cytokines </w:t>
      </w:r>
      <w:r w:rsidR="00DB5F0B">
        <w:t>with</w:t>
      </w:r>
      <w:r w:rsidR="00DB5F0B" w:rsidRPr="007021D4">
        <w:t xml:space="preserve"> antiviral and immunoregulatory effects. </w:t>
      </w:r>
      <w:r w:rsidR="00DB5F0B">
        <w:t>They</w:t>
      </w:r>
      <w:r w:rsidR="00DB5F0B" w:rsidRPr="007021D4">
        <w:t xml:space="preserve"> </w:t>
      </w:r>
      <w:r w:rsidR="00DB5F0B">
        <w:t xml:space="preserve">are licensed for use in multiple sclerosis, leukaemia, lymphoma, and viral hepatitis. IFNs </w:t>
      </w:r>
      <w:r w:rsidR="00DB5F0B" w:rsidRPr="007021D4">
        <w:t xml:space="preserve">have shown activity against SARS and MERS CoVs. </w:t>
      </w:r>
    </w:p>
    <w:p w14:paraId="0D041913" w14:textId="663BDF63" w:rsidR="00F33645" w:rsidRPr="007021D4" w:rsidRDefault="00F33645" w:rsidP="00F33645">
      <w:pPr>
        <w:pStyle w:val="Default"/>
        <w:contextualSpacing/>
        <w:jc w:val="both"/>
      </w:pPr>
    </w:p>
    <w:p w14:paraId="3D521E44" w14:textId="5A391531" w:rsidR="00DB5F0B" w:rsidRDefault="00DB5F0B" w:rsidP="00DB5F0B">
      <w:pPr>
        <w:jc w:val="both"/>
        <w:rPr>
          <w:ins w:id="145" w:author="Martin Landray" w:date="2020-03-20T14:38:00Z"/>
        </w:rPr>
      </w:pPr>
      <w:r w:rsidRPr="004D7874">
        <w:rPr>
          <w:rFonts w:eastAsia="Times New Roman"/>
          <w:b/>
          <w:bCs/>
        </w:rPr>
        <w:t xml:space="preserve">Low dose corticosteroids: </w:t>
      </w:r>
      <w:r w:rsidRPr="004D7874">
        <w:t xml:space="preserve">Favourable immune response modulation by </w:t>
      </w:r>
      <w:r w:rsidR="00FF73D1">
        <w:t xml:space="preserve">low-dose </w:t>
      </w:r>
      <w:r w:rsidRPr="004D7874">
        <w:t xml:space="preserve">corticosteroids might </w:t>
      </w:r>
      <w:r>
        <w:t>help treat</w:t>
      </w:r>
      <w:r w:rsidRPr="004D7874">
        <w:t xml:space="preserve"> severe acute respiratory</w:t>
      </w:r>
      <w:r>
        <w:t xml:space="preserve"> coronavirus infections, including COVID-19, SARS and MERS. </w:t>
      </w:r>
    </w:p>
    <w:p w14:paraId="3EA2CBD0" w14:textId="77777777" w:rsidR="006520D5" w:rsidRDefault="006520D5" w:rsidP="00EB461B">
      <w:pPr>
        <w:pStyle w:val="Default"/>
        <w:contextualSpacing/>
        <w:jc w:val="both"/>
        <w:rPr>
          <w:ins w:id="146" w:author="Martin Landray" w:date="2020-03-20T14:38:00Z"/>
        </w:rPr>
      </w:pPr>
    </w:p>
    <w:p w14:paraId="63A1A315" w14:textId="29D148C1" w:rsidR="00A712BC" w:rsidRPr="00EB461B" w:rsidRDefault="006520D5" w:rsidP="00EB461B">
      <w:pPr>
        <w:pStyle w:val="Default"/>
        <w:contextualSpacing/>
        <w:jc w:val="both"/>
        <w:rPr>
          <w:ins w:id="147" w:author="Peter Horby" w:date="2020-03-21T10:05:00Z"/>
        </w:rPr>
      </w:pPr>
      <w:ins w:id="148" w:author="Martin Landray" w:date="2020-03-20T14:38:00Z">
        <w:r w:rsidRPr="00B2198A">
          <w:rPr>
            <w:b/>
          </w:rPr>
          <w:t>Hydroxychloroquine:</w:t>
        </w:r>
        <w:r w:rsidRPr="00B2198A">
          <w:t xml:space="preserve"> </w:t>
        </w:r>
      </w:ins>
      <w:ins w:id="149" w:author="Peter Horby" w:date="2020-03-21T10:09:00Z">
        <w:r w:rsidR="000B39F6" w:rsidRPr="00B2198A">
          <w:t>Hydroxychloroquine</w:t>
        </w:r>
      </w:ins>
      <w:ins w:id="150" w:author="Peter Horby" w:date="2020-03-21T10:12:00Z">
        <w:r w:rsidR="000B39F6" w:rsidRPr="00B2198A">
          <w:t>, a derivative of chloroquine,</w:t>
        </w:r>
      </w:ins>
      <w:ins w:id="151" w:author="Peter Horby" w:date="2020-03-21T10:09:00Z">
        <w:r w:rsidR="000B39F6" w:rsidRPr="00B2198A">
          <w:t xml:space="preserve"> </w:t>
        </w:r>
      </w:ins>
      <w:ins w:id="152" w:author="Peter Horby" w:date="2020-03-21T10:10:00Z">
        <w:r w:rsidR="000B39F6" w:rsidRPr="00B2198A">
          <w:t>has been used for</w:t>
        </w:r>
        <w:r w:rsidR="000B39F6" w:rsidRPr="00EB461B">
          <w:t xml:space="preserve"> many </w:t>
        </w:r>
      </w:ins>
      <w:ins w:id="153" w:author="Peter Horby" w:date="2020-03-21T10:12:00Z">
        <w:r w:rsidR="000B39F6" w:rsidRPr="00EB461B">
          <w:t xml:space="preserve">decades </w:t>
        </w:r>
      </w:ins>
      <w:ins w:id="154" w:author="Peter Horby" w:date="2020-03-21T10:10:00Z">
        <w:r w:rsidR="000B39F6" w:rsidRPr="00EB461B">
          <w:t>to treat mal</w:t>
        </w:r>
      </w:ins>
      <w:ins w:id="155" w:author="Peter Horby" w:date="2020-03-21T10:12:00Z">
        <w:r w:rsidR="000B39F6" w:rsidRPr="00EB461B">
          <w:t>a</w:t>
        </w:r>
      </w:ins>
      <w:ins w:id="156" w:author="Peter Horby" w:date="2020-03-21T10:10:00Z">
        <w:r w:rsidR="000B39F6" w:rsidRPr="00EB461B">
          <w:t xml:space="preserve">ria and </w:t>
        </w:r>
      </w:ins>
      <w:ins w:id="157" w:author="Richard Haynes" w:date="2020-03-21T18:01:00Z">
        <w:r w:rsidR="003423C5" w:rsidRPr="00EB461B">
          <w:t xml:space="preserve">rheumatological </w:t>
        </w:r>
      </w:ins>
      <w:ins w:id="158" w:author="Peter Horby" w:date="2020-03-21T10:10:00Z">
        <w:r w:rsidR="000B39F6" w:rsidRPr="00EB461B">
          <w:t>diseases</w:t>
        </w:r>
      </w:ins>
      <w:ins w:id="159" w:author="Peter Horby" w:date="2020-03-21T10:13:00Z">
        <w:r w:rsidR="000B39F6" w:rsidRPr="00EB461B">
          <w:t xml:space="preserve">. </w:t>
        </w:r>
      </w:ins>
      <w:ins w:id="160" w:author="Peter Horby" w:date="2020-03-21T10:14:00Z">
        <w:r w:rsidR="000B39F6" w:rsidRPr="00EB461B">
          <w:t xml:space="preserve">It has </w:t>
        </w:r>
      </w:ins>
      <w:ins w:id="161" w:author="Peter Horby" w:date="2020-03-21T10:00:00Z">
        <w:r w:rsidR="00A712BC" w:rsidRPr="00EB461B">
          <w:t>antiviral activity against SARS-CoV-</w:t>
        </w:r>
      </w:ins>
      <w:ins w:id="162" w:author="Peter Horby" w:date="2020-03-21T10:14:00Z">
        <w:r w:rsidR="000B39F6" w:rsidRPr="00EB461B">
          <w:t>2</w:t>
        </w:r>
      </w:ins>
      <w:ins w:id="163" w:author="Peter Horby" w:date="2020-03-21T10:04:00Z">
        <w:r w:rsidR="00A712BC" w:rsidRPr="00EB461B">
          <w:t xml:space="preserve"> </w:t>
        </w:r>
      </w:ins>
      <w:ins w:id="164" w:author="Peter Horby" w:date="2020-03-21T10:00:00Z">
        <w:r w:rsidR="00A712BC" w:rsidRPr="00EB461B">
          <w:t>in cell culture</w:t>
        </w:r>
      </w:ins>
      <w:ins w:id="165" w:author="Peter Horby" w:date="2020-03-21T10:14:00Z">
        <w:r w:rsidR="000B39F6" w:rsidRPr="00EB461B">
          <w:t>.</w:t>
        </w:r>
      </w:ins>
    </w:p>
    <w:p w14:paraId="0671BD10" w14:textId="4AFA45C1" w:rsidR="006520D5" w:rsidRPr="006520D5" w:rsidRDefault="00A712BC" w:rsidP="00DB5F0B">
      <w:pPr>
        <w:jc w:val="both"/>
      </w:pPr>
      <w:ins w:id="166" w:author="Peter Horby" w:date="2020-03-21T10:04:00Z">
        <w:del w:id="167" w:author="Martin Landray" w:date="2020-03-21T19:10:00Z">
          <w:r w:rsidDel="00EB461B">
            <w:rPr>
              <w:color w:val="000000" w:themeColor="text1"/>
            </w:rPr>
            <w:delText>.</w:delText>
          </w:r>
        </w:del>
      </w:ins>
    </w:p>
    <w:p w14:paraId="40022D3D" w14:textId="364A7827" w:rsidR="00E703DF" w:rsidRDefault="00E703DF" w:rsidP="00265B14">
      <w:pPr>
        <w:jc w:val="both"/>
      </w:pPr>
    </w:p>
    <w:p w14:paraId="5B8501AA" w14:textId="58DBFF8B" w:rsidR="00DA4B74" w:rsidRPr="003638E3" w:rsidRDefault="00265B14" w:rsidP="00265B14">
      <w:pPr>
        <w:jc w:val="both"/>
        <w:rPr>
          <w:szCs w:val="20"/>
        </w:rPr>
      </w:pPr>
      <w:r>
        <w:lastRenderedPageBreak/>
        <w:t xml:space="preserve">Further details on each of these treatment options is provided in Appendix 1 (see section </w:t>
      </w:r>
      <w:r>
        <w:fldChar w:fldCharType="begin"/>
      </w:r>
      <w:r>
        <w:instrText xml:space="preserve"> REF _Ref34817916 \r \h </w:instrText>
      </w:r>
      <w:r>
        <w:fldChar w:fldCharType="separate"/>
      </w:r>
      <w:r w:rsidR="00A73E0A">
        <w:t>8.1</w:t>
      </w:r>
      <w:r>
        <w:fldChar w:fldCharType="end"/>
      </w:r>
      <w:r>
        <w:t>)</w:t>
      </w:r>
    </w:p>
    <w:p w14:paraId="6C230947" w14:textId="77777777" w:rsidR="008F286A" w:rsidRDefault="008F286A" w:rsidP="00F33645"/>
    <w:p w14:paraId="273151D8" w14:textId="5BC93A42" w:rsidR="00C66575" w:rsidRDefault="00F33645" w:rsidP="00F33645">
      <w:pPr>
        <w:pStyle w:val="Default"/>
        <w:contextualSpacing/>
        <w:jc w:val="both"/>
      </w:pPr>
      <w:r>
        <w:rPr>
          <w:b/>
        </w:rPr>
        <w:t>Modifications to the number of treatment arms:</w:t>
      </w:r>
      <w:r>
        <w:t xml:space="preserve"> Other arms can be added if evidence emerges that there are suitable candidate therapeutics. Conversely, in some patient populations</w:t>
      </w:r>
      <w:r w:rsidR="00D91816">
        <w:t>,</w:t>
      </w:r>
      <w:r>
        <w:t xml:space="preserve"> not all trial arms are appropriate (e.g. due to contraindications based on co-morbid conditions or concomitant medication)</w:t>
      </w:r>
      <w:ins w:id="168" w:author="Martin Landray" w:date="2020-03-20T18:02:00Z">
        <w:r w:rsidR="00AD611C">
          <w:t>;</w:t>
        </w:r>
      </w:ins>
      <w:r>
        <w:t xml:space="preserve"> </w:t>
      </w:r>
      <w:del w:id="169" w:author="Martin Landray" w:date="2020-03-20T18:02:00Z">
        <w:r w:rsidDel="00AD611C">
          <w:delText xml:space="preserve">and </w:delText>
        </w:r>
      </w:del>
      <w:r>
        <w:t>in some hospitals, not all treatment arms will be available (e.g. due to manufacturing and supply shortages)</w:t>
      </w:r>
      <w:ins w:id="170" w:author="Martin Landray" w:date="2020-03-20T18:02:00Z">
        <w:r w:rsidR="00AD611C">
          <w:t>; and at some times, not all treatment arms will be active (</w:t>
        </w:r>
      </w:ins>
      <w:ins w:id="171" w:author="Martin Landray" w:date="2020-03-20T18:03:00Z">
        <w:r w:rsidR="00AD611C">
          <w:t>e.g. due to lack of relevant approvals and contractual agreements)</w:t>
        </w:r>
      </w:ins>
      <w:r>
        <w:t xml:space="preserve">. In </w:t>
      </w:r>
      <w:del w:id="172" w:author="Martin Landray" w:date="2020-03-20T18:03:00Z">
        <w:r w:rsidDel="00AD611C">
          <w:delText xml:space="preserve">either </w:delText>
        </w:r>
      </w:del>
      <w:ins w:id="173" w:author="Martin Landray" w:date="2020-03-20T18:03:00Z">
        <w:r w:rsidR="00AD611C">
          <w:t xml:space="preserve">any </w:t>
        </w:r>
      </w:ins>
      <w:r>
        <w:t xml:space="preserve">of these situations, </w:t>
      </w:r>
      <w:r w:rsidR="00D91816">
        <w:t xml:space="preserve">randomisation </w:t>
      </w:r>
      <w:r>
        <w:t xml:space="preserve">will be between fewer arms. </w:t>
      </w:r>
    </w:p>
    <w:p w14:paraId="3E2B672E" w14:textId="77777777" w:rsidR="00F33645" w:rsidRDefault="00F33645" w:rsidP="00F33645">
      <w:pPr>
        <w:pStyle w:val="Default"/>
        <w:contextualSpacing/>
        <w:jc w:val="both"/>
      </w:pPr>
    </w:p>
    <w:p w14:paraId="2B69BD36" w14:textId="36CB3A6A" w:rsidR="00295817" w:rsidRPr="00734153" w:rsidRDefault="00295817" w:rsidP="00295817">
      <w:pPr>
        <w:pStyle w:val="Heading2"/>
      </w:pPr>
      <w:bookmarkStart w:id="174" w:name="_Toc35700859"/>
      <w:r>
        <w:t>Design Considerations</w:t>
      </w:r>
      <w:bookmarkEnd w:id="174"/>
    </w:p>
    <w:p w14:paraId="682AC3A3" w14:textId="1B1C608B" w:rsidR="00EE71E4" w:rsidRDefault="0093287A" w:rsidP="00166D39">
      <w:pPr>
        <w:contextualSpacing/>
        <w:jc w:val="both"/>
      </w:pPr>
      <w:bookmarkStart w:id="175" w:name="_Toc34778065"/>
      <w:bookmarkStart w:id="176" w:name="_Toc34778120"/>
      <w:bookmarkStart w:id="177" w:name="_Toc34778269"/>
      <w:bookmarkEnd w:id="175"/>
      <w:bookmarkEnd w:id="176"/>
      <w:bookmarkEnd w:id="177"/>
      <w:r w:rsidRPr="00734153">
        <w:t>Th</w:t>
      </w:r>
      <w:r w:rsidR="00081F42">
        <w:t xml:space="preserve">e </w:t>
      </w:r>
      <w:r w:rsidR="00171E92">
        <w:t xml:space="preserve">RECOVERY </w:t>
      </w:r>
      <w:r w:rsidR="0099498B">
        <w:t xml:space="preserve">Protocol describes an overarching trial design to provide reliable evidence on the efficacy of candidate therapies for confirmed COVID-19 infection in hospitalised </w:t>
      </w:r>
      <w:r w:rsidR="00E225A5">
        <w:t xml:space="preserve">adult </w:t>
      </w:r>
      <w:r w:rsidR="0099498B">
        <w:t xml:space="preserve">patients receiving </w:t>
      </w:r>
      <w:r w:rsidR="00E225A5">
        <w:t>usual standard of care</w:t>
      </w:r>
      <w:r w:rsidR="0099498B">
        <w:t xml:space="preserve">. </w:t>
      </w:r>
    </w:p>
    <w:p w14:paraId="0318A5B1" w14:textId="77777777" w:rsidR="00EE71E4" w:rsidRDefault="00EE71E4" w:rsidP="00EE71E4">
      <w:pPr>
        <w:contextualSpacing/>
        <w:jc w:val="both"/>
      </w:pPr>
    </w:p>
    <w:p w14:paraId="77CE4D2B" w14:textId="77777777" w:rsidR="00DB5F0B" w:rsidRDefault="00DB5F0B" w:rsidP="00DB5F0B">
      <w:pPr>
        <w:contextualSpacing/>
        <w:jc w:val="both"/>
      </w:pPr>
      <w:r>
        <w:t>There are no known treatments for COVID-19. The anticipated scale of the epidemic is such that hospitals, and particularly intensive care facilities, may be massively overstretched. Under some models of pandemic spread, up to 50% of the adult population may fall sick</w:t>
      </w:r>
      <w:r w:rsidRPr="0064672F">
        <w:t xml:space="preserve"> </w:t>
      </w:r>
      <w:r>
        <w:t xml:space="preserve">over a period of 8-12 weeks, of whom around 10% may require hospitalisation. This would involve about 2 million hospital admissions. In this situation, even treatments with only a moderate impact on survival or on hospital resources could be worthwhile. Therefore, the focus of the COVID-19 Core Protocol is the impact of candidate treatments on mortality and </w:t>
      </w:r>
      <w:r>
        <w:rPr>
          <w:bCs/>
          <w:color w:val="000000"/>
          <w:szCs w:val="28"/>
        </w:rPr>
        <w:t>on the need for hospitalisation or ventilation</w:t>
      </w:r>
      <w:r>
        <w:t>.</w:t>
      </w:r>
      <w:r w:rsidRPr="00347F62">
        <w:t xml:space="preserve"> </w:t>
      </w:r>
    </w:p>
    <w:p w14:paraId="40735BFD" w14:textId="77777777" w:rsidR="00DB5F0B" w:rsidRDefault="00DB5F0B" w:rsidP="00DB5F0B">
      <w:pPr>
        <w:contextualSpacing/>
        <w:jc w:val="both"/>
      </w:pPr>
    </w:p>
    <w:p w14:paraId="249CCC02" w14:textId="77777777" w:rsidR="00DB5F0B" w:rsidRDefault="00DB5F0B" w:rsidP="00DB5F0B">
      <w:pPr>
        <w:contextualSpacing/>
        <w:jc w:val="both"/>
      </w:pPr>
      <w:r>
        <w:t>Critically, the trial is designed to minimise the burden on front-line hospital staff working within an overstretched care system during a major epidemic. Eligibility criteria are therefore simple and trial processes (including paperwork) are minimised.</w:t>
      </w:r>
    </w:p>
    <w:p w14:paraId="21F8FA8B" w14:textId="77777777" w:rsidR="00EE71E4" w:rsidRDefault="00EE71E4" w:rsidP="00EE71E4">
      <w:pPr>
        <w:contextualSpacing/>
        <w:jc w:val="both"/>
      </w:pPr>
    </w:p>
    <w:p w14:paraId="67B061C3" w14:textId="4E49D7DF" w:rsidR="00166D39" w:rsidRDefault="00E225A5" w:rsidP="00392BCB">
      <w:pPr>
        <w:contextualSpacing/>
        <w:jc w:val="both"/>
      </w:pPr>
      <w:r>
        <w:t>The protocol is deliberately flexible</w:t>
      </w:r>
      <w:r w:rsidR="00166D39">
        <w:t xml:space="preserve"> </w:t>
      </w:r>
      <w:r w:rsidR="00DB5F0B">
        <w:t xml:space="preserve">so that it is </w:t>
      </w:r>
      <w:r w:rsidR="00166D39">
        <w:t>suitable for a wide range of settings, allowing</w:t>
      </w:r>
      <w:r>
        <w:t xml:space="preserve">: </w:t>
      </w:r>
    </w:p>
    <w:p w14:paraId="74A3752D" w14:textId="77777777" w:rsidR="00166D39" w:rsidRDefault="00E225A5" w:rsidP="0083077B">
      <w:pPr>
        <w:pStyle w:val="ListParagraph"/>
        <w:numPr>
          <w:ilvl w:val="0"/>
          <w:numId w:val="14"/>
        </w:numPr>
        <w:contextualSpacing/>
        <w:jc w:val="both"/>
      </w:pPr>
      <w:r>
        <w:t>a broad range of patients to be enrolled in large numbers</w:t>
      </w:r>
      <w:r w:rsidR="00166D39">
        <w:t>;</w:t>
      </w:r>
    </w:p>
    <w:p w14:paraId="3DD3471E" w14:textId="7FCDC4C5" w:rsidR="00166D39" w:rsidRDefault="00220D9D" w:rsidP="0083077B">
      <w:pPr>
        <w:pStyle w:val="ListParagraph"/>
        <w:numPr>
          <w:ilvl w:val="0"/>
          <w:numId w:val="14"/>
        </w:numPr>
        <w:contextualSpacing/>
        <w:jc w:val="both"/>
      </w:pPr>
      <w:r>
        <w:t xml:space="preserve">randomisation </w:t>
      </w:r>
      <w:r w:rsidR="00E225A5">
        <w:t xml:space="preserve">between only those treatment arms that are </w:t>
      </w:r>
      <w:r w:rsidR="00E225A5" w:rsidRPr="00166D39">
        <w:rPr>
          <w:i/>
        </w:rPr>
        <w:t>both</w:t>
      </w:r>
      <w:r w:rsidR="00E225A5">
        <w:t xml:space="preserve"> </w:t>
      </w:r>
      <w:r w:rsidR="00166D39">
        <w:t xml:space="preserve">available at the hospital </w:t>
      </w:r>
      <w:r w:rsidR="00166D39" w:rsidRPr="00166D39">
        <w:rPr>
          <w:i/>
        </w:rPr>
        <w:t>and</w:t>
      </w:r>
      <w:r w:rsidR="00166D39">
        <w:t xml:space="preserve"> not believed by the enrolling doctor to be contraindicated (e.g. by particular co-morbid conditions or concomitant medications);</w:t>
      </w:r>
    </w:p>
    <w:p w14:paraId="6D5C28D5" w14:textId="04286077" w:rsidR="00347F62" w:rsidRDefault="00166D39" w:rsidP="0083077B">
      <w:pPr>
        <w:pStyle w:val="ListParagraph"/>
        <w:numPr>
          <w:ilvl w:val="0"/>
          <w:numId w:val="14"/>
        </w:numPr>
        <w:contextualSpacing/>
        <w:jc w:val="both"/>
      </w:pPr>
      <w:r>
        <w:t xml:space="preserve">treatment arms </w:t>
      </w:r>
      <w:r w:rsidR="00171E92">
        <w:t xml:space="preserve">to </w:t>
      </w:r>
      <w:r>
        <w:t xml:space="preserve">be added or removed according to the emerging evidence; </w:t>
      </w:r>
      <w:r w:rsidR="00347F62">
        <w:t>and</w:t>
      </w:r>
    </w:p>
    <w:p w14:paraId="0397528B" w14:textId="00D760C4" w:rsidR="00EE71E4" w:rsidRDefault="00166D39" w:rsidP="0083077B">
      <w:pPr>
        <w:pStyle w:val="ListParagraph"/>
        <w:numPr>
          <w:ilvl w:val="0"/>
          <w:numId w:val="14"/>
        </w:numPr>
        <w:contextualSpacing/>
        <w:jc w:val="both"/>
      </w:pPr>
      <w:r>
        <w:t xml:space="preserve">additional </w:t>
      </w:r>
      <w:r w:rsidR="00EE71E4">
        <w:t xml:space="preserve">sub-studies may be added to provide more detailed information on side effects or sub-categorisation of patient types but these are </w:t>
      </w:r>
      <w:r w:rsidR="00EE71E4" w:rsidRPr="00171E92">
        <w:t>not the primary objective and are not required for participation.</w:t>
      </w:r>
    </w:p>
    <w:p w14:paraId="59925484" w14:textId="34D9FC7A" w:rsidR="00B1131C" w:rsidRDefault="00B1131C" w:rsidP="00B1131C">
      <w:pPr>
        <w:contextualSpacing/>
        <w:jc w:val="both"/>
      </w:pPr>
    </w:p>
    <w:p w14:paraId="29B79895" w14:textId="2712C030" w:rsidR="00B1131C" w:rsidRPr="00171E92" w:rsidRDefault="00B1131C" w:rsidP="00B1131C">
      <w:pPr>
        <w:contextualSpacing/>
        <w:jc w:val="both"/>
      </w:pPr>
      <w:r w:rsidRPr="00F06E80">
        <w:rPr>
          <w:rFonts w:eastAsia="ScalaLancetPro"/>
        </w:rPr>
        <w:t xml:space="preserve">In a cohort of 191 </w:t>
      </w:r>
      <w:r>
        <w:rPr>
          <w:rFonts w:eastAsia="ScalaLancetPro"/>
        </w:rPr>
        <w:t xml:space="preserve">hospitalised </w:t>
      </w:r>
      <w:r w:rsidRPr="00F06E80">
        <w:rPr>
          <w:rFonts w:eastAsia="ScalaLancetPro"/>
        </w:rPr>
        <w:t xml:space="preserve">COVID-19 patients with a completed outcome, the median time from illness onset to discharge was 22·0 days (IQR 18·0–25·0) and the median time to death was 18·5 days (15·0–22·0). </w:t>
      </w:r>
      <w:r>
        <w:rPr>
          <w:rFonts w:eastAsia="ScalaLancetPro"/>
        </w:rPr>
        <w:t>Thirty-two</w:t>
      </w:r>
      <w:r w:rsidRPr="00F06E80">
        <w:rPr>
          <w:rFonts w:eastAsia="ScalaLancetPro"/>
        </w:rPr>
        <w:t xml:space="preserve"> patients (17%) required invasive mechanical ventilation and the median time from onset to mechanical ventilation was 14.5 days. Therefore, </w:t>
      </w:r>
      <w:r>
        <w:rPr>
          <w:rFonts w:eastAsia="ScalaLancetPro"/>
        </w:rPr>
        <w:t>early endpoint assessment, such as 28 days after admission, is likely to provide largely complete outcome data and will permit early assessment of treatment efficacy and safety.</w:t>
      </w:r>
      <w:hyperlink w:anchor="_ENREF_2_5" w:tooltip="Fei, 2020 #60" w:history="1">
        <w:r w:rsidR="008B2E54">
          <w:rPr>
            <w:rFonts w:eastAsia="ScalaLancetPro"/>
          </w:rPr>
          <w:fldChar w:fldCharType="begin"/>
        </w:r>
        <w:r w:rsidR="008B2E54">
          <w:rPr>
            <w:rFonts w:eastAsia="ScalaLancetPro"/>
          </w:rPr>
          <w:instrText xml:space="preserve"> ADDIN EN.CITE &lt;EndNote&gt;&lt;Cite&gt;&lt;Author&gt;Fei&lt;/Author&gt;&lt;Year&gt;2020&lt;/Year&gt;&lt;RecNum&gt;60&lt;/RecNum&gt;&lt;DisplayText&gt;&lt;style face="superscript"&gt;5&lt;/style&gt;&lt;/DisplayText&gt;&lt;record&gt;&lt;rec-number&gt;60&lt;/rec-number&gt;&lt;foreign-keys&gt;&lt;key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8B2E54">
          <w:rPr>
            <w:rFonts w:eastAsia="ScalaLancetPro"/>
          </w:rPr>
          <w:fldChar w:fldCharType="separate"/>
        </w:r>
        <w:r w:rsidR="008B2E54" w:rsidRPr="00E5671F">
          <w:rPr>
            <w:rFonts w:eastAsia="ScalaLancetPro"/>
            <w:noProof/>
            <w:vertAlign w:val="superscript"/>
          </w:rPr>
          <w:t>5</w:t>
        </w:r>
        <w:r w:rsidR="008B2E54">
          <w:rPr>
            <w:rFonts w:eastAsia="ScalaLancetPro"/>
          </w:rPr>
          <w:fldChar w:fldCharType="end"/>
        </w:r>
      </w:hyperlink>
    </w:p>
    <w:p w14:paraId="5F4645FB" w14:textId="77777777" w:rsidR="00166D39" w:rsidRPr="00734153" w:rsidRDefault="00166D39" w:rsidP="00392BCB">
      <w:pPr>
        <w:contextualSpacing/>
        <w:jc w:val="both"/>
      </w:pPr>
    </w:p>
    <w:p w14:paraId="25F7A3D3" w14:textId="26796532" w:rsidR="00171E92" w:rsidRDefault="00171E92">
      <w:r>
        <w:br w:type="page"/>
      </w:r>
    </w:p>
    <w:p w14:paraId="28548FE0" w14:textId="381E6555" w:rsidR="004B65DD" w:rsidRPr="00734153" w:rsidRDefault="00347F62" w:rsidP="0083077B">
      <w:pPr>
        <w:pStyle w:val="StyleHeading1Linespacingsingle"/>
        <w:numPr>
          <w:ilvl w:val="0"/>
          <w:numId w:val="2"/>
        </w:numPr>
        <w:tabs>
          <w:tab w:val="clear" w:pos="360"/>
        </w:tabs>
        <w:spacing w:before="0" w:after="0"/>
        <w:ind w:left="851" w:hanging="851"/>
        <w:contextualSpacing/>
      </w:pPr>
      <w:bookmarkStart w:id="178" w:name="_Toc34778068"/>
      <w:bookmarkStart w:id="179" w:name="_Toc34778123"/>
      <w:bookmarkStart w:id="180" w:name="_Toc34778272"/>
      <w:bookmarkStart w:id="181" w:name="_Toc34778326"/>
      <w:bookmarkStart w:id="182" w:name="_Toc34778379"/>
      <w:bookmarkStart w:id="183" w:name="_Toc34778459"/>
      <w:bookmarkStart w:id="184" w:name="_Toc34778514"/>
      <w:bookmarkStart w:id="185" w:name="_Toc34778570"/>
      <w:bookmarkStart w:id="186" w:name="_Toc34780048"/>
      <w:bookmarkStart w:id="187" w:name="_Toc34780312"/>
      <w:bookmarkStart w:id="188" w:name="_Toc34780442"/>
      <w:bookmarkStart w:id="189" w:name="_Toc244547132"/>
      <w:bookmarkStart w:id="190" w:name="_Toc35700860"/>
      <w:bookmarkEnd w:id="178"/>
      <w:bookmarkEnd w:id="179"/>
      <w:bookmarkEnd w:id="180"/>
      <w:bookmarkEnd w:id="181"/>
      <w:bookmarkEnd w:id="182"/>
      <w:bookmarkEnd w:id="183"/>
      <w:bookmarkEnd w:id="184"/>
      <w:bookmarkEnd w:id="185"/>
      <w:bookmarkEnd w:id="186"/>
      <w:bookmarkEnd w:id="187"/>
      <w:bookmarkEnd w:id="188"/>
      <w:bookmarkEnd w:id="189"/>
      <w:r>
        <w:t>Design</w:t>
      </w:r>
      <w:r w:rsidR="000F5D4C">
        <w:t xml:space="preserve"> and Procedures</w:t>
      </w:r>
      <w:bookmarkEnd w:id="190"/>
    </w:p>
    <w:p w14:paraId="4F203D05" w14:textId="77777777" w:rsidR="00392BCB" w:rsidRPr="00734153" w:rsidRDefault="00392BCB" w:rsidP="00392BCB"/>
    <w:p w14:paraId="22D1CEF2" w14:textId="77777777" w:rsidR="00610FE8" w:rsidRPr="00347F62" w:rsidRDefault="00347F62" w:rsidP="00295817">
      <w:pPr>
        <w:pStyle w:val="Heading2"/>
      </w:pPr>
      <w:bookmarkStart w:id="191" w:name="_Toc514947203"/>
      <w:bookmarkStart w:id="192" w:name="_Toc515001175"/>
      <w:bookmarkStart w:id="193" w:name="_Toc34303382"/>
      <w:bookmarkStart w:id="194" w:name="_Toc35700861"/>
      <w:bookmarkEnd w:id="191"/>
      <w:bookmarkEnd w:id="192"/>
      <w:bookmarkEnd w:id="193"/>
      <w:r w:rsidRPr="00347F62">
        <w:t>Eligibility</w:t>
      </w:r>
      <w:bookmarkEnd w:id="194"/>
    </w:p>
    <w:p w14:paraId="65FCE37E" w14:textId="77777777" w:rsidR="007D0C06" w:rsidRDefault="007D0C06" w:rsidP="007D0C06">
      <w:pPr>
        <w:tabs>
          <w:tab w:val="left" w:pos="3320"/>
          <w:tab w:val="left" w:pos="9900"/>
        </w:tabs>
        <w:contextualSpacing/>
        <w:jc w:val="both"/>
      </w:pPr>
      <w:r w:rsidRPr="00734153">
        <w:t>Patients are eligible for the study</w:t>
      </w:r>
      <w:r>
        <w:t xml:space="preserve"> if all of the following are true:</w:t>
      </w:r>
      <w:r w:rsidRPr="00734153">
        <w:t xml:space="preserve"> </w:t>
      </w:r>
    </w:p>
    <w:p w14:paraId="31B040DA" w14:textId="77777777" w:rsidR="007D0C06" w:rsidRPr="00734153" w:rsidRDefault="007D0C06" w:rsidP="007D0C06">
      <w:pPr>
        <w:tabs>
          <w:tab w:val="left" w:pos="3320"/>
          <w:tab w:val="left" w:pos="9900"/>
        </w:tabs>
        <w:contextualSpacing/>
        <w:jc w:val="both"/>
      </w:pPr>
    </w:p>
    <w:p w14:paraId="51B4AA22" w14:textId="77777777" w:rsidR="007D0C06" w:rsidRPr="00734153" w:rsidRDefault="007D0C06" w:rsidP="0083077B">
      <w:pPr>
        <w:numPr>
          <w:ilvl w:val="0"/>
          <w:numId w:val="4"/>
        </w:numPr>
        <w:tabs>
          <w:tab w:val="clear" w:pos="757"/>
          <w:tab w:val="num" w:pos="993"/>
        </w:tabs>
        <w:ind w:left="993" w:hanging="633"/>
        <w:contextualSpacing/>
        <w:jc w:val="both"/>
      </w:pPr>
      <w:r>
        <w:t>Aged at least 18 years</w:t>
      </w:r>
    </w:p>
    <w:p w14:paraId="1AEFCA5F" w14:textId="77777777" w:rsidR="007D0C06" w:rsidRPr="00734153" w:rsidRDefault="007D0C06" w:rsidP="0083077B">
      <w:pPr>
        <w:numPr>
          <w:ilvl w:val="0"/>
          <w:numId w:val="4"/>
        </w:numPr>
        <w:tabs>
          <w:tab w:val="clear" w:pos="757"/>
          <w:tab w:val="num" w:pos="993"/>
        </w:tabs>
        <w:ind w:left="993" w:hanging="633"/>
        <w:contextualSpacing/>
        <w:jc w:val="both"/>
      </w:pPr>
      <w:r>
        <w:t>Hospitalised</w:t>
      </w:r>
    </w:p>
    <w:p w14:paraId="7C336730" w14:textId="46DE2C74" w:rsidR="007D0C06" w:rsidRPr="00734153" w:rsidRDefault="007D0C06" w:rsidP="0083077B">
      <w:pPr>
        <w:numPr>
          <w:ilvl w:val="0"/>
          <w:numId w:val="4"/>
        </w:numPr>
        <w:tabs>
          <w:tab w:val="clear" w:pos="757"/>
          <w:tab w:val="num" w:pos="993"/>
        </w:tabs>
        <w:ind w:left="993" w:hanging="633"/>
        <w:contextualSpacing/>
        <w:jc w:val="both"/>
      </w:pPr>
      <w:del w:id="195" w:author="Martin Landray" w:date="2020-03-20T18:04:00Z">
        <w:r w:rsidDel="00AD611C">
          <w:delText xml:space="preserve">Confirmation of </w:delText>
        </w:r>
      </w:del>
      <w:r w:rsidR="000F5D4C">
        <w:t>SARS-CoV-2</w:t>
      </w:r>
      <w:r>
        <w:t xml:space="preserve"> infection</w:t>
      </w:r>
      <w:del w:id="196" w:author="Martin Landray" w:date="2020-03-20T18:04:00Z">
        <w:r w:rsidDel="00AD611C">
          <w:delText xml:space="preserve"> by PCR</w:delText>
        </w:r>
      </w:del>
    </w:p>
    <w:p w14:paraId="5B0AA3FB" w14:textId="77777777" w:rsidR="007D0C06" w:rsidRDefault="007D0C06" w:rsidP="0083077B">
      <w:pPr>
        <w:numPr>
          <w:ilvl w:val="0"/>
          <w:numId w:val="4"/>
        </w:numPr>
        <w:tabs>
          <w:tab w:val="clear" w:pos="757"/>
          <w:tab w:val="num" w:pos="993"/>
          <w:tab w:val="left" w:pos="3320"/>
          <w:tab w:val="left" w:pos="9900"/>
        </w:tabs>
        <w:ind w:left="993" w:hanging="633"/>
        <w:contextualSpacing/>
        <w:jc w:val="both"/>
      </w:pPr>
      <w:r>
        <w:t>No medical</w:t>
      </w:r>
      <w:r w:rsidRPr="00734153">
        <w:t xml:space="preserve"> history that might</w:t>
      </w:r>
      <w:r>
        <w:t>, in the opinion of the attending clinician,</w:t>
      </w:r>
      <w:r w:rsidRPr="00734153">
        <w:t xml:space="preserve"> </w:t>
      </w:r>
      <w:r w:rsidRPr="00FB0FDF">
        <w:t>put</w:t>
      </w:r>
      <w:r>
        <w:t xml:space="preserve"> the patient </w:t>
      </w:r>
      <w:r w:rsidRPr="00FB0FDF">
        <w:t>at significant risk</w:t>
      </w:r>
      <w:r>
        <w:t xml:space="preserve"> </w:t>
      </w:r>
      <w:r w:rsidRPr="00FB0FDF">
        <w:t xml:space="preserve">if he/she </w:t>
      </w:r>
      <w:r>
        <w:t xml:space="preserve">were to participate </w:t>
      </w:r>
      <w:r w:rsidRPr="00FB0FDF">
        <w:t xml:space="preserve">in the </w:t>
      </w:r>
      <w:r>
        <w:t>trial</w:t>
      </w:r>
    </w:p>
    <w:p w14:paraId="6D9EA7A0" w14:textId="77777777" w:rsidR="002A490E" w:rsidRDefault="002A490E" w:rsidP="005C4764">
      <w:pPr>
        <w:tabs>
          <w:tab w:val="left" w:pos="3320"/>
          <w:tab w:val="left" w:pos="9900"/>
        </w:tabs>
        <w:contextualSpacing/>
        <w:jc w:val="both"/>
      </w:pPr>
    </w:p>
    <w:p w14:paraId="646B8890" w14:textId="424575D3" w:rsidR="007D0C06" w:rsidRDefault="005C4764" w:rsidP="005C4764">
      <w:pPr>
        <w:tabs>
          <w:tab w:val="left" w:pos="3320"/>
          <w:tab w:val="left" w:pos="9900"/>
        </w:tabs>
        <w:contextualSpacing/>
        <w:jc w:val="both"/>
      </w:pPr>
      <w:r>
        <w:t xml:space="preserve">In addition, if the attending clinician believes that there is a specific contra-indication (see Appendix 2; section </w:t>
      </w:r>
      <w:r>
        <w:fldChar w:fldCharType="begin"/>
      </w:r>
      <w:r>
        <w:instrText xml:space="preserve"> REF _Ref34817979 \r \h </w:instrText>
      </w:r>
      <w:r>
        <w:fldChar w:fldCharType="separate"/>
      </w:r>
      <w:r w:rsidR="00A73E0A">
        <w:t>8.2</w:t>
      </w:r>
      <w:r>
        <w:fldChar w:fldCharType="end"/>
      </w:r>
      <w:r>
        <w:t>) to one of the active drug treatment arms, then the patient will be excluded from randomisation to that arm.</w:t>
      </w:r>
    </w:p>
    <w:p w14:paraId="4A78BCE7" w14:textId="77777777" w:rsidR="00347F62" w:rsidRDefault="00347F62" w:rsidP="00347F62">
      <w:pPr>
        <w:rPr>
          <w:lang w:val="en-US"/>
        </w:rPr>
      </w:pPr>
    </w:p>
    <w:p w14:paraId="43A30614" w14:textId="4A8AB3DD" w:rsidR="00FF2DE0" w:rsidRPr="00734153" w:rsidRDefault="00FF2DE0" w:rsidP="00295817">
      <w:pPr>
        <w:pStyle w:val="Heading2"/>
      </w:pPr>
      <w:bookmarkStart w:id="197" w:name="_Toc35700862"/>
      <w:r>
        <w:t>Consent</w:t>
      </w:r>
      <w:bookmarkEnd w:id="197"/>
    </w:p>
    <w:p w14:paraId="232D51A7" w14:textId="77777777" w:rsidR="000543BB" w:rsidRDefault="000543BB" w:rsidP="000543BB">
      <w:pPr>
        <w:jc w:val="both"/>
      </w:pPr>
      <w:r>
        <w:t xml:space="preserve">Informed consent should be obtained from each patient before enrolment into the study. However, if the patient lacks capacity to give consent due to the severity of their medical condition (e.g. acute respiratory failure or need for immediate ventilation), then consent may be obtained from a relative acting as the patient’s legally designated representative. Further consent will then be sought with the patient if they recover sufficiently. </w:t>
      </w:r>
    </w:p>
    <w:p w14:paraId="1CA22F8A" w14:textId="77777777" w:rsidR="000543BB" w:rsidRDefault="000543BB" w:rsidP="000543BB">
      <w:pPr>
        <w:jc w:val="both"/>
      </w:pPr>
    </w:p>
    <w:p w14:paraId="150679A2" w14:textId="0906FE00" w:rsidR="000543BB" w:rsidRDefault="000543BB" w:rsidP="000543BB">
      <w:pPr>
        <w:jc w:val="both"/>
      </w:pPr>
      <w:r>
        <w:t>Due to the poor outcomes in COVID-19 patients who require ventilation (&gt;90% mortality in one cohort</w:t>
      </w:r>
      <w:hyperlink w:anchor="_ENREF_2_5" w:tooltip="Fei, 2020 #60" w:history="1">
        <w:r w:rsidR="008B2E54">
          <w:fldChar w:fldCharType="begin"/>
        </w:r>
        <w:r w:rsidR="008B2E54">
          <w:instrText xml:space="preserve"> ADDIN EN.CITE &lt;EndNote&gt;&lt;Cite&gt;&lt;Author&gt;Fei&lt;/Author&gt;&lt;Year&gt;2020&lt;/Year&gt;&lt;RecNum&gt;60&lt;/RecNum&gt;&lt;DisplayText&gt;&lt;style face="superscript"&gt;5&lt;/style&gt;&lt;/DisplayText&gt;&lt;record&gt;&lt;rec-number&gt;60&lt;/rec-number&gt;&lt;foreign-keys&gt;&lt;key app="EN" db-id="2w9d5f9xq055xxedxp9pfvw85zr599rxzvvw" timestamp="1583914435"&gt;60&lt;/key&gt;&lt;/foreign-keys&gt;&lt;ref-type name="Journal Article"&gt;17&lt;/ref-type&gt;&lt;contributors&gt;&lt;authors&gt;&lt;author&gt;Fei, Z. &lt;/author&gt;&lt;author&gt;Ting, Y. &lt;/author&gt;&lt;author&gt;Ronghui, D. &lt;/author&gt;&lt;author&gt;Guohui, F. &lt;/author&gt;&lt;author&gt;Ying, L,&lt;/author&gt;&lt;author&gt;Zhibo, L. &lt;/author&gt;&lt;author&gt;Jie, X. &lt;/author&gt;&lt;author&gt;Yeming, W. &lt;/author&gt;&lt;author&gt;Bin, S. &lt;/author&gt;&lt;author&gt;Xiaoying, G. &lt;/author&gt;&lt;author&gt;Lulu, G. &lt;/author&gt;&lt;author&gt;Yuan, W.&lt;/author&gt;&lt;author&gt;Hui, L. &lt;/author&gt;&lt;author&gt;Xudong, W. &lt;/author&gt;&lt;author&gt;Jiuyang, X. &lt;/author&gt;&lt;author&gt;Shengjin, T. &lt;/author&gt;&lt;author&gt;Yi, Z. &lt;/author&gt;&lt;author&gt;Hua, C. &lt;/author&gt;&lt;author&gt;Bin, C.&lt;/author&gt;&lt;/authors&gt;&lt;/contributors&gt;&lt;titles&gt;&lt;title&gt;Clinical course and risk factors for mortality of adult inpatients with COVID-19 in Wuhan, China: a retrospective cohort study&lt;/title&gt;&lt;secondary-title&gt;Lancet&lt;/secondary-title&gt;&lt;/titles&gt;&lt;periodical&gt;&lt;full-title&gt;Lancet&lt;/full-title&gt;&lt;/periodical&gt;&lt;edition&gt;09 March 2020&lt;/edition&gt;&lt;dates&gt;&lt;year&gt;2020&lt;/year&gt;&lt;pub-dates&gt;&lt;date&gt;09 March 2020&lt;/date&gt;&lt;/pub-dates&gt;&lt;/dates&gt;&lt;urls&gt;&lt;/urls&gt;&lt;/record&gt;&lt;/Cite&gt;&lt;/EndNote&gt;</w:instrText>
        </w:r>
        <w:r w:rsidR="008B2E54">
          <w:fldChar w:fldCharType="separate"/>
        </w:r>
        <w:r w:rsidR="008B2E54" w:rsidRPr="00E5671F">
          <w:rPr>
            <w:noProof/>
            <w:vertAlign w:val="superscript"/>
          </w:rPr>
          <w:t>5</w:t>
        </w:r>
        <w:r w:rsidR="008B2E54">
          <w:fldChar w:fldCharType="end"/>
        </w:r>
      </w:hyperlink>
      <w:r>
        <w:t xml:space="preserve">), patients who lack capacity to consent due to severe disease (e.g. needs ventilation), and for whom a relative to act as the legally designated representative is not immediately available, </w:t>
      </w:r>
      <w:r w:rsidR="00B92F95">
        <w:t xml:space="preserve">randomisation </w:t>
      </w:r>
      <w:r>
        <w:t>and consequent treatment will proceed with consent provided by a treating clinician (independent of the clinician seeking to enrol the patient) who will act as the legally designated representative. Consent will then be obtained from the patient’s personal legally designated representative (or directly from the patient if they recover promptly) at the earliest opportunity.</w:t>
      </w:r>
    </w:p>
    <w:p w14:paraId="4E589909" w14:textId="77777777" w:rsidR="004F244C" w:rsidRDefault="004F244C" w:rsidP="00FF2DE0">
      <w:pPr>
        <w:jc w:val="both"/>
      </w:pPr>
    </w:p>
    <w:p w14:paraId="5673AFFC" w14:textId="0A7F1231" w:rsidR="000F5D4C" w:rsidRPr="00734153" w:rsidRDefault="00F75723" w:rsidP="00295817">
      <w:pPr>
        <w:pStyle w:val="Heading2"/>
      </w:pPr>
      <w:bookmarkStart w:id="198" w:name="_Toc34778072"/>
      <w:bookmarkStart w:id="199" w:name="_Toc34778127"/>
      <w:bookmarkStart w:id="200" w:name="_Toc34778276"/>
      <w:bookmarkStart w:id="201" w:name="_Toc34778330"/>
      <w:bookmarkStart w:id="202" w:name="_Toc34778383"/>
      <w:bookmarkStart w:id="203" w:name="_Toc34778463"/>
      <w:bookmarkStart w:id="204" w:name="_Toc34778518"/>
      <w:bookmarkStart w:id="205" w:name="_Toc34778574"/>
      <w:bookmarkStart w:id="206" w:name="_Toc34780052"/>
      <w:bookmarkStart w:id="207" w:name="_Toc34780316"/>
      <w:bookmarkStart w:id="208" w:name="_Toc34780446"/>
      <w:bookmarkStart w:id="209" w:name="_Toc35700863"/>
      <w:bookmarkEnd w:id="198"/>
      <w:bookmarkEnd w:id="199"/>
      <w:bookmarkEnd w:id="200"/>
      <w:bookmarkEnd w:id="201"/>
      <w:bookmarkEnd w:id="202"/>
      <w:bookmarkEnd w:id="203"/>
      <w:bookmarkEnd w:id="204"/>
      <w:bookmarkEnd w:id="205"/>
      <w:bookmarkEnd w:id="206"/>
      <w:bookmarkEnd w:id="207"/>
      <w:bookmarkEnd w:id="208"/>
      <w:r>
        <w:t>B</w:t>
      </w:r>
      <w:r w:rsidR="00EB3117">
        <w:t>aseline information</w:t>
      </w:r>
      <w:bookmarkEnd w:id="209"/>
    </w:p>
    <w:p w14:paraId="070928DA" w14:textId="2E716EEA" w:rsidR="000F5D4C" w:rsidRDefault="00EB3117" w:rsidP="00FF2DE0">
      <w:pPr>
        <w:jc w:val="both"/>
      </w:pPr>
      <w:r>
        <w:t xml:space="preserve">The following information will be recorded on the web-based </w:t>
      </w:r>
      <w:r w:rsidR="00503DC1">
        <w:t>form</w:t>
      </w:r>
      <w:r>
        <w:t xml:space="preserve"> by the attending clinician </w:t>
      </w:r>
      <w:r w:rsidR="005C4764">
        <w:t>or delegate</w:t>
      </w:r>
      <w:r>
        <w:t>:</w:t>
      </w:r>
    </w:p>
    <w:p w14:paraId="3DB5C7F5" w14:textId="3168A620" w:rsidR="00EB3117" w:rsidRPr="001B0EEE" w:rsidRDefault="00EB3117" w:rsidP="0083077B">
      <w:pPr>
        <w:pStyle w:val="ListParagraph"/>
        <w:numPr>
          <w:ilvl w:val="0"/>
          <w:numId w:val="16"/>
        </w:numPr>
        <w:jc w:val="both"/>
        <w:rPr>
          <w:color w:val="000000" w:themeColor="text1"/>
        </w:rPr>
      </w:pPr>
      <w:r>
        <w:t xml:space="preserve">Patient </w:t>
      </w:r>
      <w:r w:rsidRPr="001B0EEE">
        <w:rPr>
          <w:color w:val="000000" w:themeColor="text1"/>
        </w:rPr>
        <w:t>details (e.g. name, NHS number, date of birth, sex)</w:t>
      </w:r>
    </w:p>
    <w:p w14:paraId="32F0E22D" w14:textId="5BE7E0EC" w:rsidR="00EB3117" w:rsidRPr="001B0EEE" w:rsidRDefault="00EB3117" w:rsidP="0083077B">
      <w:pPr>
        <w:pStyle w:val="ListParagraph"/>
        <w:numPr>
          <w:ilvl w:val="0"/>
          <w:numId w:val="16"/>
        </w:numPr>
        <w:jc w:val="both"/>
        <w:rPr>
          <w:color w:val="000000" w:themeColor="text1"/>
        </w:rPr>
      </w:pPr>
      <w:r w:rsidRPr="001B0EEE">
        <w:rPr>
          <w:color w:val="000000" w:themeColor="text1"/>
        </w:rPr>
        <w:t>Clinician details (e.g. name)</w:t>
      </w:r>
    </w:p>
    <w:p w14:paraId="6DE86403" w14:textId="02C4D6A2" w:rsidR="003A76BF" w:rsidRPr="001B0EEE" w:rsidRDefault="003A76BF" w:rsidP="003A76BF">
      <w:pPr>
        <w:numPr>
          <w:ilvl w:val="0"/>
          <w:numId w:val="19"/>
        </w:numPr>
        <w:shd w:val="clear" w:color="auto" w:fill="FFFFFF"/>
        <w:rPr>
          <w:rFonts w:eastAsia="Times New Roman"/>
          <w:color w:val="000000" w:themeColor="text1"/>
        </w:rPr>
      </w:pPr>
      <w:r w:rsidRPr="001B0EEE">
        <w:rPr>
          <w:rFonts w:eastAsia="Times New Roman"/>
          <w:color w:val="000000" w:themeColor="text1"/>
        </w:rPr>
        <w:t>COVID-19 symptom onset date</w:t>
      </w:r>
    </w:p>
    <w:p w14:paraId="181526DD" w14:textId="071BC097" w:rsidR="00EB3117" w:rsidRPr="00B21C29" w:rsidRDefault="00EB3117" w:rsidP="003A76BF">
      <w:pPr>
        <w:numPr>
          <w:ilvl w:val="0"/>
          <w:numId w:val="19"/>
        </w:numPr>
        <w:shd w:val="clear" w:color="auto" w:fill="FFFFFF"/>
        <w:rPr>
          <w:rFonts w:eastAsia="Times New Roman"/>
          <w:color w:val="000000" w:themeColor="text1"/>
        </w:rPr>
      </w:pPr>
      <w:r w:rsidRPr="001B0EEE">
        <w:rPr>
          <w:color w:val="000000" w:themeColor="text1"/>
        </w:rPr>
        <w:t xml:space="preserve">COVID-19 severity </w:t>
      </w:r>
      <w:r w:rsidR="009B2D72" w:rsidRPr="001B0EEE">
        <w:rPr>
          <w:color w:val="000000" w:themeColor="text1"/>
        </w:rPr>
        <w:t>as assessed by need for supplemental oxygen or</w:t>
      </w:r>
      <w:r w:rsidR="001B0EEE" w:rsidRPr="001B0EEE">
        <w:rPr>
          <w:color w:val="000000" w:themeColor="text1"/>
        </w:rPr>
        <w:t xml:space="preserve">  ventilation</w:t>
      </w:r>
      <w:r w:rsidR="00070D84">
        <w:rPr>
          <w:color w:val="000000" w:themeColor="text1"/>
        </w:rPr>
        <w:t>/extracorporeal membrane oxygenation</w:t>
      </w:r>
    </w:p>
    <w:p w14:paraId="1ACFFADE" w14:textId="580F75BB" w:rsidR="00B21C29" w:rsidRPr="001B0EEE" w:rsidRDefault="00B21C29" w:rsidP="003A76BF">
      <w:pPr>
        <w:numPr>
          <w:ilvl w:val="0"/>
          <w:numId w:val="19"/>
        </w:numPr>
        <w:shd w:val="clear" w:color="auto" w:fill="FFFFFF"/>
        <w:rPr>
          <w:rFonts w:eastAsia="Times New Roman"/>
          <w:color w:val="000000" w:themeColor="text1"/>
        </w:rPr>
      </w:pPr>
      <w:r>
        <w:rPr>
          <w:color w:val="000000" w:themeColor="text1"/>
        </w:rPr>
        <w:t>Major co</w:t>
      </w:r>
      <w:del w:id="210" w:author="Martin Landray" w:date="2020-03-20T18:04:00Z">
        <w:r w:rsidDel="00AD611C">
          <w:rPr>
            <w:color w:val="000000" w:themeColor="text1"/>
          </w:rPr>
          <w:delText>r</w:delText>
        </w:r>
      </w:del>
      <w:r>
        <w:rPr>
          <w:color w:val="000000" w:themeColor="text1"/>
        </w:rPr>
        <w:t>morbidity (e.g. heart disease, diabetes, chronic lung disease)</w:t>
      </w:r>
    </w:p>
    <w:p w14:paraId="754C007E" w14:textId="4F61BB72" w:rsidR="00EB3117" w:rsidRPr="003A76BF" w:rsidRDefault="00EB3117" w:rsidP="0083077B">
      <w:pPr>
        <w:pStyle w:val="ListParagraph"/>
        <w:numPr>
          <w:ilvl w:val="0"/>
          <w:numId w:val="16"/>
        </w:numPr>
        <w:jc w:val="both"/>
      </w:pPr>
      <w:r w:rsidRPr="001B0EEE">
        <w:rPr>
          <w:color w:val="000000" w:themeColor="text1"/>
        </w:rPr>
        <w:t>Date of hospitalisation</w:t>
      </w:r>
    </w:p>
    <w:p w14:paraId="6DF9819E" w14:textId="77777777" w:rsidR="003803A9" w:rsidRPr="003A76BF" w:rsidRDefault="00EB3117" w:rsidP="0083077B">
      <w:pPr>
        <w:pStyle w:val="ListParagraph"/>
        <w:numPr>
          <w:ilvl w:val="0"/>
          <w:numId w:val="16"/>
        </w:numPr>
        <w:jc w:val="both"/>
      </w:pPr>
      <w:r w:rsidRPr="003A76BF">
        <w:t>Contraindication to the study drug regimens (in the opinion of the attending clinician)</w:t>
      </w:r>
    </w:p>
    <w:p w14:paraId="4F770A5E" w14:textId="4EB81AC6" w:rsidR="003803A9" w:rsidRDefault="00EB3117" w:rsidP="0083077B">
      <w:pPr>
        <w:pStyle w:val="ListParagraph"/>
        <w:numPr>
          <w:ilvl w:val="0"/>
          <w:numId w:val="16"/>
        </w:numPr>
        <w:jc w:val="both"/>
      </w:pPr>
      <w:r w:rsidRPr="003A76BF">
        <w:t>Name of person completing the form</w:t>
      </w:r>
    </w:p>
    <w:p w14:paraId="33B84145" w14:textId="77777777" w:rsidR="003803A9" w:rsidRDefault="003803A9" w:rsidP="003803A9">
      <w:pPr>
        <w:tabs>
          <w:tab w:val="left" w:pos="3320"/>
          <w:tab w:val="left" w:pos="9900"/>
        </w:tabs>
        <w:contextualSpacing/>
        <w:jc w:val="both"/>
      </w:pPr>
    </w:p>
    <w:p w14:paraId="74A9E521" w14:textId="5BF374F9" w:rsidR="003803A9" w:rsidRDefault="003803A9" w:rsidP="003803A9">
      <w:pPr>
        <w:tabs>
          <w:tab w:val="left" w:pos="3320"/>
          <w:tab w:val="left" w:pos="9900"/>
        </w:tabs>
        <w:contextualSpacing/>
        <w:jc w:val="both"/>
      </w:pPr>
      <w:r>
        <w:t>The person completing the form will then be asked to confirm that they wish to randomi</w:t>
      </w:r>
      <w:r w:rsidR="00503DC1">
        <w:t>s</w:t>
      </w:r>
      <w:r>
        <w:t xml:space="preserve">e the patient and </w:t>
      </w:r>
      <w:r w:rsidR="009B2D72">
        <w:t xml:space="preserve">will then be </w:t>
      </w:r>
      <w:r>
        <w:t xml:space="preserve">required to enter their name </w:t>
      </w:r>
      <w:r w:rsidR="00DA4156">
        <w:t>and e-mail address</w:t>
      </w:r>
      <w:r>
        <w:t>.</w:t>
      </w:r>
    </w:p>
    <w:p w14:paraId="37F3BA3F" w14:textId="77777777" w:rsidR="004F244C" w:rsidRDefault="004F244C" w:rsidP="003803A9">
      <w:pPr>
        <w:tabs>
          <w:tab w:val="left" w:pos="3320"/>
          <w:tab w:val="left" w:pos="9900"/>
        </w:tabs>
        <w:contextualSpacing/>
        <w:jc w:val="both"/>
      </w:pPr>
    </w:p>
    <w:p w14:paraId="14F3D033" w14:textId="25DB6D65" w:rsidR="007341EA" w:rsidRDefault="007341EA" w:rsidP="00295817">
      <w:pPr>
        <w:pStyle w:val="Heading2"/>
      </w:pPr>
      <w:bookmarkStart w:id="211" w:name="_Toc34778074"/>
      <w:bookmarkStart w:id="212" w:name="_Toc34778129"/>
      <w:bookmarkStart w:id="213" w:name="_Toc34778278"/>
      <w:bookmarkStart w:id="214" w:name="_Toc34778332"/>
      <w:bookmarkStart w:id="215" w:name="_Toc34778385"/>
      <w:bookmarkStart w:id="216" w:name="_Toc34778465"/>
      <w:bookmarkStart w:id="217" w:name="_Toc34778520"/>
      <w:bookmarkStart w:id="218" w:name="_Toc34778576"/>
      <w:bookmarkStart w:id="219" w:name="_Toc34780054"/>
      <w:bookmarkStart w:id="220" w:name="_Toc34780318"/>
      <w:bookmarkStart w:id="221" w:name="_Toc34780448"/>
      <w:bookmarkStart w:id="222" w:name="_Toc34778076"/>
      <w:bookmarkStart w:id="223" w:name="_Toc34778131"/>
      <w:bookmarkStart w:id="224" w:name="_Toc34778280"/>
      <w:bookmarkStart w:id="225" w:name="_Toc34778334"/>
      <w:bookmarkStart w:id="226" w:name="_Toc34778387"/>
      <w:bookmarkStart w:id="227" w:name="_Toc34778467"/>
      <w:bookmarkStart w:id="228" w:name="_Toc34778522"/>
      <w:bookmarkStart w:id="229" w:name="_Toc34778578"/>
      <w:bookmarkStart w:id="230" w:name="_Toc34780056"/>
      <w:bookmarkStart w:id="231" w:name="_Toc34780320"/>
      <w:bookmarkStart w:id="232" w:name="_Toc34780450"/>
      <w:bookmarkStart w:id="233" w:name="_Toc35700864"/>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t>Randomi</w:t>
      </w:r>
      <w:r w:rsidR="00B92F95">
        <w:t>s</w:t>
      </w:r>
      <w:r>
        <w:t>ation</w:t>
      </w:r>
      <w:bookmarkEnd w:id="233"/>
    </w:p>
    <w:p w14:paraId="6886E5AE" w14:textId="633143B0" w:rsidR="00DA0B63" w:rsidRDefault="007D0C06" w:rsidP="002E2ABC">
      <w:pPr>
        <w:tabs>
          <w:tab w:val="left" w:pos="8080"/>
        </w:tabs>
        <w:contextualSpacing/>
        <w:jc w:val="both"/>
        <w:rPr>
          <w:lang w:val="en-US"/>
        </w:rPr>
      </w:pPr>
      <w:r>
        <w:rPr>
          <w:lang w:val="en-US"/>
        </w:rPr>
        <w:t xml:space="preserve">Eligible patients will be </w:t>
      </w:r>
      <w:del w:id="234" w:author="Martin Landray" w:date="2020-03-20T18:17:00Z">
        <w:r w:rsidR="00503DC1" w:rsidDel="00984697">
          <w:rPr>
            <w:lang w:val="en-US"/>
          </w:rPr>
          <w:delText xml:space="preserve">randomised </w:delText>
        </w:r>
      </w:del>
      <w:ins w:id="235" w:author="Martin Landray" w:date="2020-03-20T18:17:00Z">
        <w:r w:rsidR="00984697">
          <w:rPr>
            <w:lang w:val="en-US"/>
          </w:rPr>
          <w:t xml:space="preserve">allocated </w:t>
        </w:r>
      </w:ins>
      <w:r>
        <w:rPr>
          <w:lang w:val="en-US"/>
        </w:rPr>
        <w:t>using a central web-based randomi</w:t>
      </w:r>
      <w:r w:rsidR="00503DC1">
        <w:rPr>
          <w:lang w:val="en-US"/>
        </w:rPr>
        <w:t>s</w:t>
      </w:r>
      <w:r>
        <w:rPr>
          <w:lang w:val="en-US"/>
        </w:rPr>
        <w:t xml:space="preserve">ation service (without stratification or minimization) in </w:t>
      </w:r>
      <w:del w:id="236" w:author="Martin Landray" w:date="2020-03-20T18:17:00Z">
        <w:r w:rsidDel="00984697">
          <w:rPr>
            <w:lang w:val="en-US"/>
          </w:rPr>
          <w:delText xml:space="preserve">a 2:1:1:1 ratio </w:delText>
        </w:r>
      </w:del>
      <w:r>
        <w:rPr>
          <w:lang w:val="en-US"/>
        </w:rPr>
        <w:t>to one of the following treatment arms (in addition to usual care):</w:t>
      </w:r>
    </w:p>
    <w:p w14:paraId="1A26240C" w14:textId="77777777" w:rsidR="007D0C06" w:rsidRDefault="007D0C06" w:rsidP="002E2ABC">
      <w:pPr>
        <w:tabs>
          <w:tab w:val="left" w:pos="8080"/>
        </w:tabs>
        <w:contextualSpacing/>
        <w:jc w:val="both"/>
        <w:rPr>
          <w:lang w:val="en-US"/>
        </w:rPr>
      </w:pPr>
    </w:p>
    <w:p w14:paraId="4441A00C" w14:textId="77777777" w:rsidR="007D0C06" w:rsidRPr="003801D9" w:rsidRDefault="003801D9" w:rsidP="002E2ABC">
      <w:pPr>
        <w:tabs>
          <w:tab w:val="left" w:pos="8080"/>
        </w:tabs>
        <w:contextualSpacing/>
        <w:jc w:val="both"/>
        <w:rPr>
          <w:b/>
          <w:lang w:val="en-US"/>
        </w:rPr>
      </w:pPr>
      <w:r>
        <w:rPr>
          <w:b/>
          <w:lang w:val="en-US"/>
        </w:rPr>
        <w:t xml:space="preserve">Arm 1: </w:t>
      </w:r>
      <w:r w:rsidR="007D0C06" w:rsidRPr="003801D9">
        <w:rPr>
          <w:b/>
          <w:lang w:val="en-US"/>
        </w:rPr>
        <w:t>No additional treatment</w:t>
      </w:r>
    </w:p>
    <w:p w14:paraId="24A5D556" w14:textId="77777777" w:rsidR="007D0C06" w:rsidRPr="003801D9" w:rsidRDefault="007D0C06" w:rsidP="002E2ABC">
      <w:pPr>
        <w:tabs>
          <w:tab w:val="left" w:pos="8080"/>
        </w:tabs>
        <w:contextualSpacing/>
        <w:jc w:val="both"/>
        <w:rPr>
          <w:color w:val="000000" w:themeColor="text1"/>
          <w:lang w:val="en-US"/>
        </w:rPr>
      </w:pPr>
    </w:p>
    <w:p w14:paraId="6A823B8E" w14:textId="6E9BA49F" w:rsidR="007D0C06" w:rsidRPr="003A76BF" w:rsidRDefault="003801D9" w:rsidP="002E2ABC">
      <w:pPr>
        <w:tabs>
          <w:tab w:val="left" w:pos="8080"/>
        </w:tabs>
        <w:contextualSpacing/>
        <w:jc w:val="both"/>
        <w:rPr>
          <w:color w:val="000000" w:themeColor="text1"/>
          <w:lang w:val="en-US"/>
        </w:rPr>
      </w:pPr>
      <w:r w:rsidRPr="003A76BF">
        <w:rPr>
          <w:b/>
          <w:color w:val="000000" w:themeColor="text1"/>
        </w:rPr>
        <w:t xml:space="preserve">Arm </w:t>
      </w:r>
      <w:r w:rsidR="00FF2DE0" w:rsidRPr="003A76BF">
        <w:rPr>
          <w:b/>
          <w:color w:val="000000" w:themeColor="text1"/>
        </w:rPr>
        <w:t>2</w:t>
      </w:r>
      <w:r w:rsidRPr="003A76BF">
        <w:rPr>
          <w:b/>
          <w:color w:val="000000" w:themeColor="text1"/>
        </w:rPr>
        <w:t xml:space="preserve">: </w:t>
      </w:r>
      <w:r w:rsidR="007D0C06" w:rsidRPr="003A76BF">
        <w:rPr>
          <w:b/>
          <w:color w:val="000000" w:themeColor="text1"/>
        </w:rPr>
        <w:t>Lopinavir</w:t>
      </w:r>
      <w:r w:rsidR="00EC690F" w:rsidRPr="003A76BF">
        <w:rPr>
          <w:b/>
          <w:color w:val="000000" w:themeColor="text1"/>
        </w:rPr>
        <w:t xml:space="preserve"> 400mg</w:t>
      </w:r>
      <w:r w:rsidR="007D0C06" w:rsidRPr="003A76BF">
        <w:rPr>
          <w:b/>
          <w:color w:val="000000" w:themeColor="text1"/>
        </w:rPr>
        <w:t>-Ritonavir</w:t>
      </w:r>
      <w:r w:rsidR="00EC690F" w:rsidRPr="003A76BF">
        <w:rPr>
          <w:b/>
          <w:color w:val="000000" w:themeColor="text1"/>
        </w:rPr>
        <w:t xml:space="preserve"> 100mg</w:t>
      </w:r>
      <w:r w:rsidR="004700B2" w:rsidRPr="003A76BF">
        <w:t xml:space="preserve"> </w:t>
      </w:r>
      <w:r w:rsidR="00FF2DE0" w:rsidRPr="003A76BF">
        <w:t xml:space="preserve">by mouth </w:t>
      </w:r>
      <w:r w:rsidR="0066372D">
        <w:t xml:space="preserve">(or nasogastric tube) </w:t>
      </w:r>
      <w:r w:rsidR="004700B2" w:rsidRPr="003A76BF">
        <w:t>every 12 hours for 10 days</w:t>
      </w:r>
      <w:r w:rsidR="003A76BF" w:rsidRPr="003A76BF">
        <w:t xml:space="preserve"> or until discharge</w:t>
      </w:r>
      <w:r w:rsidR="004700B2" w:rsidRPr="003A76BF">
        <w:t>.</w:t>
      </w:r>
    </w:p>
    <w:p w14:paraId="211FFDF5" w14:textId="65652955" w:rsidR="004700B2" w:rsidRPr="003A76BF" w:rsidRDefault="003801D9" w:rsidP="003A76BF">
      <w:pPr>
        <w:pStyle w:val="NormalWeb"/>
        <w:shd w:val="clear" w:color="auto" w:fill="FFFFFF"/>
        <w:rPr>
          <w:rFonts w:ascii="Arial" w:eastAsia="Times New Roman" w:hAnsi="Arial" w:cs="Arial"/>
        </w:rPr>
      </w:pPr>
      <w:r w:rsidRPr="009B2D72">
        <w:rPr>
          <w:rFonts w:ascii="Arial" w:hAnsi="Arial" w:cs="Arial"/>
          <w:b/>
          <w:color w:val="000000" w:themeColor="text1"/>
        </w:rPr>
        <w:t xml:space="preserve">Arm </w:t>
      </w:r>
      <w:r w:rsidR="00FF2DE0" w:rsidRPr="009B2D72">
        <w:rPr>
          <w:rFonts w:ascii="Arial" w:hAnsi="Arial" w:cs="Arial"/>
          <w:b/>
          <w:color w:val="000000" w:themeColor="text1"/>
        </w:rPr>
        <w:t>3</w:t>
      </w:r>
      <w:r w:rsidRPr="009B2D72">
        <w:rPr>
          <w:rFonts w:ascii="Arial" w:hAnsi="Arial" w:cs="Arial"/>
          <w:b/>
          <w:color w:val="000000" w:themeColor="text1"/>
        </w:rPr>
        <w:t xml:space="preserve">: </w:t>
      </w:r>
      <w:r w:rsidR="007D0C06" w:rsidRPr="009B2D72">
        <w:rPr>
          <w:rFonts w:ascii="Arial" w:hAnsi="Arial" w:cs="Arial"/>
          <w:b/>
          <w:color w:val="000000" w:themeColor="text1"/>
        </w:rPr>
        <w:t>Interferon</w:t>
      </w:r>
      <w:r w:rsidR="00A91711" w:rsidRPr="009B2D72">
        <w:rPr>
          <w:rFonts w:ascii="Arial" w:hAnsi="Arial" w:cs="Arial"/>
          <w:b/>
          <w:color w:val="000000" w:themeColor="text1"/>
        </w:rPr>
        <w:t>-</w:t>
      </w:r>
      <w:r w:rsidR="00A91711" w:rsidRPr="009B2D72">
        <w:rPr>
          <w:rFonts w:ascii="Symbol" w:hAnsi="Symbol"/>
          <w:b/>
          <w:bCs/>
        </w:rPr>
        <w:t></w:t>
      </w:r>
      <w:r w:rsidR="00A91711" w:rsidRPr="009B2D72">
        <w:rPr>
          <w:rFonts w:ascii="Arial" w:hAnsi="Arial" w:cs="Arial"/>
          <w:b/>
          <w:color w:val="000000" w:themeColor="text1"/>
        </w:rPr>
        <w:t>-</w:t>
      </w:r>
      <w:r w:rsidR="007D0C06" w:rsidRPr="009B2D72">
        <w:rPr>
          <w:rFonts w:ascii="Arial" w:hAnsi="Arial" w:cs="Arial"/>
          <w:b/>
          <w:color w:val="000000" w:themeColor="text1"/>
        </w:rPr>
        <w:t>1</w:t>
      </w:r>
      <w:r w:rsidR="003A76BF" w:rsidRPr="009B2D72">
        <w:rPr>
          <w:rFonts w:ascii="Arial" w:hAnsi="Arial" w:cs="Arial"/>
          <w:b/>
          <w:color w:val="000000" w:themeColor="text1"/>
        </w:rPr>
        <w:t>a</w:t>
      </w:r>
      <w:del w:id="237" w:author="Martin Landray" w:date="2020-03-20T18:05:00Z">
        <w:r w:rsidR="003A76BF" w:rsidRPr="009B2D72" w:rsidDel="00AD611C">
          <w:rPr>
            <w:rFonts w:ascii="Arial" w:hAnsi="Arial" w:cs="Arial"/>
            <w:b/>
            <w:color w:val="000000" w:themeColor="text1"/>
          </w:rPr>
          <w:delText xml:space="preserve"> </w:delText>
        </w:r>
      </w:del>
      <w:r w:rsidR="004700B2" w:rsidRPr="009B2D72">
        <w:rPr>
          <w:rFonts w:ascii="Arial" w:eastAsia="Times New Roman" w:hAnsi="Arial" w:cs="Arial"/>
        </w:rPr>
        <w:t>.</w:t>
      </w:r>
      <w:r w:rsidR="003A76BF" w:rsidRPr="009B2D72">
        <w:rPr>
          <w:rFonts w:ascii="Arial" w:hAnsi="Arial" w:cs="Arial"/>
        </w:rPr>
        <w:t xml:space="preserve"> </w:t>
      </w:r>
      <w:r w:rsidR="003A76BF" w:rsidRPr="009B2D72">
        <w:rPr>
          <w:rFonts w:ascii="Arial" w:eastAsia="Times New Roman" w:hAnsi="Arial" w:cs="Arial"/>
        </w:rPr>
        <w:t xml:space="preserve">Nebulized solution of IFN-β1a 6MIU (0.5ml of a solution containing 12MIU/ml) once-daily </w:t>
      </w:r>
      <w:r w:rsidR="003A76BF" w:rsidRPr="009B2D72">
        <w:rPr>
          <w:rFonts w:ascii="Arial" w:hAnsi="Arial" w:cs="Arial"/>
        </w:rPr>
        <w:t>for 10 days or until discharge.</w:t>
      </w:r>
    </w:p>
    <w:p w14:paraId="0A587FB6" w14:textId="130190D4" w:rsidR="00FF2DE0" w:rsidRDefault="00FF2DE0" w:rsidP="004700B2">
      <w:pPr>
        <w:pStyle w:val="NormalWeb"/>
        <w:rPr>
          <w:ins w:id="238" w:author="Martin Landray" w:date="2020-03-20T18:05:00Z"/>
          <w:rFonts w:ascii="Arial" w:eastAsia="Times New Roman" w:hAnsi="Arial" w:cs="Arial"/>
        </w:rPr>
      </w:pPr>
      <w:bookmarkStart w:id="239" w:name="_GoBack"/>
      <w:r w:rsidRPr="003A76BF">
        <w:rPr>
          <w:rFonts w:ascii="Arial" w:hAnsi="Arial" w:cs="Arial"/>
          <w:b/>
          <w:color w:val="000000" w:themeColor="text1"/>
        </w:rPr>
        <w:t xml:space="preserve">Arm 4: Corticosteroid </w:t>
      </w:r>
      <w:r w:rsidRPr="00491C08">
        <w:rPr>
          <w:rFonts w:ascii="Arial" w:hAnsi="Arial" w:cs="Arial"/>
          <w:b/>
          <w:color w:val="000000" w:themeColor="text1"/>
        </w:rPr>
        <w:t xml:space="preserve">in the form of </w:t>
      </w:r>
      <w:r w:rsidR="003A76BF" w:rsidRPr="00491C08">
        <w:rPr>
          <w:rFonts w:ascii="Arial" w:eastAsia="Times New Roman" w:hAnsi="Arial" w:cs="Arial"/>
          <w:b/>
        </w:rPr>
        <w:t>dexamethasone</w:t>
      </w:r>
      <w:r w:rsidR="003A76BF" w:rsidRPr="003A76BF">
        <w:rPr>
          <w:rFonts w:ascii="Arial" w:eastAsia="Times New Roman" w:hAnsi="Arial" w:cs="Arial"/>
        </w:rPr>
        <w:t xml:space="preserve"> administered as an oral </w:t>
      </w:r>
      <w:ins w:id="240" w:author="Richard Haynes" w:date="2020-03-23T16:23:00Z">
        <w:r w:rsidR="00841CF9">
          <w:rPr>
            <w:rFonts w:ascii="Arial" w:eastAsia="Times New Roman" w:hAnsi="Arial" w:cs="Arial"/>
          </w:rPr>
          <w:t>(</w:t>
        </w:r>
      </w:ins>
      <w:r w:rsidR="003A76BF" w:rsidRPr="003A76BF">
        <w:rPr>
          <w:rFonts w:ascii="Arial" w:eastAsia="Times New Roman" w:hAnsi="Arial" w:cs="Arial"/>
        </w:rPr>
        <w:t xml:space="preserve">liquid </w:t>
      </w:r>
      <w:ins w:id="241" w:author="Richard Haynes" w:date="2020-03-23T16:23:00Z">
        <w:r w:rsidR="00841CF9">
          <w:rPr>
            <w:rFonts w:ascii="Arial" w:eastAsia="Times New Roman" w:hAnsi="Arial" w:cs="Arial"/>
          </w:rPr>
          <w:t xml:space="preserve">or tablets) </w:t>
        </w:r>
      </w:ins>
      <w:r w:rsidR="00DA4B74">
        <w:rPr>
          <w:rFonts w:ascii="Arial" w:eastAsia="Times New Roman" w:hAnsi="Arial" w:cs="Arial"/>
        </w:rPr>
        <w:t xml:space="preserve">or intravenous </w:t>
      </w:r>
      <w:r w:rsidR="003A76BF" w:rsidRPr="003A76BF">
        <w:rPr>
          <w:rFonts w:ascii="Arial" w:eastAsia="Times New Roman" w:hAnsi="Arial" w:cs="Arial"/>
        </w:rPr>
        <w:t xml:space="preserve">preparation </w:t>
      </w:r>
      <w:r w:rsidR="002073A3">
        <w:rPr>
          <w:rFonts w:ascii="Arial" w:eastAsia="Times New Roman" w:hAnsi="Arial" w:cs="Arial"/>
        </w:rPr>
        <w:t>6</w:t>
      </w:r>
      <w:r w:rsidR="003A76BF" w:rsidRPr="003A76BF">
        <w:rPr>
          <w:rFonts w:ascii="Arial" w:eastAsia="Times New Roman" w:hAnsi="Arial" w:cs="Arial"/>
        </w:rPr>
        <w:t xml:space="preserve"> mg once daily </w:t>
      </w:r>
      <w:r>
        <w:rPr>
          <w:rFonts w:ascii="Arial" w:eastAsia="Times New Roman" w:hAnsi="Arial" w:cs="Arial"/>
        </w:rPr>
        <w:t xml:space="preserve">for 10 days </w:t>
      </w:r>
      <w:r w:rsidR="00A91711" w:rsidRPr="00A91711">
        <w:rPr>
          <w:rFonts w:ascii="Arial" w:hAnsi="Arial" w:cs="Arial"/>
        </w:rPr>
        <w:t>or until discharge</w:t>
      </w:r>
      <w:r w:rsidR="00A91711">
        <w:rPr>
          <w:rFonts w:ascii="Arial" w:eastAsia="Times New Roman" w:hAnsi="Arial" w:cs="Arial"/>
        </w:rPr>
        <w:t xml:space="preserve"> </w:t>
      </w:r>
      <w:r>
        <w:rPr>
          <w:rFonts w:ascii="Arial" w:eastAsia="Times New Roman" w:hAnsi="Arial" w:cs="Arial"/>
        </w:rPr>
        <w:t xml:space="preserve">(Note: It is permitted to switch between the two </w:t>
      </w:r>
      <w:r w:rsidR="00491C08">
        <w:rPr>
          <w:rFonts w:ascii="Arial" w:eastAsia="Times New Roman" w:hAnsi="Arial" w:cs="Arial"/>
        </w:rPr>
        <w:t xml:space="preserve">routes of administration </w:t>
      </w:r>
      <w:r>
        <w:rPr>
          <w:rFonts w:ascii="Arial" w:eastAsia="Times New Roman" w:hAnsi="Arial" w:cs="Arial"/>
        </w:rPr>
        <w:t>according to clinical circumstances)</w:t>
      </w:r>
      <w:r w:rsidR="00503DC1">
        <w:rPr>
          <w:rFonts w:ascii="Arial" w:eastAsia="Times New Roman" w:hAnsi="Arial" w:cs="Arial"/>
        </w:rPr>
        <w:t>.</w:t>
      </w:r>
      <w:bookmarkEnd w:id="239"/>
    </w:p>
    <w:p w14:paraId="31F121F4" w14:textId="22DF24F1" w:rsidR="00AD611C" w:rsidRDefault="00AD611C" w:rsidP="00AD611C">
      <w:pPr>
        <w:pStyle w:val="NormalWeb"/>
        <w:rPr>
          <w:ins w:id="242" w:author="Martin Landray" w:date="2020-03-20T18:09:00Z"/>
          <w:rFonts w:ascii="Arial" w:eastAsia="Times New Roman" w:hAnsi="Arial" w:cs="Arial"/>
        </w:rPr>
      </w:pPr>
      <w:ins w:id="243" w:author="Martin Landray" w:date="2020-03-20T18:05:00Z">
        <w:r w:rsidRPr="00AD611C">
          <w:rPr>
            <w:rFonts w:ascii="Arial" w:eastAsia="Times New Roman" w:hAnsi="Arial" w:cs="Arial"/>
            <w:b/>
          </w:rPr>
          <w:t>Arm 5: Hydroxychloroquine</w:t>
        </w:r>
        <w:r>
          <w:rPr>
            <w:rFonts w:ascii="Arial" w:eastAsia="Times New Roman" w:hAnsi="Arial" w:cs="Arial"/>
          </w:rPr>
          <w:t xml:space="preserve"> by mouth </w:t>
        </w:r>
      </w:ins>
      <w:ins w:id="244" w:author="Martin Landray" w:date="2020-03-20T18:14:00Z">
        <w:r w:rsidR="00984697">
          <w:rPr>
            <w:rFonts w:ascii="Arial" w:eastAsia="Times New Roman" w:hAnsi="Arial" w:cs="Arial"/>
          </w:rPr>
          <w:t>for a total of 10 days as follows</w:t>
        </w:r>
      </w:ins>
      <w:ins w:id="245" w:author="Martin Landray" w:date="2020-03-20T18:06:00Z">
        <w:r>
          <w:rPr>
            <w:rFonts w:ascii="Arial" w:eastAsia="Times New Roman" w:hAnsi="Arial" w:cs="Arial"/>
          </w:rPr>
          <w:t xml:space="preserve">: </w:t>
        </w:r>
      </w:ins>
    </w:p>
    <w:tbl>
      <w:tblPr>
        <w:tblStyle w:val="TableGrid"/>
        <w:tblW w:w="9322" w:type="dxa"/>
        <w:tblLook w:val="04A0" w:firstRow="1" w:lastRow="0" w:firstColumn="1" w:lastColumn="0" w:noHBand="0" w:noVBand="1"/>
      </w:tblPr>
      <w:tblGrid>
        <w:gridCol w:w="4179"/>
        <w:gridCol w:w="5143"/>
      </w:tblGrid>
      <w:tr w:rsidR="00896040" w:rsidRPr="00984697" w14:paraId="0E73ECB9" w14:textId="77777777" w:rsidTr="00896040">
        <w:trPr>
          <w:ins w:id="246" w:author="Martin Landray" w:date="2020-03-20T18:09:00Z"/>
        </w:trPr>
        <w:tc>
          <w:tcPr>
            <w:tcW w:w="4179" w:type="dxa"/>
          </w:tcPr>
          <w:p w14:paraId="03E35657" w14:textId="367207C5" w:rsidR="00896040" w:rsidRPr="00984697" w:rsidRDefault="00896040" w:rsidP="00AD611C">
            <w:pPr>
              <w:pStyle w:val="NormalWeb"/>
              <w:rPr>
                <w:ins w:id="247" w:author="Martin Landray" w:date="2020-03-20T18:09:00Z"/>
                <w:rFonts w:ascii="Arial" w:eastAsia="Times New Roman" w:hAnsi="Arial" w:cs="Arial"/>
                <w:b/>
              </w:rPr>
            </w:pPr>
            <w:ins w:id="248" w:author="Martin Landray" w:date="2020-03-20T18:09:00Z">
              <w:r w:rsidRPr="00984697">
                <w:rPr>
                  <w:rFonts w:ascii="Arial" w:eastAsia="Times New Roman" w:hAnsi="Arial" w:cs="Arial"/>
                  <w:b/>
                </w:rPr>
                <w:t>Timing</w:t>
              </w:r>
            </w:ins>
          </w:p>
        </w:tc>
        <w:tc>
          <w:tcPr>
            <w:tcW w:w="5143" w:type="dxa"/>
          </w:tcPr>
          <w:p w14:paraId="4373F769" w14:textId="3338F192" w:rsidR="00896040" w:rsidRPr="00984697" w:rsidRDefault="00896040" w:rsidP="00984697">
            <w:pPr>
              <w:pStyle w:val="NormalWeb"/>
              <w:jc w:val="center"/>
              <w:rPr>
                <w:ins w:id="249" w:author="Martin Landray" w:date="2020-03-20T18:09:00Z"/>
                <w:rFonts w:ascii="Arial" w:eastAsia="Times New Roman" w:hAnsi="Arial" w:cs="Arial"/>
                <w:b/>
              </w:rPr>
            </w:pPr>
            <w:ins w:id="250" w:author="Martin Landray" w:date="2020-03-20T18:09:00Z">
              <w:del w:id="251" w:author="Richard Haynes" w:date="2020-03-23T09:28:00Z">
                <w:r w:rsidRPr="00984697" w:rsidDel="00896040">
                  <w:rPr>
                    <w:rFonts w:ascii="Arial" w:eastAsia="Times New Roman" w:hAnsi="Arial" w:cs="Arial"/>
                    <w:b/>
                  </w:rPr>
                  <w:delText>Total d</w:delText>
                </w:r>
              </w:del>
            </w:ins>
            <w:ins w:id="252" w:author="Richard Haynes" w:date="2020-03-23T09:28:00Z">
              <w:r>
                <w:rPr>
                  <w:rFonts w:ascii="Arial" w:eastAsia="Times New Roman" w:hAnsi="Arial" w:cs="Arial"/>
                  <w:b/>
                </w:rPr>
                <w:t>D</w:t>
              </w:r>
            </w:ins>
            <w:ins w:id="253" w:author="Martin Landray" w:date="2020-03-20T18:09:00Z">
              <w:r w:rsidRPr="00984697">
                <w:rPr>
                  <w:rFonts w:ascii="Arial" w:eastAsia="Times New Roman" w:hAnsi="Arial" w:cs="Arial"/>
                  <w:b/>
                </w:rPr>
                <w:t>ose</w:t>
              </w:r>
            </w:ins>
          </w:p>
        </w:tc>
      </w:tr>
      <w:tr w:rsidR="00896040" w14:paraId="1D17D5CE" w14:textId="77777777" w:rsidTr="00896040">
        <w:trPr>
          <w:ins w:id="254" w:author="Martin Landray" w:date="2020-03-20T18:09:00Z"/>
        </w:trPr>
        <w:tc>
          <w:tcPr>
            <w:tcW w:w="4179" w:type="dxa"/>
          </w:tcPr>
          <w:p w14:paraId="104D3114" w14:textId="3BCF0385" w:rsidR="00896040" w:rsidRDefault="00896040" w:rsidP="00AD611C">
            <w:pPr>
              <w:pStyle w:val="NormalWeb"/>
              <w:rPr>
                <w:ins w:id="255" w:author="Martin Landray" w:date="2020-03-20T18:09:00Z"/>
                <w:rFonts w:ascii="Arial" w:eastAsia="Times New Roman" w:hAnsi="Arial" w:cs="Arial"/>
              </w:rPr>
            </w:pPr>
            <w:ins w:id="256" w:author="Martin Landray" w:date="2020-03-20T18:10:00Z">
              <w:r>
                <w:rPr>
                  <w:rFonts w:ascii="Arial" w:eastAsia="Times New Roman" w:hAnsi="Arial" w:cs="Arial"/>
                </w:rPr>
                <w:t>Initial</w:t>
              </w:r>
            </w:ins>
          </w:p>
        </w:tc>
        <w:tc>
          <w:tcPr>
            <w:tcW w:w="5143" w:type="dxa"/>
          </w:tcPr>
          <w:p w14:paraId="7C6084C2" w14:textId="321BA23C" w:rsidR="00896040" w:rsidRDefault="00896040" w:rsidP="00984697">
            <w:pPr>
              <w:pStyle w:val="NormalWeb"/>
              <w:jc w:val="center"/>
              <w:rPr>
                <w:ins w:id="257" w:author="Martin Landray" w:date="2020-03-20T18:09:00Z"/>
                <w:rFonts w:ascii="Arial" w:eastAsia="Times New Roman" w:hAnsi="Arial" w:cs="Arial"/>
              </w:rPr>
            </w:pPr>
            <w:ins w:id="258" w:author="Richard Haynes" w:date="2020-03-22T13:06:00Z">
              <w:r>
                <w:rPr>
                  <w:rFonts w:ascii="Arial" w:eastAsia="Times New Roman" w:hAnsi="Arial" w:cs="Arial"/>
                </w:rPr>
                <w:t>8</w:t>
              </w:r>
            </w:ins>
            <w:ins w:id="259" w:author="Richard Haynes" w:date="2020-03-22T12:38:00Z">
              <w:r>
                <w:rPr>
                  <w:rFonts w:ascii="Arial" w:eastAsia="Times New Roman" w:hAnsi="Arial" w:cs="Arial"/>
                </w:rPr>
                <w:t xml:space="preserve">00 </w:t>
              </w:r>
            </w:ins>
            <w:ins w:id="260" w:author="Martin Landray" w:date="2020-03-20T18:10:00Z">
              <w:r>
                <w:rPr>
                  <w:rFonts w:ascii="Arial" w:eastAsia="Times New Roman" w:hAnsi="Arial" w:cs="Arial"/>
                </w:rPr>
                <w:t>mg</w:t>
              </w:r>
            </w:ins>
          </w:p>
        </w:tc>
      </w:tr>
      <w:tr w:rsidR="00896040" w14:paraId="45C36E6E" w14:textId="77777777" w:rsidTr="00896040">
        <w:trPr>
          <w:ins w:id="261" w:author="Martin Landray" w:date="2020-03-20T18:10:00Z"/>
        </w:trPr>
        <w:tc>
          <w:tcPr>
            <w:tcW w:w="4179" w:type="dxa"/>
          </w:tcPr>
          <w:p w14:paraId="6A119078" w14:textId="079670BC" w:rsidR="00896040" w:rsidRDefault="00896040" w:rsidP="00AD611C">
            <w:pPr>
              <w:pStyle w:val="NormalWeb"/>
              <w:rPr>
                <w:ins w:id="262" w:author="Martin Landray" w:date="2020-03-20T18:10:00Z"/>
                <w:rFonts w:ascii="Arial" w:eastAsia="Times New Roman" w:hAnsi="Arial" w:cs="Arial"/>
              </w:rPr>
            </w:pPr>
            <w:ins w:id="263" w:author="Martin Landray" w:date="2020-03-20T18:10:00Z">
              <w:r>
                <w:rPr>
                  <w:rFonts w:ascii="Arial" w:eastAsia="Times New Roman" w:hAnsi="Arial" w:cs="Arial"/>
                </w:rPr>
                <w:t xml:space="preserve">+ 6 hours </w:t>
              </w:r>
            </w:ins>
          </w:p>
        </w:tc>
        <w:tc>
          <w:tcPr>
            <w:tcW w:w="5143" w:type="dxa"/>
          </w:tcPr>
          <w:p w14:paraId="3EE03B16" w14:textId="7E473E38" w:rsidR="00896040" w:rsidRDefault="00896040" w:rsidP="00984697">
            <w:pPr>
              <w:pStyle w:val="NormalWeb"/>
              <w:jc w:val="center"/>
              <w:rPr>
                <w:ins w:id="264" w:author="Martin Landray" w:date="2020-03-20T18:10:00Z"/>
                <w:rFonts w:ascii="Arial" w:eastAsia="Times New Roman" w:hAnsi="Arial" w:cs="Arial"/>
              </w:rPr>
            </w:pPr>
            <w:ins w:id="265" w:author="Richard Haynes" w:date="2020-03-22T13:06:00Z">
              <w:r>
                <w:rPr>
                  <w:rFonts w:ascii="Arial" w:eastAsia="Times New Roman" w:hAnsi="Arial" w:cs="Arial"/>
                </w:rPr>
                <w:t>8</w:t>
              </w:r>
            </w:ins>
            <w:ins w:id="266" w:author="Richard Haynes" w:date="2020-03-22T12:38:00Z">
              <w:r>
                <w:rPr>
                  <w:rFonts w:ascii="Arial" w:eastAsia="Times New Roman" w:hAnsi="Arial" w:cs="Arial"/>
                </w:rPr>
                <w:t xml:space="preserve">00 </w:t>
              </w:r>
            </w:ins>
            <w:ins w:id="267" w:author="Martin Landray" w:date="2020-03-20T18:10:00Z">
              <w:r>
                <w:rPr>
                  <w:rFonts w:ascii="Arial" w:eastAsia="Times New Roman" w:hAnsi="Arial" w:cs="Arial"/>
                </w:rPr>
                <w:t>mg</w:t>
              </w:r>
            </w:ins>
          </w:p>
        </w:tc>
      </w:tr>
      <w:tr w:rsidR="00896040" w14:paraId="796252F9" w14:textId="77777777" w:rsidTr="00896040">
        <w:trPr>
          <w:ins w:id="268" w:author="Martin Landray" w:date="2020-03-20T18:10:00Z"/>
        </w:trPr>
        <w:tc>
          <w:tcPr>
            <w:tcW w:w="4179" w:type="dxa"/>
          </w:tcPr>
          <w:p w14:paraId="5C3DA978" w14:textId="316F8535" w:rsidR="00896040" w:rsidRDefault="00896040" w:rsidP="00AD611C">
            <w:pPr>
              <w:pStyle w:val="NormalWeb"/>
              <w:rPr>
                <w:ins w:id="269" w:author="Martin Landray" w:date="2020-03-20T18:10:00Z"/>
                <w:rFonts w:ascii="Arial" w:eastAsia="Times New Roman" w:hAnsi="Arial" w:cs="Arial"/>
              </w:rPr>
            </w:pPr>
            <w:ins w:id="270" w:author="Martin Landray" w:date="2020-03-20T18:10:00Z">
              <w:r>
                <w:rPr>
                  <w:rFonts w:ascii="Arial" w:eastAsia="Times New Roman" w:hAnsi="Arial" w:cs="Arial"/>
                </w:rPr>
                <w:t>+ 12 hours</w:t>
              </w:r>
            </w:ins>
          </w:p>
        </w:tc>
        <w:tc>
          <w:tcPr>
            <w:tcW w:w="5143" w:type="dxa"/>
          </w:tcPr>
          <w:p w14:paraId="449B5482" w14:textId="62250A38" w:rsidR="00896040" w:rsidRDefault="00896040" w:rsidP="00984697">
            <w:pPr>
              <w:pStyle w:val="NormalWeb"/>
              <w:jc w:val="center"/>
              <w:rPr>
                <w:ins w:id="271" w:author="Martin Landray" w:date="2020-03-20T18:10:00Z"/>
                <w:rFonts w:ascii="Arial" w:eastAsia="Times New Roman" w:hAnsi="Arial" w:cs="Arial"/>
              </w:rPr>
            </w:pPr>
            <w:ins w:id="272" w:author="Richard Haynes" w:date="2020-03-22T12:38:00Z">
              <w:r>
                <w:rPr>
                  <w:rFonts w:ascii="Arial" w:eastAsia="Times New Roman" w:hAnsi="Arial" w:cs="Arial"/>
                </w:rPr>
                <w:t xml:space="preserve">400 </w:t>
              </w:r>
            </w:ins>
            <w:ins w:id="273" w:author="Martin Landray" w:date="2020-03-20T18:10:00Z">
              <w:r>
                <w:rPr>
                  <w:rFonts w:ascii="Arial" w:eastAsia="Times New Roman" w:hAnsi="Arial" w:cs="Arial"/>
                </w:rPr>
                <w:t>mg</w:t>
              </w:r>
            </w:ins>
          </w:p>
        </w:tc>
      </w:tr>
      <w:tr w:rsidR="00896040" w14:paraId="0F6D9BD2" w14:textId="77777777" w:rsidTr="00896040">
        <w:trPr>
          <w:ins w:id="274" w:author="Martin Landray" w:date="2020-03-20T18:10:00Z"/>
        </w:trPr>
        <w:tc>
          <w:tcPr>
            <w:tcW w:w="4179" w:type="dxa"/>
          </w:tcPr>
          <w:p w14:paraId="7584A0C0" w14:textId="7AFF8B05" w:rsidR="00896040" w:rsidRDefault="00896040" w:rsidP="00AD611C">
            <w:pPr>
              <w:pStyle w:val="NormalWeb"/>
              <w:rPr>
                <w:ins w:id="275" w:author="Martin Landray" w:date="2020-03-20T18:10:00Z"/>
                <w:rFonts w:ascii="Arial" w:eastAsia="Times New Roman" w:hAnsi="Arial" w:cs="Arial"/>
              </w:rPr>
            </w:pPr>
            <w:ins w:id="276" w:author="Martin Landray" w:date="2020-03-20T18:10:00Z">
              <w:r>
                <w:rPr>
                  <w:rFonts w:ascii="Arial" w:eastAsia="Times New Roman" w:hAnsi="Arial" w:cs="Arial"/>
                </w:rPr>
                <w:t>+ 24 hours</w:t>
              </w:r>
            </w:ins>
          </w:p>
        </w:tc>
        <w:tc>
          <w:tcPr>
            <w:tcW w:w="5143" w:type="dxa"/>
          </w:tcPr>
          <w:p w14:paraId="7C17DAC9" w14:textId="0A09AC6C" w:rsidR="00896040" w:rsidRDefault="00896040" w:rsidP="00984697">
            <w:pPr>
              <w:pStyle w:val="NormalWeb"/>
              <w:jc w:val="center"/>
              <w:rPr>
                <w:ins w:id="277" w:author="Martin Landray" w:date="2020-03-20T18:10:00Z"/>
                <w:rFonts w:ascii="Arial" w:eastAsia="Times New Roman" w:hAnsi="Arial" w:cs="Arial"/>
              </w:rPr>
            </w:pPr>
            <w:ins w:id="278" w:author="Richard Haynes" w:date="2020-03-22T12:38:00Z">
              <w:r>
                <w:rPr>
                  <w:rFonts w:ascii="Arial" w:eastAsia="Times New Roman" w:hAnsi="Arial" w:cs="Arial"/>
                </w:rPr>
                <w:t xml:space="preserve">400 </w:t>
              </w:r>
            </w:ins>
            <w:ins w:id="279" w:author="Martin Landray" w:date="2020-03-20T18:11:00Z">
              <w:r>
                <w:rPr>
                  <w:rFonts w:ascii="Arial" w:eastAsia="Times New Roman" w:hAnsi="Arial" w:cs="Arial"/>
                </w:rPr>
                <w:t>mg</w:t>
              </w:r>
            </w:ins>
          </w:p>
        </w:tc>
      </w:tr>
      <w:tr w:rsidR="00896040" w14:paraId="0310374B" w14:textId="77777777" w:rsidTr="00896040">
        <w:trPr>
          <w:ins w:id="280" w:author="Martin Landray" w:date="2020-03-20T18:11:00Z"/>
        </w:trPr>
        <w:tc>
          <w:tcPr>
            <w:tcW w:w="4179" w:type="dxa"/>
          </w:tcPr>
          <w:p w14:paraId="15910CA9" w14:textId="0F37A407" w:rsidR="00896040" w:rsidRDefault="00896040" w:rsidP="00696B33">
            <w:pPr>
              <w:pStyle w:val="NormalWeb"/>
              <w:rPr>
                <w:ins w:id="281" w:author="Martin Landray" w:date="2020-03-20T18:11:00Z"/>
                <w:rFonts w:ascii="Arial" w:eastAsia="Times New Roman" w:hAnsi="Arial" w:cs="Arial"/>
              </w:rPr>
            </w:pPr>
            <w:ins w:id="282" w:author="Martin Landray" w:date="2020-03-20T18:12:00Z">
              <w:r>
                <w:rPr>
                  <w:rFonts w:ascii="Arial" w:eastAsia="Times New Roman" w:hAnsi="Arial" w:cs="Arial"/>
                </w:rPr>
                <w:t xml:space="preserve">Every </w:t>
              </w:r>
              <w:del w:id="283" w:author="Richard Haynes" w:date="2020-03-23T11:38:00Z">
                <w:r w:rsidDel="00696B33">
                  <w:rPr>
                    <w:rFonts w:ascii="Arial" w:eastAsia="Times New Roman" w:hAnsi="Arial" w:cs="Arial"/>
                  </w:rPr>
                  <w:delText>24</w:delText>
                </w:r>
              </w:del>
            </w:ins>
            <w:ins w:id="284" w:author="Richard Haynes" w:date="2020-03-23T11:38:00Z">
              <w:r w:rsidR="00696B33">
                <w:rPr>
                  <w:rFonts w:ascii="Arial" w:eastAsia="Times New Roman" w:hAnsi="Arial" w:cs="Arial"/>
                </w:rPr>
                <w:t>12</w:t>
              </w:r>
            </w:ins>
            <w:ins w:id="285" w:author="Martin Landray" w:date="2020-03-20T18:12:00Z">
              <w:r>
                <w:rPr>
                  <w:rFonts w:ascii="Arial" w:eastAsia="Times New Roman" w:hAnsi="Arial" w:cs="Arial"/>
                </w:rPr>
                <w:t xml:space="preserve"> hours thereafter </w:t>
              </w:r>
            </w:ins>
            <w:ins w:id="286" w:author="Martin Landray" w:date="2020-03-20T18:13:00Z">
              <w:r>
                <w:rPr>
                  <w:rFonts w:ascii="Arial" w:eastAsia="Times New Roman" w:hAnsi="Arial" w:cs="Arial"/>
                </w:rPr>
                <w:t>for 9 days</w:t>
              </w:r>
            </w:ins>
          </w:p>
        </w:tc>
        <w:tc>
          <w:tcPr>
            <w:tcW w:w="5143" w:type="dxa"/>
          </w:tcPr>
          <w:p w14:paraId="789F79F2" w14:textId="1BDCFED9" w:rsidR="00896040" w:rsidRDefault="00896040" w:rsidP="00696B33">
            <w:pPr>
              <w:pStyle w:val="NormalWeb"/>
              <w:jc w:val="center"/>
              <w:rPr>
                <w:ins w:id="287" w:author="Martin Landray" w:date="2020-03-20T18:11:00Z"/>
                <w:rFonts w:ascii="Arial" w:eastAsia="Times New Roman" w:hAnsi="Arial" w:cs="Arial"/>
              </w:rPr>
            </w:pPr>
            <w:ins w:id="288" w:author="Richard Haynes" w:date="2020-03-22T12:38:00Z">
              <w:r>
                <w:rPr>
                  <w:rFonts w:ascii="Arial" w:eastAsia="Times New Roman" w:hAnsi="Arial" w:cs="Arial"/>
                </w:rPr>
                <w:t xml:space="preserve">400 </w:t>
              </w:r>
            </w:ins>
            <w:ins w:id="289" w:author="Martin Landray" w:date="2020-03-20T18:13:00Z">
              <w:r>
                <w:rPr>
                  <w:rFonts w:ascii="Arial" w:eastAsia="Times New Roman" w:hAnsi="Arial" w:cs="Arial"/>
                </w:rPr>
                <w:t>mg</w:t>
              </w:r>
            </w:ins>
          </w:p>
        </w:tc>
      </w:tr>
    </w:tbl>
    <w:p w14:paraId="726B34A7" w14:textId="6598F31C" w:rsidR="00AD611C" w:rsidDel="00984697" w:rsidRDefault="00AD611C" w:rsidP="002E2ABC">
      <w:pPr>
        <w:tabs>
          <w:tab w:val="left" w:pos="8080"/>
        </w:tabs>
        <w:contextualSpacing/>
        <w:jc w:val="both"/>
        <w:rPr>
          <w:del w:id="290" w:author="Martin Landray" w:date="2020-03-20T18:15:00Z"/>
          <w:rFonts w:eastAsia="Times New Roman"/>
        </w:rPr>
      </w:pPr>
    </w:p>
    <w:p w14:paraId="02919F0F" w14:textId="6EE58B74" w:rsidR="007D0C06" w:rsidRDefault="00984697" w:rsidP="00F47C60">
      <w:pPr>
        <w:pStyle w:val="NormalWeb"/>
        <w:spacing w:after="0" w:afterAutospacing="0"/>
        <w:rPr>
          <w:bCs/>
          <w:color w:val="000000"/>
        </w:rPr>
      </w:pPr>
      <w:ins w:id="291" w:author="Martin Landray" w:date="2020-03-20T18:18:00Z">
        <w:r>
          <w:rPr>
            <w:rFonts w:ascii="Arial" w:eastAsia="Times New Roman" w:hAnsi="Arial" w:cs="Arial"/>
          </w:rPr>
          <w:t>T</w:t>
        </w:r>
      </w:ins>
      <w:ins w:id="292" w:author="Martin Landray" w:date="2020-03-20T18:19:00Z">
        <w:r>
          <w:rPr>
            <w:rFonts w:ascii="Arial" w:eastAsia="Times New Roman" w:hAnsi="Arial" w:cs="Arial"/>
          </w:rPr>
          <w:t xml:space="preserve">he </w:t>
        </w:r>
      </w:ins>
      <w:ins w:id="293" w:author="Martin Landray" w:date="2020-03-20T18:18:00Z">
        <w:r>
          <w:rPr>
            <w:rFonts w:ascii="Arial" w:eastAsia="Times New Roman" w:hAnsi="Arial" w:cs="Arial"/>
          </w:rPr>
          <w:t xml:space="preserve">randomization </w:t>
        </w:r>
      </w:ins>
      <w:ins w:id="294" w:author="Martin Landray" w:date="2020-03-20T18:19:00Z">
        <w:r>
          <w:rPr>
            <w:rFonts w:ascii="Arial" w:eastAsia="Times New Roman" w:hAnsi="Arial" w:cs="Arial"/>
          </w:rPr>
          <w:t>programme will allocate patients in a ratio of 2:1 between the no additional care arm and each of the other arms available</w:t>
        </w:r>
      </w:ins>
      <w:ins w:id="295" w:author="Martin Landray" w:date="2020-03-20T18:20:00Z">
        <w:r>
          <w:rPr>
            <w:rFonts w:ascii="Arial" w:eastAsia="Times New Roman" w:hAnsi="Arial" w:cs="Arial"/>
          </w:rPr>
          <w:t xml:space="preserve">. Hence if 4 arms are available, then the randomization will be in the ratio 2:1:1:1. </w:t>
        </w:r>
      </w:ins>
      <w:r w:rsidR="007D0C06" w:rsidRPr="00984697">
        <w:rPr>
          <w:rFonts w:ascii="Arial" w:eastAsia="Times New Roman" w:hAnsi="Arial" w:cs="Arial"/>
        </w:rPr>
        <w:t xml:space="preserve">If one or more of the active drug treatments is not available at the hospital or is believed, by the attending clinician, to be contraindicated </w:t>
      </w:r>
      <w:r w:rsidR="00070D84" w:rsidRPr="00984697">
        <w:rPr>
          <w:rFonts w:ascii="Arial" w:eastAsia="Times New Roman" w:hAnsi="Arial" w:cs="Arial"/>
        </w:rPr>
        <w:t xml:space="preserve">(or definitely indicated) </w:t>
      </w:r>
      <w:r w:rsidR="007D0C06" w:rsidRPr="00984697">
        <w:rPr>
          <w:rFonts w:ascii="Arial" w:eastAsia="Times New Roman" w:hAnsi="Arial" w:cs="Arial"/>
        </w:rPr>
        <w:t xml:space="preserve">for </w:t>
      </w:r>
      <w:r w:rsidR="005C4764" w:rsidRPr="00984697">
        <w:rPr>
          <w:rFonts w:ascii="Arial" w:eastAsia="Times New Roman" w:hAnsi="Arial" w:cs="Arial"/>
        </w:rPr>
        <w:t xml:space="preserve">the specific </w:t>
      </w:r>
      <w:r w:rsidR="007D0C06" w:rsidRPr="00984697">
        <w:rPr>
          <w:rFonts w:ascii="Arial" w:eastAsia="Times New Roman" w:hAnsi="Arial" w:cs="Arial"/>
        </w:rPr>
        <w:t xml:space="preserve">patient, then this fact </w:t>
      </w:r>
      <w:r w:rsidR="005C516B" w:rsidRPr="00984697">
        <w:rPr>
          <w:rFonts w:ascii="Arial" w:eastAsia="Times New Roman" w:hAnsi="Arial" w:cs="Arial"/>
        </w:rPr>
        <w:t xml:space="preserve">will </w:t>
      </w:r>
      <w:r w:rsidR="007D0C06" w:rsidRPr="00984697">
        <w:rPr>
          <w:rFonts w:ascii="Arial" w:eastAsia="Times New Roman" w:hAnsi="Arial" w:cs="Arial"/>
        </w:rPr>
        <w:t xml:space="preserve">be recorded via the web-based </w:t>
      </w:r>
      <w:r w:rsidR="00503DC1" w:rsidRPr="00984697">
        <w:rPr>
          <w:rFonts w:ascii="Arial" w:eastAsia="Times New Roman" w:hAnsi="Arial" w:cs="Arial"/>
        </w:rPr>
        <w:t xml:space="preserve">form </w:t>
      </w:r>
      <w:r w:rsidR="007D0C06" w:rsidRPr="00984697">
        <w:rPr>
          <w:rFonts w:ascii="Arial" w:eastAsia="Times New Roman" w:hAnsi="Arial" w:cs="Arial"/>
        </w:rPr>
        <w:t>prior to randomi</w:t>
      </w:r>
      <w:r w:rsidR="00503DC1" w:rsidRPr="00984697">
        <w:rPr>
          <w:rFonts w:ascii="Arial" w:eastAsia="Times New Roman" w:hAnsi="Arial" w:cs="Arial"/>
        </w:rPr>
        <w:t>s</w:t>
      </w:r>
      <w:r w:rsidR="007D0C06" w:rsidRPr="00984697">
        <w:rPr>
          <w:rFonts w:ascii="Arial" w:eastAsia="Times New Roman" w:hAnsi="Arial" w:cs="Arial"/>
        </w:rPr>
        <w:t>ation</w:t>
      </w:r>
      <w:r w:rsidR="00503DC1" w:rsidRPr="00984697">
        <w:rPr>
          <w:rFonts w:ascii="Arial" w:eastAsia="Times New Roman" w:hAnsi="Arial" w:cs="Arial"/>
        </w:rPr>
        <w:t xml:space="preserve">; </w:t>
      </w:r>
      <w:r w:rsidR="007D0C06" w:rsidRPr="00984697">
        <w:rPr>
          <w:rFonts w:ascii="Arial" w:eastAsia="Times New Roman" w:hAnsi="Arial" w:cs="Arial"/>
        </w:rPr>
        <w:t xml:space="preserve">random allocation will then </w:t>
      </w:r>
      <w:r w:rsidR="003801D9" w:rsidRPr="00984697">
        <w:rPr>
          <w:rFonts w:ascii="Arial" w:eastAsia="Times New Roman" w:hAnsi="Arial" w:cs="Arial"/>
        </w:rPr>
        <w:t>be between the remaining arms (in a 2:1:1 or 2:1 ratio).</w:t>
      </w:r>
    </w:p>
    <w:p w14:paraId="286E9C3E" w14:textId="77777777" w:rsidR="002814D5" w:rsidRDefault="002814D5" w:rsidP="002E2ABC">
      <w:pPr>
        <w:tabs>
          <w:tab w:val="left" w:pos="8080"/>
        </w:tabs>
        <w:contextualSpacing/>
        <w:jc w:val="both"/>
        <w:rPr>
          <w:bCs/>
          <w:color w:val="000000"/>
        </w:rPr>
      </w:pPr>
    </w:p>
    <w:p w14:paraId="1F47B38C" w14:textId="2AEE8D6D" w:rsidR="003803A9" w:rsidRDefault="003803A9" w:rsidP="00213C58">
      <w:pPr>
        <w:pStyle w:val="Heading2"/>
      </w:pPr>
      <w:bookmarkStart w:id="296" w:name="_Toc35700865"/>
      <w:r>
        <w:t>Administration of</w:t>
      </w:r>
      <w:r w:rsidR="00295817">
        <w:t xml:space="preserve"> a</w:t>
      </w:r>
      <w:r w:rsidR="004F244C">
        <w:t>llocated</w:t>
      </w:r>
      <w:r w:rsidR="00295817">
        <w:t xml:space="preserve"> t</w:t>
      </w:r>
      <w:r>
        <w:t>reatment</w:t>
      </w:r>
      <w:bookmarkEnd w:id="296"/>
    </w:p>
    <w:p w14:paraId="4F7DCD35" w14:textId="32FC409A" w:rsidR="004F244C" w:rsidRPr="00734153" w:rsidRDefault="003803A9" w:rsidP="00842AA6">
      <w:pPr>
        <w:shd w:val="clear" w:color="auto" w:fill="FFFFFF"/>
      </w:pPr>
      <w:r>
        <w:t>The details of the allocated study treatment will be displayed on the screen and can be printed or downloaded.</w:t>
      </w:r>
      <w:r w:rsidR="004F244C" w:rsidRPr="004F244C">
        <w:t xml:space="preserve"> </w:t>
      </w:r>
      <w:r w:rsidR="004F244C">
        <w:t xml:space="preserve">The hospital clinicians </w:t>
      </w:r>
      <w:r w:rsidR="00295817">
        <w:t xml:space="preserve">are </w:t>
      </w:r>
      <w:r w:rsidR="004F244C">
        <w:t xml:space="preserve">responsible for administration of the </w:t>
      </w:r>
      <w:r w:rsidR="00221D8C">
        <w:t xml:space="preserve">allocated </w:t>
      </w:r>
      <w:r w:rsidR="004F244C">
        <w:t xml:space="preserve">treatment. The patient’s own doctors are free to modify or stop study treatment </w:t>
      </w:r>
      <w:r w:rsidR="00221D8C">
        <w:t xml:space="preserve">if </w:t>
      </w:r>
      <w:r w:rsidR="004F244C">
        <w:t xml:space="preserve">they feel </w:t>
      </w:r>
      <w:r w:rsidR="00221D8C">
        <w:t xml:space="preserve">it </w:t>
      </w:r>
      <w:r w:rsidR="004F244C">
        <w:t>is in the best interests of the patient</w:t>
      </w:r>
      <w:r w:rsidR="005C4764">
        <w:t xml:space="preserve"> without the need for the patient to withdraw from the study (see section </w:t>
      </w:r>
      <w:r w:rsidR="005C4764">
        <w:fldChar w:fldCharType="begin"/>
      </w:r>
      <w:r w:rsidR="005C4764">
        <w:instrText xml:space="preserve"> REF _Ref34936252 \r \h </w:instrText>
      </w:r>
      <w:r w:rsidR="005C4764">
        <w:fldChar w:fldCharType="separate"/>
      </w:r>
      <w:r w:rsidR="00A73E0A">
        <w:t>2.8</w:t>
      </w:r>
      <w:r w:rsidR="005C4764">
        <w:fldChar w:fldCharType="end"/>
      </w:r>
      <w:r w:rsidR="00BB04DD">
        <w:t>)</w:t>
      </w:r>
      <w:r w:rsidR="004F244C">
        <w:t>.</w:t>
      </w:r>
      <w:r w:rsidR="00842AA6">
        <w:t xml:space="preserve"> </w:t>
      </w:r>
      <w:r w:rsidR="00842AA6" w:rsidRPr="002A5944">
        <w:rPr>
          <w:rFonts w:eastAsia="Times New Roman"/>
        </w:rPr>
        <w:t>This study is being conducted within hospitals. Therefore use of medication will be subject to standard pharmacy reviews (typically within 48 hours of enrolment) which will guide modifications to both the study treatment and use of concomitant medication (e.g. in the case of potential drug interactions).</w:t>
      </w:r>
    </w:p>
    <w:p w14:paraId="6535FDB0" w14:textId="74F8ECA8" w:rsidR="00F47C60" w:rsidRDefault="00F47C60">
      <w:pPr>
        <w:rPr>
          <w:ins w:id="297" w:author="Martin Landray" w:date="2020-03-20T18:21:00Z"/>
        </w:rPr>
      </w:pPr>
      <w:ins w:id="298" w:author="Martin Landray" w:date="2020-03-20T18:21:00Z">
        <w:r>
          <w:br w:type="page"/>
        </w:r>
      </w:ins>
    </w:p>
    <w:p w14:paraId="0C9BEFFB" w14:textId="555228E7" w:rsidR="003803A9" w:rsidDel="00F47C60" w:rsidRDefault="003803A9" w:rsidP="003803A9">
      <w:pPr>
        <w:rPr>
          <w:del w:id="299" w:author="Martin Landray" w:date="2020-03-20T18:21:00Z"/>
        </w:rPr>
      </w:pPr>
      <w:bookmarkStart w:id="300" w:name="_Toc35622131"/>
      <w:bookmarkEnd w:id="300"/>
    </w:p>
    <w:p w14:paraId="1CBFBC02" w14:textId="6348EF8A" w:rsidR="003803A9" w:rsidRDefault="00295817" w:rsidP="00213C58">
      <w:pPr>
        <w:pStyle w:val="Heading2"/>
      </w:pPr>
      <w:bookmarkStart w:id="301" w:name="_Ref34937467"/>
      <w:bookmarkStart w:id="302" w:name="_Toc35700866"/>
      <w:r>
        <w:t>Collecting f</w:t>
      </w:r>
      <w:r w:rsidR="003803A9">
        <w:t xml:space="preserve">ollow-up </w:t>
      </w:r>
      <w:r>
        <w:t>i</w:t>
      </w:r>
      <w:r w:rsidR="003803A9">
        <w:t>nformation</w:t>
      </w:r>
      <w:bookmarkEnd w:id="301"/>
      <w:bookmarkEnd w:id="302"/>
    </w:p>
    <w:p w14:paraId="2040D4EF" w14:textId="320BA852" w:rsidR="003803A9" w:rsidRDefault="003803A9" w:rsidP="003803A9">
      <w:pPr>
        <w:jc w:val="both"/>
      </w:pPr>
      <w:r>
        <w:t xml:space="preserve">The following information will be </w:t>
      </w:r>
      <w:r w:rsidR="00A62D78">
        <w:t>ascertained</w:t>
      </w:r>
      <w:r>
        <w:t xml:space="preserve"> </w:t>
      </w:r>
      <w:r w:rsidR="00A62D78">
        <w:t xml:space="preserve">at the </w:t>
      </w:r>
      <w:r w:rsidR="00841FF7">
        <w:t xml:space="preserve">time of death or discharge </w:t>
      </w:r>
      <w:r w:rsidR="00A62D78">
        <w:t xml:space="preserve">or </w:t>
      </w:r>
      <w:r w:rsidR="00086BC6">
        <w:t xml:space="preserve">at </w:t>
      </w:r>
      <w:r w:rsidR="00A62D78">
        <w:t xml:space="preserve">28 days after </w:t>
      </w:r>
      <w:r w:rsidR="00221D8C">
        <w:t xml:space="preserve">randomisation </w:t>
      </w:r>
      <w:r w:rsidR="00841FF7">
        <w:t>(</w:t>
      </w:r>
      <w:r w:rsidR="001B0EEE">
        <w:t>whichever is sooner</w:t>
      </w:r>
      <w:r w:rsidR="00841FF7">
        <w:t>)</w:t>
      </w:r>
      <w:r>
        <w:t>:</w:t>
      </w:r>
    </w:p>
    <w:p w14:paraId="624433F5" w14:textId="64C96769" w:rsidR="00A62D78" w:rsidRDefault="00A62D78" w:rsidP="0083077B">
      <w:pPr>
        <w:pStyle w:val="ListParagraph"/>
        <w:numPr>
          <w:ilvl w:val="0"/>
          <w:numId w:val="17"/>
        </w:numPr>
      </w:pPr>
      <w:r>
        <w:t>Vital status (alive / dead, with date and presumed cause of death, if appropriate)</w:t>
      </w:r>
    </w:p>
    <w:p w14:paraId="68FA8606" w14:textId="4E9EDB55" w:rsidR="00A62D78" w:rsidRDefault="00A62D78" w:rsidP="0083077B">
      <w:pPr>
        <w:pStyle w:val="ListParagraph"/>
        <w:numPr>
          <w:ilvl w:val="0"/>
          <w:numId w:val="17"/>
        </w:numPr>
      </w:pPr>
      <w:r>
        <w:t>Hospitalisation status (inpatient / discharged, with date of discharge, if appropriate)</w:t>
      </w:r>
    </w:p>
    <w:p w14:paraId="7A16C8FD" w14:textId="6C45D58E" w:rsidR="00A62D78" w:rsidRDefault="00A62D78" w:rsidP="0083077B">
      <w:pPr>
        <w:pStyle w:val="ListParagraph"/>
        <w:numPr>
          <w:ilvl w:val="0"/>
          <w:numId w:val="17"/>
        </w:numPr>
      </w:pPr>
      <w:r>
        <w:t xml:space="preserve">Use of </w:t>
      </w:r>
      <w:r w:rsidR="00A73E0A" w:rsidRPr="001B0EEE">
        <w:rPr>
          <w:color w:val="000000" w:themeColor="text1"/>
        </w:rPr>
        <w:t>ventilation</w:t>
      </w:r>
      <w:r>
        <w:t xml:space="preserve"> (none / previous / ongoing, with days of use</w:t>
      </w:r>
      <w:r w:rsidR="00727F60">
        <w:t xml:space="preserve"> and type</w:t>
      </w:r>
      <w:r>
        <w:t>, if appropriate)</w:t>
      </w:r>
    </w:p>
    <w:p w14:paraId="383B9D1C" w14:textId="6D74DC21" w:rsidR="007F6901" w:rsidRPr="001B0EEE" w:rsidRDefault="007F6901" w:rsidP="0083077B">
      <w:pPr>
        <w:pStyle w:val="ListParagraph"/>
        <w:numPr>
          <w:ilvl w:val="0"/>
          <w:numId w:val="17"/>
        </w:numPr>
      </w:pPr>
      <w:r w:rsidRPr="001B0EEE">
        <w:t>Use of renal dialysis or haemofiltration (none / previous / ongoing,)</w:t>
      </w:r>
    </w:p>
    <w:p w14:paraId="2891B7B9" w14:textId="77777777" w:rsidR="003803A9" w:rsidRDefault="003803A9" w:rsidP="003803A9"/>
    <w:p w14:paraId="27C196FD" w14:textId="4010D8C0" w:rsidR="00A62D78" w:rsidRDefault="00A62D78" w:rsidP="003803A9">
      <w:r>
        <w:t>This information will be obtained and entered into the web-based IT system by a member of the hospital clinical or research staff.</w:t>
      </w:r>
    </w:p>
    <w:p w14:paraId="48CA41E6" w14:textId="77777777" w:rsidR="00A62D78" w:rsidRDefault="00A62D78" w:rsidP="003803A9"/>
    <w:p w14:paraId="2189E3E7" w14:textId="4E1E9B00" w:rsidR="009B2D72" w:rsidRPr="003A76BF" w:rsidRDefault="003803A9" w:rsidP="009B2D72">
      <w:pPr>
        <w:contextualSpacing/>
        <w:jc w:val="both"/>
      </w:pPr>
      <w:r w:rsidRPr="00734153">
        <w:t xml:space="preserve">Follow-up information is to be collected </w:t>
      </w:r>
      <w:r w:rsidR="007D18B7">
        <w:t>on</w:t>
      </w:r>
      <w:r w:rsidR="007D18B7" w:rsidRPr="00734153">
        <w:t xml:space="preserve"> </w:t>
      </w:r>
      <w:r w:rsidRPr="00734153">
        <w:t xml:space="preserve">all study participants, irrespective of whether or not they </w:t>
      </w:r>
      <w:r w:rsidR="004F244C">
        <w:t xml:space="preserve">complete the scheduled course of allocated </w:t>
      </w:r>
      <w:r w:rsidRPr="00734153">
        <w:t xml:space="preserve">study treatment. </w:t>
      </w:r>
      <w:r w:rsidR="009B2D72">
        <w:t>S</w:t>
      </w:r>
      <w:r>
        <w:t xml:space="preserve">tudy </w:t>
      </w:r>
      <w:r w:rsidRPr="00734153">
        <w:t xml:space="preserve">staff will </w:t>
      </w:r>
      <w:r>
        <w:t xml:space="preserve">seek follow-up information through </w:t>
      </w:r>
      <w:r w:rsidR="009B2D72">
        <w:t>various</w:t>
      </w:r>
      <w:r>
        <w:t xml:space="preserve"> means</w:t>
      </w:r>
      <w:r w:rsidR="009B2D72">
        <w:t xml:space="preserve"> including </w:t>
      </w:r>
      <w:r>
        <w:t>medical staff, reviewi</w:t>
      </w:r>
      <w:r w:rsidR="009B2D72">
        <w:t>ng</w:t>
      </w:r>
      <w:r>
        <w:t xml:space="preserve"> </w:t>
      </w:r>
      <w:r w:rsidRPr="00734153">
        <w:t>information from medical notes, routine healthcare systems</w:t>
      </w:r>
      <w:r>
        <w:t>,</w:t>
      </w:r>
      <w:r w:rsidRPr="00734153">
        <w:t xml:space="preserve"> and registries.</w:t>
      </w:r>
      <w:r w:rsidR="009B2D72">
        <w:t xml:space="preserve"> </w:t>
      </w:r>
    </w:p>
    <w:p w14:paraId="2AFAD26F" w14:textId="77777777" w:rsidR="003803A9" w:rsidRPr="003803A9" w:rsidRDefault="003803A9" w:rsidP="003803A9"/>
    <w:p w14:paraId="14A7A9BE" w14:textId="77777777" w:rsidR="004F244C" w:rsidRPr="00347F62" w:rsidRDefault="004F244C" w:rsidP="00295817">
      <w:pPr>
        <w:pStyle w:val="Heading2"/>
      </w:pPr>
      <w:bookmarkStart w:id="303" w:name="_Ref34937519"/>
      <w:bookmarkStart w:id="304" w:name="_Toc35700867"/>
      <w:r>
        <w:t>Duration of follow-up</w:t>
      </w:r>
      <w:bookmarkEnd w:id="303"/>
      <w:bookmarkEnd w:id="304"/>
    </w:p>
    <w:p w14:paraId="7F279205" w14:textId="184B5E90" w:rsidR="004F244C" w:rsidRDefault="004F244C" w:rsidP="004F244C">
      <w:pPr>
        <w:tabs>
          <w:tab w:val="left" w:pos="8080"/>
        </w:tabs>
        <w:contextualSpacing/>
        <w:jc w:val="both"/>
        <w:rPr>
          <w:lang w:val="en-US"/>
        </w:rPr>
      </w:pPr>
      <w:r>
        <w:rPr>
          <w:lang w:val="en-US"/>
        </w:rPr>
        <w:t xml:space="preserve">All </w:t>
      </w:r>
      <w:r w:rsidR="00BB0B51">
        <w:rPr>
          <w:lang w:val="en-US"/>
        </w:rPr>
        <w:t xml:space="preserve">randomised </w:t>
      </w:r>
      <w:r>
        <w:rPr>
          <w:lang w:val="en-US"/>
        </w:rPr>
        <w:t xml:space="preserve">participants are to be followed up until death, discharge from hospital or 28 days </w:t>
      </w:r>
      <w:del w:id="305" w:author="Martin Landray" w:date="2020-03-20T18:22:00Z">
        <w:r w:rsidDel="00F47C60">
          <w:rPr>
            <w:lang w:val="en-US"/>
          </w:rPr>
          <w:delText>post-</w:delText>
        </w:r>
      </w:del>
      <w:ins w:id="306" w:author="Martin Landray" w:date="2020-03-20T18:22:00Z">
        <w:r w:rsidR="00F47C60">
          <w:rPr>
            <w:lang w:val="en-US"/>
          </w:rPr>
          <w:t xml:space="preserve">after </w:t>
        </w:r>
      </w:ins>
      <w:r w:rsidR="00BB0B51">
        <w:rPr>
          <w:lang w:val="en-US"/>
        </w:rPr>
        <w:t>randomisation</w:t>
      </w:r>
      <w:r w:rsidR="001B0EEE">
        <w:rPr>
          <w:lang w:val="en-US"/>
        </w:rPr>
        <w:t xml:space="preserve"> (whichever is sooner)</w:t>
      </w:r>
      <w:r>
        <w:rPr>
          <w:lang w:val="en-US"/>
        </w:rPr>
        <w:t xml:space="preserve">. It is </w:t>
      </w:r>
      <w:r w:rsidR="00BB0B51">
        <w:rPr>
          <w:lang w:val="en-US"/>
        </w:rPr>
        <w:t xml:space="preserve">recognised </w:t>
      </w:r>
      <w:r>
        <w:rPr>
          <w:lang w:val="en-US"/>
        </w:rPr>
        <w:t xml:space="preserve">that in the setting of this trial, there may be some variability in exactly how many days </w:t>
      </w:r>
      <w:del w:id="307" w:author="Martin Landray" w:date="2020-03-20T18:22:00Z">
        <w:r w:rsidDel="00F47C60">
          <w:rPr>
            <w:lang w:val="en-US"/>
          </w:rPr>
          <w:delText>post-</w:delText>
        </w:r>
      </w:del>
      <w:ins w:id="308" w:author="Martin Landray" w:date="2020-03-20T18:22:00Z">
        <w:r w:rsidR="00F47C60">
          <w:rPr>
            <w:lang w:val="en-US"/>
          </w:rPr>
          <w:t xml:space="preserve">after </w:t>
        </w:r>
      </w:ins>
      <w:r w:rsidR="00BB0B51">
        <w:rPr>
          <w:lang w:val="en-US"/>
        </w:rPr>
        <w:t>randomisation</w:t>
      </w:r>
      <w:r>
        <w:rPr>
          <w:lang w:val="en-US"/>
        </w:rPr>
        <w:t>, information on disease status is collected. This is acceptable and will be taken account of in the analyses and interpretation of results, the principle being that some information about post-</w:t>
      </w:r>
      <w:r w:rsidR="00BB0B51">
        <w:rPr>
          <w:lang w:val="en-US"/>
        </w:rPr>
        <w:t xml:space="preserve">randomisation </w:t>
      </w:r>
      <w:r>
        <w:rPr>
          <w:lang w:val="en-US"/>
        </w:rPr>
        <w:t>disease status is better than none.</w:t>
      </w:r>
    </w:p>
    <w:p w14:paraId="2C19CC45" w14:textId="77777777" w:rsidR="004F244C" w:rsidRDefault="004F244C" w:rsidP="004F244C">
      <w:pPr>
        <w:tabs>
          <w:tab w:val="left" w:pos="8080"/>
        </w:tabs>
        <w:contextualSpacing/>
        <w:jc w:val="both"/>
        <w:rPr>
          <w:lang w:val="en-US"/>
        </w:rPr>
      </w:pPr>
    </w:p>
    <w:p w14:paraId="31DF498C" w14:textId="284CD65C" w:rsidR="003803A9" w:rsidRPr="00D22701" w:rsidRDefault="004F244C" w:rsidP="002E2ABC">
      <w:pPr>
        <w:tabs>
          <w:tab w:val="left" w:pos="8080"/>
        </w:tabs>
        <w:contextualSpacing/>
        <w:jc w:val="both"/>
      </w:pPr>
      <w:r>
        <w:rPr>
          <w:lang w:val="en-US"/>
        </w:rPr>
        <w:t>Longer</w:t>
      </w:r>
      <w:r w:rsidR="00DB4029">
        <w:rPr>
          <w:lang w:val="en-US"/>
        </w:rPr>
        <w:t xml:space="preserve"> </w:t>
      </w:r>
      <w:r w:rsidR="00BB0B51">
        <w:rPr>
          <w:lang w:val="en-US"/>
        </w:rPr>
        <w:t xml:space="preserve">term </w:t>
      </w:r>
      <w:r w:rsidR="007D18B7">
        <w:rPr>
          <w:lang w:val="en-US"/>
        </w:rPr>
        <w:t xml:space="preserve">(up to 10 years) </w:t>
      </w:r>
      <w:r>
        <w:rPr>
          <w:lang w:val="en-US"/>
        </w:rPr>
        <w:t>follow-up will be sought</w:t>
      </w:r>
      <w:r w:rsidR="00086BC6">
        <w:rPr>
          <w:lang w:val="en-US"/>
        </w:rPr>
        <w:t xml:space="preserve"> </w:t>
      </w:r>
      <w:r>
        <w:rPr>
          <w:lang w:val="en-US"/>
        </w:rPr>
        <w:t>through linkage to electronic healthcare</w:t>
      </w:r>
      <w:r w:rsidR="00086BC6">
        <w:rPr>
          <w:lang w:val="en-US"/>
        </w:rPr>
        <w:t xml:space="preserve"> </w:t>
      </w:r>
      <w:r>
        <w:rPr>
          <w:lang w:val="en-US"/>
        </w:rPr>
        <w:t xml:space="preserve">records and </w:t>
      </w:r>
      <w:r>
        <w:t>medical databases including those held by NHS Digital</w:t>
      </w:r>
      <w:r w:rsidR="003B6701">
        <w:t>, Public Health England</w:t>
      </w:r>
      <w:r>
        <w:t xml:space="preserve"> and equivalent </w:t>
      </w:r>
      <w:r w:rsidRPr="002A5944">
        <w:t>bodies</w:t>
      </w:r>
      <w:r w:rsidR="003B6701" w:rsidRPr="002A5944">
        <w:t>, and to relevant research databases (e.g. UK Biobank, Genomics England)</w:t>
      </w:r>
      <w:r w:rsidRPr="002A5944">
        <w:t>.</w:t>
      </w:r>
      <w:r>
        <w:t xml:space="preserve"> </w:t>
      </w:r>
    </w:p>
    <w:p w14:paraId="4BF0D7F3" w14:textId="77777777" w:rsidR="004F244C" w:rsidRPr="00734153" w:rsidRDefault="004F244C" w:rsidP="00295817">
      <w:pPr>
        <w:pStyle w:val="Heading2"/>
      </w:pPr>
      <w:bookmarkStart w:id="309" w:name="_Toc34778082"/>
      <w:bookmarkStart w:id="310" w:name="_Toc34778137"/>
      <w:bookmarkStart w:id="311" w:name="_Toc34778286"/>
      <w:bookmarkStart w:id="312" w:name="_Toc34778340"/>
      <w:bookmarkStart w:id="313" w:name="_Toc34778393"/>
      <w:bookmarkStart w:id="314" w:name="_Toc34778473"/>
      <w:bookmarkStart w:id="315" w:name="_Toc34778528"/>
      <w:bookmarkStart w:id="316" w:name="_Toc34778584"/>
      <w:bookmarkStart w:id="317" w:name="_Toc34780062"/>
      <w:bookmarkStart w:id="318" w:name="_Toc34780326"/>
      <w:bookmarkStart w:id="319" w:name="_Toc34780456"/>
      <w:bookmarkStart w:id="320" w:name="_Toc34778083"/>
      <w:bookmarkStart w:id="321" w:name="_Toc34778138"/>
      <w:bookmarkStart w:id="322" w:name="_Toc34778287"/>
      <w:bookmarkStart w:id="323" w:name="_Toc34778341"/>
      <w:bookmarkStart w:id="324" w:name="_Toc34778394"/>
      <w:bookmarkStart w:id="325" w:name="_Toc34778474"/>
      <w:bookmarkStart w:id="326" w:name="_Toc34778529"/>
      <w:bookmarkStart w:id="327" w:name="_Toc34778585"/>
      <w:bookmarkStart w:id="328" w:name="_Toc34780063"/>
      <w:bookmarkStart w:id="329" w:name="_Toc34780327"/>
      <w:bookmarkStart w:id="330" w:name="_Toc34780457"/>
      <w:bookmarkStart w:id="331" w:name="_Toc34778084"/>
      <w:bookmarkStart w:id="332" w:name="_Toc34778139"/>
      <w:bookmarkStart w:id="333" w:name="_Toc34778288"/>
      <w:bookmarkStart w:id="334" w:name="_Toc34778342"/>
      <w:bookmarkStart w:id="335" w:name="_Toc34778395"/>
      <w:bookmarkStart w:id="336" w:name="_Toc34778475"/>
      <w:bookmarkStart w:id="337" w:name="_Toc34778530"/>
      <w:bookmarkStart w:id="338" w:name="_Toc34778586"/>
      <w:bookmarkStart w:id="339" w:name="_Toc34780064"/>
      <w:bookmarkStart w:id="340" w:name="_Toc34780328"/>
      <w:bookmarkStart w:id="341" w:name="_Toc34780458"/>
      <w:bookmarkStart w:id="342" w:name="_Ref34936252"/>
      <w:bookmarkStart w:id="343" w:name="_Toc3570086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734153">
        <w:t>Withdrawal of consent</w:t>
      </w:r>
      <w:bookmarkEnd w:id="342"/>
      <w:bookmarkEnd w:id="343"/>
    </w:p>
    <w:p w14:paraId="71996EC6" w14:textId="0176F90F" w:rsidR="004F244C" w:rsidRPr="00734153" w:rsidRDefault="004F244C" w:rsidP="004F244C">
      <w:pPr>
        <w:contextualSpacing/>
        <w:jc w:val="both"/>
      </w:pPr>
      <w:r w:rsidRPr="00734153">
        <w:t xml:space="preserve">A decision by a participant that they no longer wish to continue receiving study treatment should </w:t>
      </w:r>
      <w:r w:rsidRPr="00734153">
        <w:rPr>
          <w:b/>
        </w:rPr>
        <w:t>not</w:t>
      </w:r>
      <w:r w:rsidRPr="00734153">
        <w:t xml:space="preserve"> be considered to be a withdrawal of consent for follow-up. However, participants are free to withdraw consent for some or all aspects of the study at any time if they wish to do so. In accordance with </w:t>
      </w:r>
      <w:r>
        <w:t xml:space="preserve">regulatory </w:t>
      </w:r>
      <w:r w:rsidRPr="00734153">
        <w:t xml:space="preserve">guidance, </w:t>
      </w:r>
      <w:r w:rsidR="001B0EEE">
        <w:t xml:space="preserve">de-identified </w:t>
      </w:r>
      <w:r w:rsidRPr="00734153">
        <w:t>data that have already been collected and incorporated in the study database will continue to be used</w:t>
      </w:r>
      <w:r w:rsidR="001B0EEE">
        <w:t xml:space="preserve"> (and any identifiable data </w:t>
      </w:r>
      <w:r w:rsidR="00BB04DD">
        <w:t>will be destroyed)</w:t>
      </w:r>
      <w:r w:rsidRPr="00734153">
        <w:t xml:space="preserve">. </w:t>
      </w:r>
    </w:p>
    <w:p w14:paraId="5E154D42" w14:textId="77777777" w:rsidR="003803A9" w:rsidRDefault="003803A9" w:rsidP="002E2ABC">
      <w:pPr>
        <w:tabs>
          <w:tab w:val="left" w:pos="8080"/>
        </w:tabs>
        <w:contextualSpacing/>
        <w:jc w:val="both"/>
        <w:rPr>
          <w:lang w:val="en-US"/>
        </w:rPr>
      </w:pPr>
    </w:p>
    <w:p w14:paraId="5F216FD7" w14:textId="77777777" w:rsidR="007341EA" w:rsidRDefault="007341EA" w:rsidP="002E2ABC">
      <w:pPr>
        <w:tabs>
          <w:tab w:val="left" w:pos="8080"/>
        </w:tabs>
        <w:contextualSpacing/>
        <w:jc w:val="both"/>
        <w:rPr>
          <w:lang w:val="en-US"/>
        </w:rPr>
      </w:pPr>
    </w:p>
    <w:p w14:paraId="66E1ED23" w14:textId="765A4AB2" w:rsidR="004B65DD" w:rsidRPr="00734153" w:rsidRDefault="004B65DD" w:rsidP="0083077B">
      <w:pPr>
        <w:pStyle w:val="StyleHeading1Linespacingsingle"/>
        <w:numPr>
          <w:ilvl w:val="0"/>
          <w:numId w:val="2"/>
        </w:numPr>
        <w:tabs>
          <w:tab w:val="clear" w:pos="360"/>
        </w:tabs>
        <w:spacing w:before="0" w:after="0"/>
        <w:ind w:left="851" w:hanging="851"/>
        <w:contextualSpacing/>
      </w:pPr>
      <w:bookmarkStart w:id="344" w:name="_Toc34778086"/>
      <w:bookmarkStart w:id="345" w:name="_Toc34778141"/>
      <w:bookmarkStart w:id="346" w:name="_Toc34778290"/>
      <w:bookmarkStart w:id="347" w:name="_Toc34778344"/>
      <w:bookmarkStart w:id="348" w:name="_Toc34778397"/>
      <w:bookmarkStart w:id="349" w:name="_Toc34778477"/>
      <w:bookmarkStart w:id="350" w:name="_Toc34778532"/>
      <w:bookmarkStart w:id="351" w:name="_Toc34778588"/>
      <w:bookmarkStart w:id="352" w:name="_Toc34780066"/>
      <w:bookmarkStart w:id="353" w:name="_Toc34780330"/>
      <w:bookmarkStart w:id="354" w:name="_Toc34780460"/>
      <w:bookmarkStart w:id="355" w:name="_Toc34778088"/>
      <w:bookmarkStart w:id="356" w:name="_Toc34778143"/>
      <w:bookmarkStart w:id="357" w:name="_Toc34778292"/>
      <w:bookmarkStart w:id="358" w:name="_Toc34778346"/>
      <w:bookmarkStart w:id="359" w:name="_Toc34778399"/>
      <w:bookmarkStart w:id="360" w:name="_Toc34778479"/>
      <w:bookmarkStart w:id="361" w:name="_Toc34778534"/>
      <w:bookmarkStart w:id="362" w:name="_Toc34778590"/>
      <w:bookmarkStart w:id="363" w:name="_Toc34780068"/>
      <w:bookmarkStart w:id="364" w:name="_Toc34780332"/>
      <w:bookmarkStart w:id="365" w:name="_Toc34780462"/>
      <w:bookmarkStart w:id="366" w:name="_Toc34778089"/>
      <w:bookmarkStart w:id="367" w:name="_Toc34778144"/>
      <w:bookmarkStart w:id="368" w:name="_Toc34778293"/>
      <w:bookmarkStart w:id="369" w:name="_Toc34778347"/>
      <w:bookmarkStart w:id="370" w:name="_Toc34778400"/>
      <w:bookmarkStart w:id="371" w:name="_Toc34778480"/>
      <w:bookmarkStart w:id="372" w:name="_Toc34778535"/>
      <w:bookmarkStart w:id="373" w:name="_Toc34778591"/>
      <w:bookmarkStart w:id="374" w:name="_Toc34780069"/>
      <w:bookmarkStart w:id="375" w:name="_Toc34780333"/>
      <w:bookmarkStart w:id="376" w:name="_Toc34780463"/>
      <w:bookmarkStart w:id="377" w:name="_Toc34778090"/>
      <w:bookmarkStart w:id="378" w:name="_Toc34778145"/>
      <w:bookmarkStart w:id="379" w:name="_Toc34778294"/>
      <w:bookmarkStart w:id="380" w:name="_Toc34778348"/>
      <w:bookmarkStart w:id="381" w:name="_Toc34778401"/>
      <w:bookmarkStart w:id="382" w:name="_Toc34778481"/>
      <w:bookmarkStart w:id="383" w:name="_Toc34778536"/>
      <w:bookmarkStart w:id="384" w:name="_Toc34778592"/>
      <w:bookmarkStart w:id="385" w:name="_Toc34780070"/>
      <w:bookmarkStart w:id="386" w:name="_Toc34780334"/>
      <w:bookmarkStart w:id="387" w:name="_Toc34780464"/>
      <w:bookmarkStart w:id="388" w:name="_Ref419466990"/>
      <w:bookmarkStart w:id="389" w:name="_Toc35700869"/>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r w:rsidRPr="00734153">
        <w:t>Statistical analysis</w:t>
      </w:r>
      <w:bookmarkEnd w:id="388"/>
      <w:bookmarkEnd w:id="389"/>
    </w:p>
    <w:p w14:paraId="6837CBBB" w14:textId="77777777" w:rsidR="00EB55A5" w:rsidRDefault="00EB55A5" w:rsidP="00D1558B">
      <w:pPr>
        <w:pStyle w:val="Default"/>
        <w:rPr>
          <w:sz w:val="22"/>
          <w:szCs w:val="22"/>
        </w:rPr>
      </w:pPr>
      <w:bookmarkStart w:id="390" w:name="_Ref242758982"/>
    </w:p>
    <w:p w14:paraId="7C149919" w14:textId="5B6D025A" w:rsidR="00D1558B" w:rsidRPr="00086BC6" w:rsidRDefault="00D1558B" w:rsidP="00086BC6">
      <w:pPr>
        <w:pStyle w:val="Default"/>
        <w:jc w:val="both"/>
      </w:pPr>
      <w:r w:rsidRPr="00086BC6">
        <w:t>All analyses for reports, presentations and publications will be prepared by the coordinating centre at the Nuffield Department of Population Health, University of Oxford. A more detailed statistical analysis plan will be developed by the investigators and published on the study website prior to any analyses of aggregate unblinded data being conducted.</w:t>
      </w:r>
    </w:p>
    <w:p w14:paraId="4436A9A1" w14:textId="77777777" w:rsidR="00D1558B" w:rsidRDefault="00D1558B" w:rsidP="00392BCB">
      <w:pPr>
        <w:contextualSpacing/>
        <w:jc w:val="both"/>
      </w:pPr>
    </w:p>
    <w:p w14:paraId="2F9186F0" w14:textId="77777777" w:rsidR="00D1558B" w:rsidRDefault="00D1558B" w:rsidP="00295817">
      <w:pPr>
        <w:pStyle w:val="Heading2"/>
      </w:pPr>
      <w:bookmarkStart w:id="391" w:name="_Toc35700870"/>
      <w:r>
        <w:t>Outcomes</w:t>
      </w:r>
      <w:bookmarkEnd w:id="391"/>
    </w:p>
    <w:p w14:paraId="7CF268B2" w14:textId="1E7789E4" w:rsidR="00D1558B" w:rsidRDefault="00D1558B" w:rsidP="00A86BD1">
      <w:pPr>
        <w:jc w:val="both"/>
        <w:rPr>
          <w:lang w:val="en-US"/>
        </w:rPr>
      </w:pPr>
      <w:r>
        <w:rPr>
          <w:lang w:val="en-US"/>
        </w:rPr>
        <w:t xml:space="preserve">The </w:t>
      </w:r>
      <w:r w:rsidRPr="00103026">
        <w:rPr>
          <w:b/>
          <w:lang w:val="en-US"/>
        </w:rPr>
        <w:t xml:space="preserve">primary </w:t>
      </w:r>
      <w:r>
        <w:rPr>
          <w:b/>
          <w:lang w:val="en-US"/>
        </w:rPr>
        <w:t xml:space="preserve">objective </w:t>
      </w:r>
      <w:r>
        <w:rPr>
          <w:lang w:val="en-US"/>
        </w:rPr>
        <w:t>is to provide reliable estimates of the effect of study treatments on in-hospital death (with subsidiary analyses of cause of death</w:t>
      </w:r>
      <w:ins w:id="392" w:author="Martin Landray" w:date="2020-03-20T18:23:00Z">
        <w:r w:rsidR="00F47C60">
          <w:rPr>
            <w:lang w:val="en-US"/>
          </w:rPr>
          <w:t xml:space="preserve"> and death at various timepoints following discharge</w:t>
        </w:r>
      </w:ins>
      <w:r>
        <w:rPr>
          <w:lang w:val="en-US"/>
        </w:rPr>
        <w:t>)</w:t>
      </w:r>
      <w:r w:rsidR="00BB0B51">
        <w:rPr>
          <w:lang w:val="en-US"/>
        </w:rPr>
        <w:t>.</w:t>
      </w:r>
    </w:p>
    <w:p w14:paraId="7AA767C0" w14:textId="77777777" w:rsidR="00D1558B" w:rsidRDefault="00D1558B" w:rsidP="00A86BD1">
      <w:pPr>
        <w:jc w:val="both"/>
        <w:rPr>
          <w:lang w:val="en-US"/>
        </w:rPr>
      </w:pPr>
    </w:p>
    <w:p w14:paraId="034430F5" w14:textId="2943DBE2" w:rsidR="00D1558B" w:rsidRDefault="00D1558B" w:rsidP="00A86BD1">
      <w:pPr>
        <w:jc w:val="both"/>
        <w:rPr>
          <w:lang w:val="en-US"/>
        </w:rPr>
      </w:pPr>
      <w:r>
        <w:rPr>
          <w:lang w:val="en-US"/>
        </w:rPr>
        <w:t xml:space="preserve">The </w:t>
      </w:r>
      <w:r w:rsidRPr="00103026">
        <w:rPr>
          <w:b/>
          <w:lang w:val="en-US"/>
        </w:rPr>
        <w:t xml:space="preserve">secondary </w:t>
      </w:r>
      <w:r>
        <w:rPr>
          <w:b/>
          <w:lang w:val="en-US"/>
        </w:rPr>
        <w:t xml:space="preserve">objectives </w:t>
      </w:r>
      <w:r w:rsidRPr="00FF2DE0">
        <w:rPr>
          <w:lang w:val="en-US"/>
        </w:rPr>
        <w:t>are to assess the effects of study treatments on duration of hospital stay</w:t>
      </w:r>
      <w:ins w:id="393" w:author="Martin Landray" w:date="2020-03-20T18:24:00Z">
        <w:r w:rsidR="00F47C60">
          <w:rPr>
            <w:lang w:val="en-US"/>
          </w:rPr>
          <w:t>;</w:t>
        </w:r>
      </w:ins>
      <w:del w:id="394" w:author="Martin Landray" w:date="2020-03-20T18:23:00Z">
        <w:r w:rsidRPr="00FF2DE0" w:rsidDel="00F47C60">
          <w:rPr>
            <w:lang w:val="en-US"/>
          </w:rPr>
          <w:delText xml:space="preserve"> and on</w:delText>
        </w:r>
      </w:del>
      <w:r w:rsidRPr="00FF2DE0">
        <w:rPr>
          <w:lang w:val="en-US"/>
        </w:rPr>
        <w:t xml:space="preserve"> </w:t>
      </w:r>
      <w:r w:rsidR="00727F60">
        <w:rPr>
          <w:lang w:val="en-US"/>
        </w:rPr>
        <w:t xml:space="preserve">the </w:t>
      </w:r>
      <w:r w:rsidRPr="00FF2DE0">
        <w:rPr>
          <w:lang w:val="en-US"/>
        </w:rPr>
        <w:t xml:space="preserve">need for (and duration of) </w:t>
      </w:r>
      <w:r w:rsidR="00A73E0A" w:rsidRPr="001B0EEE">
        <w:rPr>
          <w:color w:val="000000" w:themeColor="text1"/>
        </w:rPr>
        <w:t>ventilation</w:t>
      </w:r>
      <w:r w:rsidR="00364D7F">
        <w:rPr>
          <w:color w:val="000000" w:themeColor="text1"/>
        </w:rPr>
        <w:t>; and the need for renal replacement therapy</w:t>
      </w:r>
      <w:r w:rsidR="00BB0B51">
        <w:rPr>
          <w:lang w:val="en-US"/>
        </w:rPr>
        <w:t>.</w:t>
      </w:r>
    </w:p>
    <w:p w14:paraId="6A16D263" w14:textId="77777777" w:rsidR="00D1558B" w:rsidRDefault="00D1558B" w:rsidP="00A86BD1">
      <w:pPr>
        <w:jc w:val="both"/>
        <w:rPr>
          <w:lang w:val="en-US"/>
        </w:rPr>
      </w:pPr>
    </w:p>
    <w:p w14:paraId="08920054" w14:textId="54D1EE09" w:rsidR="00D1558B" w:rsidRDefault="00D1558B" w:rsidP="00A86BD1">
      <w:pPr>
        <w:jc w:val="both"/>
        <w:rPr>
          <w:lang w:val="en-US"/>
        </w:rPr>
      </w:pPr>
      <w:r w:rsidRPr="002A5944">
        <w:rPr>
          <w:lang w:val="en-US"/>
        </w:rPr>
        <w:t>Data from routine healthcare records (including linkage to medical databases held by organi</w:t>
      </w:r>
      <w:r w:rsidR="00BB0B51" w:rsidRPr="002A5944">
        <w:rPr>
          <w:lang w:val="en-US"/>
        </w:rPr>
        <w:t>s</w:t>
      </w:r>
      <w:r w:rsidRPr="002A5944">
        <w:rPr>
          <w:lang w:val="en-US"/>
        </w:rPr>
        <w:t>ations such as NHS Digital)</w:t>
      </w:r>
      <w:r w:rsidR="00E703DF" w:rsidRPr="002A5944">
        <w:rPr>
          <w:lang w:val="en-US"/>
        </w:rPr>
        <w:t xml:space="preserve"> and from relevant research studies (such as UK Biobank and Genomics England)</w:t>
      </w:r>
      <w:r w:rsidRPr="002A5944">
        <w:rPr>
          <w:lang w:val="en-US"/>
        </w:rPr>
        <w:t xml:space="preserve"> will allow subsidiary analyses of the effect of the study treatments on particular non-fatal events (e.g. ascertained through linkage to Hospital Episode Statistics)</w:t>
      </w:r>
      <w:r w:rsidR="00D22701" w:rsidRPr="002A5944">
        <w:rPr>
          <w:lang w:val="en-US"/>
        </w:rPr>
        <w:t xml:space="preserve">, </w:t>
      </w:r>
      <w:r w:rsidR="00D22701" w:rsidRPr="002A5944">
        <w:t>the influence of pre-existing major co-morbidity (e.g. diabetes, heart disease, lung disease, hepatic insufficiency, severe depression, severe kidney impairment, immunosuppression),</w:t>
      </w:r>
      <w:r w:rsidRPr="002A5944">
        <w:rPr>
          <w:lang w:val="en-US"/>
        </w:rPr>
        <w:t xml:space="preserve"> and longer</w:t>
      </w:r>
      <w:r w:rsidR="00086BC6" w:rsidRPr="002A5944">
        <w:rPr>
          <w:lang w:val="en-US"/>
        </w:rPr>
        <w:t>-</w:t>
      </w:r>
      <w:r w:rsidRPr="002A5944">
        <w:rPr>
          <w:lang w:val="en-US"/>
        </w:rPr>
        <w:t>term outcomes (e.g. 6 month survival)</w:t>
      </w:r>
      <w:r w:rsidR="00E703DF" w:rsidRPr="002A5944">
        <w:rPr>
          <w:lang w:val="en-US"/>
        </w:rPr>
        <w:t xml:space="preserve"> as well as in particular sub-categories of patient (e.g. by genotype).</w:t>
      </w:r>
    </w:p>
    <w:p w14:paraId="00165A76" w14:textId="77777777" w:rsidR="00D1558B" w:rsidRDefault="00D1558B" w:rsidP="00392BCB">
      <w:pPr>
        <w:contextualSpacing/>
        <w:jc w:val="both"/>
      </w:pPr>
    </w:p>
    <w:p w14:paraId="259A83EF" w14:textId="17A0B323" w:rsidR="00D1558B" w:rsidRDefault="00D1558B" w:rsidP="00295817">
      <w:pPr>
        <w:pStyle w:val="Heading2"/>
      </w:pPr>
      <w:bookmarkStart w:id="395" w:name="_Toc35700871"/>
      <w:r>
        <w:t>Methods of analysis</w:t>
      </w:r>
      <w:bookmarkEnd w:id="395"/>
    </w:p>
    <w:p w14:paraId="32BD2843" w14:textId="2E5A5EE7" w:rsidR="00DB5F0B" w:rsidRDefault="00DB5F0B" w:rsidP="00DB5F0B">
      <w:pPr>
        <w:contextualSpacing/>
        <w:jc w:val="both"/>
      </w:pPr>
      <w:r>
        <w:t xml:space="preserve">Comparisons will be made between all participants </w:t>
      </w:r>
      <w:r w:rsidR="00B92F95">
        <w:t xml:space="preserve">randomised </w:t>
      </w:r>
      <w:r>
        <w:t xml:space="preserve">to the different treatment arms, </w:t>
      </w:r>
      <w:r w:rsidRPr="00734153">
        <w:t>irrespective of whether they received their allocated treatment (</w:t>
      </w:r>
      <w:r>
        <w:t>“</w:t>
      </w:r>
      <w:r w:rsidRPr="00734153">
        <w:t>intention-to-treat</w:t>
      </w:r>
      <w:r>
        <w:t>”</w:t>
      </w:r>
      <w:r w:rsidRPr="00734153">
        <w:t xml:space="preserve"> analyses). </w:t>
      </w:r>
    </w:p>
    <w:p w14:paraId="08DFCC65" w14:textId="77777777" w:rsidR="00D0469C" w:rsidRDefault="00D0469C" w:rsidP="00392BCB">
      <w:pPr>
        <w:contextualSpacing/>
        <w:jc w:val="both"/>
      </w:pPr>
    </w:p>
    <w:p w14:paraId="0CB10581" w14:textId="5004BD3A" w:rsidR="004B65DD" w:rsidRPr="00734153" w:rsidRDefault="004B65DD" w:rsidP="00392BCB">
      <w:pPr>
        <w:contextualSpacing/>
        <w:jc w:val="both"/>
      </w:pPr>
      <w:r w:rsidRPr="00734153">
        <w:t>For time-to-event analyses, survival analytic methods will be used to evaluate the time to the first event during the entire study period</w:t>
      </w:r>
      <w:r w:rsidR="00EB55A5">
        <w:t xml:space="preserve"> using the log-rank test</w:t>
      </w:r>
      <w:r w:rsidR="00E703DF" w:rsidRPr="00E703DF">
        <w:t>, taking discharge without the relevant event as implying safety</w:t>
      </w:r>
      <w:r w:rsidR="00DB5F0B">
        <w:t xml:space="preserve"> from it</w:t>
      </w:r>
      <w:r w:rsidR="00E703DF" w:rsidRPr="00E703DF">
        <w:t>.</w:t>
      </w:r>
    </w:p>
    <w:p w14:paraId="7F9DD587" w14:textId="77777777" w:rsidR="003C4421" w:rsidRDefault="003C4421" w:rsidP="00392BCB">
      <w:pPr>
        <w:contextualSpacing/>
        <w:jc w:val="both"/>
      </w:pPr>
    </w:p>
    <w:p w14:paraId="06D068D1" w14:textId="7DEED195" w:rsidR="003C4421" w:rsidRPr="00734153" w:rsidRDefault="00FD7306" w:rsidP="003C4421">
      <w:pPr>
        <w:contextualSpacing/>
        <w:jc w:val="both"/>
      </w:pPr>
      <w:r>
        <w:t>The scope for m</w:t>
      </w:r>
      <w:r w:rsidRPr="003C4421">
        <w:rPr>
          <w:lang w:val="en-US"/>
        </w:rPr>
        <w:t xml:space="preserve">ultiple </w:t>
      </w:r>
      <w:r w:rsidR="00A73E0A">
        <w:rPr>
          <w:lang w:val="en-US"/>
        </w:rPr>
        <w:t>treatment comparisons</w:t>
      </w:r>
      <w:r w:rsidR="00A73E0A" w:rsidRPr="003C4421">
        <w:rPr>
          <w:lang w:val="en-US"/>
        </w:rPr>
        <w:t xml:space="preserve"> </w:t>
      </w:r>
      <w:r w:rsidR="003C4421" w:rsidRPr="003C4421">
        <w:rPr>
          <w:lang w:val="en-US"/>
        </w:rPr>
        <w:t>will be taken into account in multiple pairwise tests. D</w:t>
      </w:r>
      <w:r w:rsidR="003C4421" w:rsidRPr="003C4421">
        <w:t>ue allowance will be made in the interpretation of all analyses, taking into account the nature of events and evidence from other studies. Tests</w:t>
      </w:r>
      <w:r w:rsidR="003C4421" w:rsidRPr="00734153">
        <w:t xml:space="preserve"> of heterogeneity or trend will generally be used to assess disparity in efficacy among different subgroups</w:t>
      </w:r>
      <w:r w:rsidR="003C4421">
        <w:t xml:space="preserve"> (e.g. men vs. women; age &lt;50, ≥50&lt;70, ≥70)</w:t>
      </w:r>
      <w:r w:rsidR="003C4421" w:rsidRPr="00734153">
        <w:t xml:space="preserve">. </w:t>
      </w:r>
    </w:p>
    <w:p w14:paraId="65158D08" w14:textId="77777777" w:rsidR="003C4421" w:rsidRPr="00734153" w:rsidRDefault="003C4421" w:rsidP="00392BCB">
      <w:pPr>
        <w:contextualSpacing/>
        <w:jc w:val="both"/>
      </w:pPr>
    </w:p>
    <w:p w14:paraId="13E2094C" w14:textId="77777777" w:rsidR="00DB5F0B" w:rsidRDefault="00DB5F0B" w:rsidP="00392BCB">
      <w:pPr>
        <w:contextualSpacing/>
        <w:jc w:val="both"/>
      </w:pPr>
    </w:p>
    <w:p w14:paraId="0838678C" w14:textId="16595A8C" w:rsidR="007F4D0E" w:rsidRDefault="00C71205" w:rsidP="0083077B">
      <w:pPr>
        <w:pStyle w:val="StyleHeading1Linespacingsingle"/>
        <w:numPr>
          <w:ilvl w:val="0"/>
          <w:numId w:val="2"/>
        </w:numPr>
        <w:tabs>
          <w:tab w:val="clear" w:pos="360"/>
        </w:tabs>
        <w:spacing w:before="0" w:after="0"/>
        <w:ind w:left="851" w:hanging="851"/>
        <w:contextualSpacing/>
      </w:pPr>
      <w:bookmarkStart w:id="396" w:name="_Toc35700872"/>
      <w:r>
        <w:t>DATA and saFETy Monitoring</w:t>
      </w:r>
      <w:bookmarkEnd w:id="396"/>
    </w:p>
    <w:p w14:paraId="7F54D249" w14:textId="2B258A86" w:rsidR="00295817" w:rsidRDefault="00295817" w:rsidP="00295817">
      <w:pPr>
        <w:pStyle w:val="Heading2"/>
      </w:pPr>
      <w:bookmarkStart w:id="397" w:name="_Ref34892690"/>
      <w:bookmarkStart w:id="398" w:name="_Toc35700873"/>
      <w:r>
        <w:t>Recording Suspected Serious Adverse Reactions</w:t>
      </w:r>
      <w:bookmarkEnd w:id="397"/>
      <w:bookmarkEnd w:id="398"/>
    </w:p>
    <w:p w14:paraId="7A98C39B" w14:textId="03E05B06" w:rsidR="007F4D0E" w:rsidRDefault="007F4D0E" w:rsidP="00086BC6">
      <w:pPr>
        <w:tabs>
          <w:tab w:val="left" w:pos="3320"/>
          <w:tab w:val="left" w:pos="9900"/>
        </w:tabs>
        <w:contextualSpacing/>
        <w:jc w:val="both"/>
      </w:pPr>
      <w:r>
        <w:t xml:space="preserve">The focus is on those events that, based on a single case, are highly likely to be related to the study medication. Examples include anaphylaxis, Stevens Johnson Syndrome, </w:t>
      </w:r>
      <w:r w:rsidR="00265B14">
        <w:t xml:space="preserve">or </w:t>
      </w:r>
      <w:r>
        <w:t>bone marrow failure, where there is no other plausible explanation.</w:t>
      </w:r>
    </w:p>
    <w:p w14:paraId="00C0AC25" w14:textId="77777777" w:rsidR="007F4D0E" w:rsidRPr="007F4D0E" w:rsidRDefault="007F4D0E" w:rsidP="00086BC6">
      <w:pPr>
        <w:jc w:val="both"/>
        <w:rPr>
          <w:lang w:val="en-US"/>
        </w:rPr>
      </w:pPr>
    </w:p>
    <w:p w14:paraId="68B7FE6D" w14:textId="58C50849" w:rsidR="007F4D0E" w:rsidRDefault="007F4D0E" w:rsidP="00086BC6">
      <w:pPr>
        <w:jc w:val="both"/>
        <w:rPr>
          <w:szCs w:val="22"/>
        </w:rPr>
      </w:pPr>
      <w:r w:rsidRPr="00935BA5">
        <w:rPr>
          <w:szCs w:val="22"/>
        </w:rPr>
        <w:t xml:space="preserve">Any </w:t>
      </w:r>
      <w:r>
        <w:rPr>
          <w:szCs w:val="22"/>
        </w:rPr>
        <w:t>S</w:t>
      </w:r>
      <w:r w:rsidRPr="00935BA5">
        <w:rPr>
          <w:szCs w:val="22"/>
        </w:rPr>
        <w:t xml:space="preserve">erious </w:t>
      </w:r>
      <w:r>
        <w:rPr>
          <w:szCs w:val="22"/>
        </w:rPr>
        <w:t>A</w:t>
      </w:r>
      <w:r w:rsidRPr="00935BA5">
        <w:rPr>
          <w:szCs w:val="22"/>
        </w:rPr>
        <w:t xml:space="preserve">dverse </w:t>
      </w:r>
      <w:r>
        <w:rPr>
          <w:szCs w:val="22"/>
        </w:rPr>
        <w:t>Event</w:t>
      </w:r>
      <w:r>
        <w:rPr>
          <w:rStyle w:val="FootnoteReference"/>
          <w:szCs w:val="22"/>
        </w:rPr>
        <w:footnoteReference w:id="1"/>
      </w:r>
      <w:r>
        <w:rPr>
          <w:szCs w:val="22"/>
        </w:rPr>
        <w:t xml:space="preserve"> that is believe</w:t>
      </w:r>
      <w:r w:rsidR="00295817">
        <w:rPr>
          <w:szCs w:val="22"/>
        </w:rPr>
        <w:t>d</w:t>
      </w:r>
      <w:r>
        <w:rPr>
          <w:szCs w:val="22"/>
        </w:rPr>
        <w:t xml:space="preserve"> with a reasonable probability to be due to one of the study treatments</w:t>
      </w:r>
      <w:r w:rsidR="00086BC6">
        <w:rPr>
          <w:szCs w:val="22"/>
        </w:rPr>
        <w:t xml:space="preserve"> will be considered a</w:t>
      </w:r>
      <w:r w:rsidRPr="00935BA5">
        <w:rPr>
          <w:szCs w:val="22"/>
        </w:rPr>
        <w:t xml:space="preserve"> </w:t>
      </w:r>
      <w:r w:rsidR="00E86E55">
        <w:rPr>
          <w:szCs w:val="22"/>
        </w:rPr>
        <w:t>Suspected Serious Adverse Reaction</w:t>
      </w:r>
      <w:r>
        <w:rPr>
          <w:szCs w:val="22"/>
        </w:rPr>
        <w:t>. In making this assessment, there should be consideration of the probability of an alternative cause</w:t>
      </w:r>
      <w:r w:rsidR="00DB5F0B">
        <w:rPr>
          <w:szCs w:val="22"/>
        </w:rPr>
        <w:t xml:space="preserve"> (for example, COVID-19 itself or some other condition preceding randomisation),</w:t>
      </w:r>
      <w:r>
        <w:rPr>
          <w:szCs w:val="22"/>
        </w:rPr>
        <w:t xml:space="preserve"> the timing of the event with respect to study treatment, the response to withdrawal of the study treatment, and (where appropriate) the response to subsequent re-challenge. </w:t>
      </w:r>
    </w:p>
    <w:p w14:paraId="5E8AEEDF" w14:textId="77777777" w:rsidR="007F4D0E" w:rsidRDefault="007F4D0E" w:rsidP="007F4D0E">
      <w:pPr>
        <w:rPr>
          <w:szCs w:val="22"/>
        </w:rPr>
      </w:pPr>
    </w:p>
    <w:p w14:paraId="6F654288" w14:textId="775FF2D7" w:rsidR="00E86E55" w:rsidRDefault="007F4D0E" w:rsidP="00EB55A5">
      <w:pPr>
        <w:tabs>
          <w:tab w:val="left" w:pos="3320"/>
          <w:tab w:val="left" w:pos="9900"/>
        </w:tabs>
        <w:contextualSpacing/>
        <w:jc w:val="both"/>
      </w:pPr>
      <w:r>
        <w:rPr>
          <w:szCs w:val="22"/>
        </w:rPr>
        <w:t xml:space="preserve">All </w:t>
      </w:r>
      <w:r w:rsidR="001A4D9F">
        <w:rPr>
          <w:szCs w:val="22"/>
        </w:rPr>
        <w:t>Suspected Serious Adverse Reactions</w:t>
      </w:r>
      <w:r>
        <w:rPr>
          <w:szCs w:val="22"/>
        </w:rPr>
        <w:t xml:space="preserve"> </w:t>
      </w:r>
      <w:r w:rsidRPr="00935BA5">
        <w:rPr>
          <w:szCs w:val="22"/>
        </w:rPr>
        <w:t xml:space="preserve">should be reported </w:t>
      </w:r>
      <w:r>
        <w:rPr>
          <w:szCs w:val="22"/>
        </w:rPr>
        <w:t>by telephone to the Central Coordinating Office and recorded on the study IT system immediately</w:t>
      </w:r>
      <w:r w:rsidRPr="00935BA5">
        <w:rPr>
          <w:szCs w:val="22"/>
        </w:rPr>
        <w:t>.</w:t>
      </w:r>
      <w:r w:rsidR="00E86E55" w:rsidRPr="00734153" w:rsidDel="00295817">
        <w:t xml:space="preserve"> </w:t>
      </w:r>
      <w:bookmarkStart w:id="399" w:name="_Toc34778488"/>
      <w:bookmarkStart w:id="400" w:name="_Toc34778543"/>
      <w:bookmarkStart w:id="401" w:name="_Toc34778599"/>
      <w:bookmarkStart w:id="402" w:name="_Toc34780077"/>
      <w:bookmarkStart w:id="403" w:name="_Toc34778097"/>
      <w:bookmarkStart w:id="404" w:name="_Toc34778152"/>
      <w:bookmarkStart w:id="405" w:name="_Toc34778301"/>
      <w:bookmarkStart w:id="406" w:name="_Toc34778355"/>
      <w:bookmarkStart w:id="407" w:name="_Toc34778408"/>
      <w:bookmarkStart w:id="408" w:name="_Toc34778489"/>
      <w:bookmarkStart w:id="409" w:name="_Toc34778544"/>
      <w:bookmarkStart w:id="410" w:name="_Toc34778600"/>
      <w:bookmarkStart w:id="411" w:name="_Toc34780078"/>
      <w:bookmarkStart w:id="412" w:name="_Toc34778490"/>
      <w:bookmarkStart w:id="413" w:name="_Toc34778545"/>
      <w:bookmarkStart w:id="414" w:name="_Toc34778601"/>
      <w:bookmarkStart w:id="415" w:name="_Toc34780079"/>
      <w:bookmarkStart w:id="416" w:name="_Toc135020171"/>
      <w:bookmarkEnd w:id="390"/>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1CABFA39" w14:textId="77777777" w:rsidR="00E86E55" w:rsidRDefault="00E86E55" w:rsidP="00EB55A5">
      <w:pPr>
        <w:tabs>
          <w:tab w:val="left" w:pos="3320"/>
          <w:tab w:val="left" w:pos="9900"/>
        </w:tabs>
        <w:contextualSpacing/>
        <w:jc w:val="both"/>
      </w:pPr>
    </w:p>
    <w:p w14:paraId="28935B9F" w14:textId="49150CE7" w:rsidR="00E86E55" w:rsidRDefault="00E86E55" w:rsidP="00E86E55">
      <w:pPr>
        <w:pStyle w:val="Heading2"/>
      </w:pPr>
      <w:bookmarkStart w:id="417" w:name="_Toc35700874"/>
      <w:r>
        <w:t>Central assessment and onward reporting of SUSARs</w:t>
      </w:r>
      <w:bookmarkEnd w:id="417"/>
    </w:p>
    <w:p w14:paraId="185A654B" w14:textId="77777777" w:rsidR="001A4D9F" w:rsidRDefault="001A4D9F" w:rsidP="001A4D9F">
      <w:pPr>
        <w:contextualSpacing/>
        <w:jc w:val="both"/>
        <w:rPr>
          <w:lang w:val="en-US"/>
        </w:rPr>
      </w:pPr>
    </w:p>
    <w:p w14:paraId="4FDC6391" w14:textId="30B3E7BD" w:rsidR="00121D5D" w:rsidRPr="002A5944" w:rsidRDefault="00121D5D" w:rsidP="00121D5D">
      <w:pPr>
        <w:tabs>
          <w:tab w:val="left" w:pos="3320"/>
          <w:tab w:val="left" w:pos="9900"/>
        </w:tabs>
        <w:contextualSpacing/>
        <w:jc w:val="both"/>
      </w:pPr>
      <w:r w:rsidRPr="002A5944">
        <w:t>Clinicians at the Central Coordinating Office are responsible for expedited review of reports of SSARs received. Additional information (including the reason for considering it both serious and related, and relevant medical and medication history) will be sought.</w:t>
      </w:r>
    </w:p>
    <w:p w14:paraId="54E49ED8" w14:textId="77777777" w:rsidR="00121D5D" w:rsidRPr="002A5944" w:rsidRDefault="00121D5D" w:rsidP="00121D5D">
      <w:pPr>
        <w:contextualSpacing/>
        <w:jc w:val="both"/>
        <w:rPr>
          <w:lang w:val="en-US"/>
        </w:rPr>
      </w:pPr>
    </w:p>
    <w:p w14:paraId="61AEB742" w14:textId="00CDFAE1" w:rsidR="00121D5D" w:rsidRPr="002A5944" w:rsidRDefault="00121D5D" w:rsidP="00121D5D">
      <w:pPr>
        <w:tabs>
          <w:tab w:val="left" w:pos="3320"/>
          <w:tab w:val="left" w:pos="9900"/>
        </w:tabs>
        <w:contextualSpacing/>
        <w:jc w:val="both"/>
      </w:pPr>
      <w:r w:rsidRPr="002A5944">
        <w:t>The focus of SUSAR reporting will be on those events that, based on a single case, are highly likely to be related to the study medication. To this end, anticipated events that are either efficacy endpoints, consequences of the underlying disease, or common in the study population will be exempted from expedited reporting. Thus the following events will be exempted from expedited reporting:</w:t>
      </w:r>
    </w:p>
    <w:p w14:paraId="06B9434F" w14:textId="77777777" w:rsidR="00121D5D" w:rsidRPr="002A5944" w:rsidRDefault="00121D5D" w:rsidP="00121D5D">
      <w:pPr>
        <w:tabs>
          <w:tab w:val="left" w:pos="3320"/>
          <w:tab w:val="left" w:pos="9900"/>
        </w:tabs>
        <w:contextualSpacing/>
        <w:jc w:val="both"/>
      </w:pPr>
    </w:p>
    <w:p w14:paraId="0C57E97F" w14:textId="77777777" w:rsidR="00121D5D" w:rsidRPr="002A5944" w:rsidRDefault="00121D5D" w:rsidP="00121D5D">
      <w:pPr>
        <w:pStyle w:val="ListParagraph"/>
        <w:numPr>
          <w:ilvl w:val="0"/>
          <w:numId w:val="13"/>
        </w:numPr>
        <w:contextualSpacing/>
        <w:jc w:val="both"/>
      </w:pPr>
      <w:r w:rsidRPr="002A5944">
        <w:t>Events which are the consequence of COVID-19; and</w:t>
      </w:r>
    </w:p>
    <w:p w14:paraId="23A55EAB" w14:textId="4DEB2A1A" w:rsidR="00121D5D" w:rsidRPr="002A5944" w:rsidRDefault="00121D5D" w:rsidP="00121D5D">
      <w:pPr>
        <w:pStyle w:val="ListParagraph"/>
        <w:numPr>
          <w:ilvl w:val="0"/>
          <w:numId w:val="13"/>
        </w:numPr>
        <w:contextualSpacing/>
        <w:jc w:val="both"/>
      </w:pPr>
      <w:r w:rsidRPr="002A5944">
        <w:t xml:space="preserve">Common events </w:t>
      </w:r>
      <w:r w:rsidR="00DB5F0B" w:rsidRPr="002A5944">
        <w:t>which are the consequence of conditions preceding randomi</w:t>
      </w:r>
      <w:r w:rsidR="00B92F95">
        <w:t>s</w:t>
      </w:r>
      <w:r w:rsidR="00DB5F0B" w:rsidRPr="002A5944">
        <w:t>ation</w:t>
      </w:r>
      <w:r w:rsidRPr="002A5944">
        <w:t>.</w:t>
      </w:r>
    </w:p>
    <w:p w14:paraId="1A2D7C12" w14:textId="77777777" w:rsidR="00121D5D" w:rsidRPr="002A5944" w:rsidRDefault="00121D5D" w:rsidP="00121D5D">
      <w:pPr>
        <w:tabs>
          <w:tab w:val="left" w:pos="3320"/>
          <w:tab w:val="left" w:pos="9900"/>
        </w:tabs>
        <w:contextualSpacing/>
        <w:jc w:val="both"/>
      </w:pPr>
    </w:p>
    <w:p w14:paraId="32017A48" w14:textId="77777777" w:rsidR="00121D5D" w:rsidRPr="002A5944" w:rsidRDefault="00121D5D" w:rsidP="00121D5D">
      <w:pPr>
        <w:tabs>
          <w:tab w:val="left" w:pos="3320"/>
          <w:tab w:val="left" w:pos="9900"/>
        </w:tabs>
        <w:contextualSpacing/>
        <w:jc w:val="both"/>
      </w:pPr>
      <w:r w:rsidRPr="002A5944">
        <w:t>Any SSARs that are not exempt will be reviewed by a Central Coordinating Office clinician and an assessment made of whether the event is “expected” or not (assessed against the relevant Summary of Product Characteristics or Investigator Brochure). Any SSARs that are not expected would be considered a Suspected Unexpected Serious Adverse Reaction (SUSAR).</w:t>
      </w:r>
    </w:p>
    <w:p w14:paraId="7DBCE6C8" w14:textId="77777777" w:rsidR="00121D5D" w:rsidRPr="002A5944" w:rsidRDefault="00121D5D" w:rsidP="00121D5D">
      <w:pPr>
        <w:tabs>
          <w:tab w:val="left" w:pos="3320"/>
          <w:tab w:val="left" w:pos="9900"/>
        </w:tabs>
        <w:contextualSpacing/>
        <w:jc w:val="both"/>
      </w:pPr>
    </w:p>
    <w:p w14:paraId="52EE8390" w14:textId="567CC485" w:rsidR="00121D5D" w:rsidRPr="00734153" w:rsidRDefault="00121D5D" w:rsidP="00121D5D">
      <w:pPr>
        <w:tabs>
          <w:tab w:val="left" w:pos="3320"/>
          <w:tab w:val="left" w:pos="9900"/>
        </w:tabs>
        <w:contextualSpacing/>
        <w:jc w:val="both"/>
      </w:pPr>
      <w:r w:rsidRPr="002A5944">
        <w:t>All confirmed SUSARs will be reported to the Chair of the DMC and to relevant regulatory authorities, ethics committees, and investigators in an expedited manner in accordance with regulatory requirements.</w:t>
      </w:r>
    </w:p>
    <w:p w14:paraId="2FBE45F6" w14:textId="77777777" w:rsidR="00AE7268" w:rsidRDefault="00AE7268" w:rsidP="00B65C7F">
      <w:pPr>
        <w:contextualSpacing/>
        <w:jc w:val="both"/>
        <w:rPr>
          <w:lang w:val="en-US"/>
        </w:rPr>
      </w:pPr>
    </w:p>
    <w:p w14:paraId="318EAF1C" w14:textId="5A22EECE" w:rsidR="00E95A88" w:rsidDel="008F7F24" w:rsidRDefault="00E95A88" w:rsidP="00295817">
      <w:pPr>
        <w:pStyle w:val="Heading2"/>
      </w:pPr>
      <w:bookmarkStart w:id="418" w:name="_Toc35700875"/>
      <w:r w:rsidRPr="00734153" w:rsidDel="008F7F24">
        <w:t xml:space="preserve">Recording </w:t>
      </w:r>
      <w:r w:rsidDel="008F7F24">
        <w:t>other Adverse Events</w:t>
      </w:r>
      <w:bookmarkEnd w:id="418"/>
    </w:p>
    <w:p w14:paraId="44DE8A43" w14:textId="51BB13B7" w:rsidR="00E95A88" w:rsidDel="008F7F24" w:rsidRDefault="008F7F24" w:rsidP="00E95A88">
      <w:pPr>
        <w:contextualSpacing/>
        <w:jc w:val="both"/>
      </w:pPr>
      <w:r w:rsidDel="008F7F24">
        <w:t xml:space="preserve">In addition to recording Suspected Serious Adverse Reactions (see section </w:t>
      </w:r>
      <w:r w:rsidDel="008F7F24">
        <w:fldChar w:fldCharType="begin"/>
      </w:r>
      <w:r w:rsidDel="008F7F24">
        <w:instrText xml:space="preserve"> REF _Ref34892690 \r \h </w:instrText>
      </w:r>
      <w:r w:rsidDel="008F7F24">
        <w:fldChar w:fldCharType="separate"/>
      </w:r>
      <w:r w:rsidR="00A73E0A">
        <w:t>4.1</w:t>
      </w:r>
      <w:r w:rsidDel="008F7F24">
        <w:fldChar w:fldCharType="end"/>
      </w:r>
      <w:r w:rsidDel="008F7F24">
        <w:t xml:space="preserve">), information will be collected on </w:t>
      </w:r>
      <w:r w:rsidR="00E95A88" w:rsidDel="008F7F24">
        <w:t>all deaths and efforts will be made to ascertain the underlying cause. Other serious or non-serious adverse events will not be recorded. It is anticipated that for some sub-studies, more detailed information on adverse events (e.g. through linkage to medical databases) or on other effects of the treatment (e.g. laboratory or radiological features) will be recorded and analysed but this is not a requirement of the core protocol.</w:t>
      </w:r>
    </w:p>
    <w:p w14:paraId="1D02D7C1" w14:textId="77777777" w:rsidR="004B65DD" w:rsidRPr="00734153" w:rsidRDefault="004B65DD" w:rsidP="00761F7A">
      <w:pPr>
        <w:tabs>
          <w:tab w:val="left" w:pos="3320"/>
          <w:tab w:val="left" w:pos="9900"/>
        </w:tabs>
        <w:contextualSpacing/>
        <w:jc w:val="both"/>
      </w:pPr>
      <w:bookmarkStart w:id="419" w:name="_Toc514709855"/>
      <w:bookmarkStart w:id="420" w:name="_Toc514756016"/>
      <w:bookmarkStart w:id="421" w:name="_Toc514773832"/>
      <w:bookmarkStart w:id="422" w:name="_Toc514776538"/>
      <w:bookmarkStart w:id="423" w:name="_Toc514939412"/>
      <w:bookmarkStart w:id="424" w:name="_Toc514947223"/>
      <w:bookmarkStart w:id="425" w:name="_Toc515001195"/>
      <w:bookmarkStart w:id="426" w:name="_Toc34303402"/>
      <w:bookmarkStart w:id="427" w:name="_Toc514709856"/>
      <w:bookmarkStart w:id="428" w:name="_Toc514756017"/>
      <w:bookmarkStart w:id="429" w:name="_Toc514773833"/>
      <w:bookmarkStart w:id="430" w:name="_Toc514776539"/>
      <w:bookmarkStart w:id="431" w:name="_Toc514939413"/>
      <w:bookmarkStart w:id="432" w:name="_Toc514947224"/>
      <w:bookmarkStart w:id="433" w:name="_Toc515001196"/>
      <w:bookmarkStart w:id="434" w:name="_Toc34303403"/>
      <w:bookmarkStart w:id="435" w:name="_Toc502695956"/>
      <w:bookmarkStart w:id="436" w:name="_Toc502696245"/>
      <w:bookmarkStart w:id="437" w:name="_Toc503430774"/>
      <w:bookmarkEnd w:id="416"/>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111BBA38" w14:textId="2DB8BDC7" w:rsidR="004B65DD" w:rsidRPr="00734153" w:rsidRDefault="00123202" w:rsidP="00295817">
      <w:pPr>
        <w:pStyle w:val="Heading2"/>
      </w:pPr>
      <w:bookmarkStart w:id="438" w:name="_Toc247076032"/>
      <w:bookmarkStart w:id="439" w:name="_Toc247076034"/>
      <w:bookmarkStart w:id="440" w:name="_Toc247076037"/>
      <w:bookmarkStart w:id="441" w:name="_Toc247076039"/>
      <w:bookmarkStart w:id="442" w:name="_Toc135020176"/>
      <w:bookmarkStart w:id="443" w:name="_Ref247430832"/>
      <w:bookmarkStart w:id="444" w:name="_Ref490814834"/>
      <w:bookmarkStart w:id="445" w:name="_Ref491115124"/>
      <w:bookmarkStart w:id="446" w:name="_Toc35700876"/>
      <w:bookmarkEnd w:id="438"/>
      <w:bookmarkEnd w:id="439"/>
      <w:bookmarkEnd w:id="440"/>
      <w:bookmarkEnd w:id="441"/>
      <w:r>
        <w:t>R</w:t>
      </w:r>
      <w:r w:rsidR="004B65DD" w:rsidRPr="00734153">
        <w:t xml:space="preserve">ole of the </w:t>
      </w:r>
      <w:bookmarkEnd w:id="442"/>
      <w:bookmarkEnd w:id="443"/>
      <w:bookmarkEnd w:id="444"/>
      <w:bookmarkEnd w:id="445"/>
      <w:r w:rsidR="00E55C01">
        <w:t>D</w:t>
      </w:r>
      <w:r w:rsidR="00E86E55">
        <w:t>ata Monitoring Committee (DM</w:t>
      </w:r>
      <w:r w:rsidR="00E55C01">
        <w:t>C</w:t>
      </w:r>
      <w:r w:rsidR="00E86E55">
        <w:t>)</w:t>
      </w:r>
      <w:bookmarkEnd w:id="446"/>
    </w:p>
    <w:p w14:paraId="6225CB51" w14:textId="77777777" w:rsidR="00834413" w:rsidRDefault="00834413" w:rsidP="00834413">
      <w:pPr>
        <w:jc w:val="both"/>
      </w:pPr>
      <w:r>
        <w:t>During the study, interim analyses of all study data will be supplied in strict confidence to the independent DMC. The DMC will request such analyses at a frequency relevant to the emerging data from this and other studies.</w:t>
      </w:r>
    </w:p>
    <w:p w14:paraId="5EF5D6F0" w14:textId="77777777" w:rsidR="00834413" w:rsidRDefault="00834413" w:rsidP="00834413">
      <w:pPr>
        <w:jc w:val="both"/>
      </w:pPr>
    </w:p>
    <w:p w14:paraId="1E3A911E" w14:textId="0036EBCC" w:rsidR="00834413" w:rsidRPr="003D4AC6" w:rsidRDefault="003D4AC6" w:rsidP="00834413">
      <w:pPr>
        <w:jc w:val="both"/>
        <w:rPr>
          <w:color w:val="000000" w:themeColor="text1"/>
        </w:rPr>
      </w:pPr>
      <w:r w:rsidRPr="003D4AC6">
        <w:rPr>
          <w:color w:val="000000" w:themeColor="text1"/>
        </w:rPr>
        <w:t>T</w:t>
      </w:r>
      <w:r w:rsidR="00834413" w:rsidRPr="003D4AC6">
        <w:rPr>
          <w:color w:val="000000" w:themeColor="text1"/>
        </w:rPr>
        <w:t xml:space="preserve">he DMC will </w:t>
      </w:r>
      <w:r w:rsidRPr="003D4AC6">
        <w:rPr>
          <w:color w:val="000000" w:themeColor="text1"/>
        </w:rPr>
        <w:t xml:space="preserve">independently evaluate these analyses and any other information considered relevant. The DMC will determine </w:t>
      </w:r>
      <w:r w:rsidR="00834413" w:rsidRPr="003D4AC6">
        <w:rPr>
          <w:color w:val="000000" w:themeColor="text1"/>
        </w:rPr>
        <w:t xml:space="preserve">if, in their view, the randomised comparisons in the study have provided </w:t>
      </w:r>
      <w:r w:rsidR="00834413" w:rsidRPr="003D4AC6">
        <w:rPr>
          <w:iCs/>
          <w:color w:val="000000" w:themeColor="text1"/>
        </w:rPr>
        <w:t xml:space="preserve">evidence on mortality that is strong enough (with a range of uncertainty around the results that is narrow enough) to affect national and global treatment strategies. </w:t>
      </w:r>
      <w:r w:rsidRPr="003D4AC6">
        <w:rPr>
          <w:iCs/>
          <w:color w:val="000000" w:themeColor="text1"/>
        </w:rPr>
        <w:t>In such a circumstance, t</w:t>
      </w:r>
      <w:r w:rsidR="00834413" w:rsidRPr="003D4AC6">
        <w:rPr>
          <w:iCs/>
          <w:color w:val="000000" w:themeColor="text1"/>
        </w:rPr>
        <w:t xml:space="preserve">he DMC will inform the Trial Steering Committee </w:t>
      </w:r>
      <w:r w:rsidRPr="003D4AC6">
        <w:rPr>
          <w:iCs/>
          <w:color w:val="000000" w:themeColor="text1"/>
        </w:rPr>
        <w:t>who will make the results available to the public and amend the trial arms accordingly</w:t>
      </w:r>
      <w:r w:rsidR="00834413" w:rsidRPr="003D4AC6">
        <w:rPr>
          <w:iCs/>
          <w:color w:val="000000" w:themeColor="text1"/>
        </w:rPr>
        <w:t>.</w:t>
      </w:r>
      <w:r w:rsidRPr="003D4AC6">
        <w:rPr>
          <w:iCs/>
          <w:color w:val="000000" w:themeColor="text1"/>
        </w:rPr>
        <w:t xml:space="preserve"> </w:t>
      </w:r>
      <w:r w:rsidR="00834413" w:rsidRPr="003D4AC6">
        <w:rPr>
          <w:color w:val="000000" w:themeColor="text1"/>
        </w:rPr>
        <w:t xml:space="preserve">Unless this happens, the Steering Committee, </w:t>
      </w:r>
      <w:r w:rsidRPr="003D4AC6">
        <w:rPr>
          <w:color w:val="000000" w:themeColor="text1"/>
        </w:rPr>
        <w:t xml:space="preserve">Chief Investigator, </w:t>
      </w:r>
      <w:r w:rsidR="00834413" w:rsidRPr="003D4AC6">
        <w:rPr>
          <w:color w:val="000000" w:themeColor="text1"/>
        </w:rPr>
        <w:t xml:space="preserve">study staff, investigators, study participants, funders and other partners will remain blind to the interim results until </w:t>
      </w:r>
      <w:r w:rsidR="00134B4D">
        <w:rPr>
          <w:color w:val="000000" w:themeColor="text1"/>
        </w:rPr>
        <w:t>28 days after the last patient has been randomised</w:t>
      </w:r>
      <w:r w:rsidR="00B21C29">
        <w:rPr>
          <w:color w:val="000000" w:themeColor="text1"/>
        </w:rPr>
        <w:t xml:space="preserve"> for a particular intervention arm</w:t>
      </w:r>
      <w:r w:rsidR="00727F60">
        <w:rPr>
          <w:color w:val="000000" w:themeColor="text1"/>
        </w:rPr>
        <w:t xml:space="preserve"> (at which point analyses may be conducted comparing that arm with the no additional treatment arm)</w:t>
      </w:r>
      <w:r w:rsidR="00834413" w:rsidRPr="003D4AC6">
        <w:rPr>
          <w:color w:val="000000" w:themeColor="text1"/>
        </w:rPr>
        <w:t xml:space="preserve">. </w:t>
      </w:r>
    </w:p>
    <w:p w14:paraId="1AB76F80" w14:textId="77777777" w:rsidR="00DC2E51" w:rsidRDefault="00DC2E51" w:rsidP="00392BCB">
      <w:pPr>
        <w:tabs>
          <w:tab w:val="left" w:pos="3320"/>
          <w:tab w:val="left" w:pos="9900"/>
        </w:tabs>
        <w:contextualSpacing/>
        <w:jc w:val="both"/>
      </w:pPr>
    </w:p>
    <w:p w14:paraId="31DB96BE" w14:textId="62CBDD28" w:rsidR="00DC2E51" w:rsidRDefault="00DC2E51" w:rsidP="00DC2E51">
      <w:pPr>
        <w:pStyle w:val="Heading2"/>
      </w:pPr>
      <w:bookmarkStart w:id="447" w:name="_Toc35700877"/>
      <w:r>
        <w:t>Blinding</w:t>
      </w:r>
      <w:bookmarkEnd w:id="447"/>
    </w:p>
    <w:p w14:paraId="3742613A" w14:textId="61DC3DFF" w:rsidR="003D4AC6" w:rsidRPr="00734153" w:rsidRDefault="00DC2E51" w:rsidP="00DB5F0B">
      <w:pPr>
        <w:tabs>
          <w:tab w:val="left" w:pos="3320"/>
          <w:tab w:val="left" w:pos="9900"/>
        </w:tabs>
        <w:contextualSpacing/>
        <w:jc w:val="both"/>
      </w:pPr>
      <w:r>
        <w:t xml:space="preserve">This is an </w:t>
      </w:r>
      <w:r w:rsidR="00D90F16">
        <w:t>open-</w:t>
      </w:r>
      <w:r>
        <w:t xml:space="preserve">label study. However, </w:t>
      </w:r>
      <w:r w:rsidR="00DB5F0B">
        <w:t xml:space="preserve">while the study is in progress, </w:t>
      </w:r>
      <w:r>
        <w:t xml:space="preserve">access to tabular results by allocated treatment allocation will </w:t>
      </w:r>
      <w:r w:rsidR="00DB5F0B">
        <w:t xml:space="preserve">not be available to the research team, patients, </w:t>
      </w:r>
      <w:r>
        <w:t>or members of the Steering Committee (unless the DMC advises otherwise).</w:t>
      </w:r>
      <w:r w:rsidR="00DB5F0B" w:rsidRPr="00734153" w:rsidDel="00DB5F0B">
        <w:t xml:space="preserve"> </w:t>
      </w:r>
    </w:p>
    <w:p w14:paraId="11C18A93" w14:textId="7C5DFB78" w:rsidR="003D4AC6" w:rsidRDefault="003D4AC6">
      <w:del w:id="448" w:author="Martin Landray" w:date="2020-03-20T18:24:00Z">
        <w:r w:rsidDel="00F47C60">
          <w:br w:type="page"/>
        </w:r>
      </w:del>
    </w:p>
    <w:p w14:paraId="3C85312A" w14:textId="77777777" w:rsidR="00295817" w:rsidRDefault="00295817" w:rsidP="00392BCB">
      <w:pPr>
        <w:contextualSpacing/>
        <w:jc w:val="both"/>
      </w:pPr>
    </w:p>
    <w:p w14:paraId="2DE8D74E" w14:textId="7D188FA4" w:rsidR="00295817" w:rsidRDefault="00295817" w:rsidP="0083077B">
      <w:pPr>
        <w:pStyle w:val="StyleHeading1Linespacingsingle"/>
        <w:numPr>
          <w:ilvl w:val="0"/>
          <w:numId w:val="2"/>
        </w:numPr>
        <w:tabs>
          <w:tab w:val="clear" w:pos="360"/>
        </w:tabs>
        <w:spacing w:before="0" w:after="0"/>
        <w:ind w:left="851" w:hanging="851"/>
        <w:contextualSpacing/>
      </w:pPr>
      <w:bookmarkStart w:id="449" w:name="_Toc35700878"/>
      <w:r>
        <w:t>Quality Management</w:t>
      </w:r>
      <w:bookmarkEnd w:id="449"/>
    </w:p>
    <w:p w14:paraId="2DB419CD" w14:textId="77777777" w:rsidR="00295817" w:rsidRDefault="00295817" w:rsidP="00392BCB">
      <w:pPr>
        <w:contextualSpacing/>
        <w:jc w:val="both"/>
      </w:pPr>
    </w:p>
    <w:p w14:paraId="258F0379" w14:textId="77777777" w:rsidR="00EB55A5" w:rsidRPr="00734153" w:rsidRDefault="00EB55A5" w:rsidP="00295817">
      <w:pPr>
        <w:pStyle w:val="Heading2"/>
      </w:pPr>
      <w:bookmarkStart w:id="450" w:name="_Toc35700879"/>
      <w:r>
        <w:t>Quality By Design Principles</w:t>
      </w:r>
      <w:bookmarkEnd w:id="450"/>
    </w:p>
    <w:p w14:paraId="5AFEA0E5" w14:textId="77777777" w:rsidR="00EB55A5" w:rsidRDefault="00EB55A5" w:rsidP="00EB55A5">
      <w:pPr>
        <w:contextualSpacing/>
        <w:jc w:val="both"/>
      </w:pPr>
      <w:r>
        <w:t>In accordance with the principles of Good Clinical Practice and the recommendations and guidelines issued by regulatory agencies, the design, conduct and analysis of this trial is focussed on issues that might have a material impact on the wellbeing and safety of study participants (hospitalised patients with confirmed SARS-CoV-2 infection) and the reliability of the results that would inform the care for future patients.</w:t>
      </w:r>
    </w:p>
    <w:p w14:paraId="756F5944" w14:textId="77777777" w:rsidR="00EB55A5" w:rsidRDefault="00EB55A5" w:rsidP="00EB55A5">
      <w:pPr>
        <w:contextualSpacing/>
        <w:jc w:val="both"/>
      </w:pPr>
    </w:p>
    <w:p w14:paraId="4BC06B01" w14:textId="77777777" w:rsidR="00EB55A5" w:rsidRDefault="00EB55A5" w:rsidP="00EB55A5">
      <w:pPr>
        <w:contextualSpacing/>
        <w:jc w:val="both"/>
      </w:pPr>
      <w:r>
        <w:t>The critical factors that influence the ability to deliver these quality objectives are:</w:t>
      </w:r>
    </w:p>
    <w:p w14:paraId="2FD5F562" w14:textId="256196F4" w:rsidR="00EB55A5" w:rsidRDefault="00EB55A5" w:rsidP="0083077B">
      <w:pPr>
        <w:pStyle w:val="ListParagraph"/>
        <w:numPr>
          <w:ilvl w:val="0"/>
          <w:numId w:val="15"/>
        </w:numPr>
        <w:contextualSpacing/>
        <w:jc w:val="both"/>
      </w:pPr>
      <w:r>
        <w:t>to minimise the burden on busy clinicians working in</w:t>
      </w:r>
      <w:r w:rsidR="00DB5F0B">
        <w:t xml:space="preserve"> an</w:t>
      </w:r>
      <w:r>
        <w:t xml:space="preserve"> overstretched hospital</w:t>
      </w:r>
      <w:r w:rsidR="00DB5F0B">
        <w:t xml:space="preserve"> </w:t>
      </w:r>
      <w:r>
        <w:t>during a major epidemic</w:t>
      </w:r>
    </w:p>
    <w:p w14:paraId="3E337948" w14:textId="77777777" w:rsidR="00EB55A5" w:rsidRDefault="00EB55A5" w:rsidP="0083077B">
      <w:pPr>
        <w:pStyle w:val="ListParagraph"/>
        <w:numPr>
          <w:ilvl w:val="0"/>
          <w:numId w:val="15"/>
        </w:numPr>
        <w:contextualSpacing/>
        <w:jc w:val="both"/>
      </w:pPr>
      <w:r>
        <w:t>to ensure that suitable patients have access to the trial medication without impacting or delaying other aspects of their emergency care</w:t>
      </w:r>
    </w:p>
    <w:p w14:paraId="57C0A056" w14:textId="7101C84F" w:rsidR="00EB55A5" w:rsidRDefault="00EB55A5" w:rsidP="0083077B">
      <w:pPr>
        <w:pStyle w:val="ListParagraph"/>
        <w:numPr>
          <w:ilvl w:val="0"/>
          <w:numId w:val="15"/>
        </w:numPr>
        <w:contextualSpacing/>
        <w:jc w:val="both"/>
      </w:pPr>
      <w:r>
        <w:t xml:space="preserve">to provide information on the study to patients and clinicians in a timely and readily digestible fashion but without impacting adversely on other aspects of the trial or the patient’s care </w:t>
      </w:r>
    </w:p>
    <w:p w14:paraId="13D3F3A3" w14:textId="77777777" w:rsidR="00EB55A5" w:rsidRDefault="00EB55A5" w:rsidP="0083077B">
      <w:pPr>
        <w:pStyle w:val="ListParagraph"/>
        <w:numPr>
          <w:ilvl w:val="0"/>
          <w:numId w:val="15"/>
        </w:numPr>
        <w:contextualSpacing/>
        <w:jc w:val="both"/>
      </w:pPr>
      <w:r>
        <w:t>to allow individual clinicians to use their judgement about whether any of the treatment arms are not suitable for the patient</w:t>
      </w:r>
    </w:p>
    <w:p w14:paraId="45367960" w14:textId="77777777" w:rsidR="00EB55A5" w:rsidRDefault="00EB55A5" w:rsidP="0083077B">
      <w:pPr>
        <w:pStyle w:val="ListParagraph"/>
        <w:numPr>
          <w:ilvl w:val="0"/>
          <w:numId w:val="15"/>
        </w:numPr>
        <w:contextualSpacing/>
        <w:jc w:val="both"/>
      </w:pPr>
      <w:r>
        <w:t>to collect comprehensive information on the mortality and disease status</w:t>
      </w:r>
    </w:p>
    <w:p w14:paraId="55DB2473" w14:textId="77777777" w:rsidR="00EB55A5" w:rsidRDefault="00EB55A5" w:rsidP="00EB55A5">
      <w:pPr>
        <w:contextualSpacing/>
        <w:jc w:val="both"/>
      </w:pPr>
    </w:p>
    <w:p w14:paraId="5312420B" w14:textId="2E2BD0B5" w:rsidR="00EB55A5" w:rsidRDefault="00EB55A5" w:rsidP="00F63146">
      <w:pPr>
        <w:jc w:val="both"/>
      </w:pPr>
      <w:r>
        <w:t xml:space="preserve">In assessing </w:t>
      </w:r>
      <w:r w:rsidR="007F6901">
        <w:t xml:space="preserve">any </w:t>
      </w:r>
      <w:r>
        <w:t xml:space="preserve">risks to patient safety and well-being, a key principle is that of proportionality. Risks associated with participation in the trial must be considered in the context of usual care. At present, there are no proven treatments for COVID-19, basic hospital care (staffing, beds, ventilatory support) </w:t>
      </w:r>
      <w:r w:rsidR="007F6901">
        <w:t xml:space="preserve">may well </w:t>
      </w:r>
      <w:r>
        <w:t>be overstretched, a</w:t>
      </w:r>
      <w:r w:rsidRPr="00B94EB1">
        <w:t>nd mortality for hospitalised patients may be around 10%</w:t>
      </w:r>
      <w:r>
        <w:t xml:space="preserve"> (</w:t>
      </w:r>
      <w:r w:rsidR="007F6901">
        <w:t xml:space="preserve">or more </w:t>
      </w:r>
      <w:r>
        <w:t>in those who are older or have significant co-morbidity)</w:t>
      </w:r>
      <w:r w:rsidRPr="00B94EB1">
        <w:t>.</w:t>
      </w:r>
    </w:p>
    <w:p w14:paraId="0038FEAE" w14:textId="77777777" w:rsidR="00EB55A5" w:rsidRDefault="00EB55A5" w:rsidP="00392BCB">
      <w:pPr>
        <w:contextualSpacing/>
        <w:jc w:val="both"/>
        <w:rPr>
          <w:ins w:id="451" w:author="Martin Landray" w:date="2020-03-21T20:29:00Z"/>
        </w:rPr>
      </w:pPr>
    </w:p>
    <w:p w14:paraId="61EA2034" w14:textId="77777777" w:rsidR="00B2198A" w:rsidRDefault="00B2198A" w:rsidP="00392BCB">
      <w:pPr>
        <w:contextualSpacing/>
        <w:jc w:val="both"/>
        <w:rPr>
          <w:ins w:id="452" w:author="Martin Landray" w:date="2020-03-21T20:29:00Z"/>
        </w:rPr>
      </w:pPr>
    </w:p>
    <w:p w14:paraId="6DE253DD" w14:textId="77777777" w:rsidR="00B2198A" w:rsidRPr="00734153" w:rsidRDefault="00B2198A" w:rsidP="00392BCB">
      <w:pPr>
        <w:contextualSpacing/>
        <w:jc w:val="both"/>
      </w:pPr>
    </w:p>
    <w:p w14:paraId="7CED4730" w14:textId="77777777" w:rsidR="004B65DD" w:rsidRDefault="004B65DD" w:rsidP="00295817">
      <w:pPr>
        <w:pStyle w:val="Heading2"/>
      </w:pPr>
      <w:bookmarkStart w:id="453" w:name="_Toc135020178"/>
      <w:bookmarkStart w:id="454" w:name="_Toc35700880"/>
      <w:r w:rsidRPr="00734153">
        <w:t>Training and monitoring</w:t>
      </w:r>
      <w:bookmarkEnd w:id="453"/>
      <w:bookmarkEnd w:id="454"/>
    </w:p>
    <w:p w14:paraId="35D1021C" w14:textId="30894736" w:rsidR="003A6351" w:rsidRPr="00734153" w:rsidRDefault="003A6351" w:rsidP="00392BCB">
      <w:pPr>
        <w:contextualSpacing/>
        <w:jc w:val="both"/>
      </w:pPr>
      <w:r w:rsidRPr="00734153">
        <w:t xml:space="preserve">The focus will be on those factors that are critical to quality (i.e. the safety of the participants and the reliability of the trial results). </w:t>
      </w:r>
      <w:r w:rsidR="00B52FEA" w:rsidRPr="00734153">
        <w:t>R</w:t>
      </w:r>
      <w:r w:rsidRPr="00734153">
        <w:t xml:space="preserve">emedial actions </w:t>
      </w:r>
      <w:r w:rsidR="009839D5" w:rsidRPr="00734153">
        <w:t>would</w:t>
      </w:r>
      <w:r w:rsidRPr="00734153">
        <w:t xml:space="preserve"> focus on issues with the potential to have a substantial impact on the safety of the study participants or the reliability of the results. </w:t>
      </w:r>
    </w:p>
    <w:p w14:paraId="2E4AC7D0" w14:textId="77777777" w:rsidR="005619F4" w:rsidRPr="00734153" w:rsidRDefault="005619F4" w:rsidP="00392BCB">
      <w:pPr>
        <w:contextualSpacing/>
        <w:jc w:val="both"/>
      </w:pPr>
    </w:p>
    <w:p w14:paraId="05E02FA9" w14:textId="0DBEAE7D" w:rsidR="004B65DD" w:rsidRPr="00734153" w:rsidRDefault="004B65DD" w:rsidP="00392BCB">
      <w:pPr>
        <w:contextualSpacing/>
        <w:jc w:val="both"/>
      </w:pPr>
      <w:r w:rsidRPr="00734153">
        <w:t xml:space="preserve">The study will be conducted in accordance with the principles of International Conference on Harmonisation Guidelines for Good Clinical Research Practice (ICH-GCP) and relevant local, national and international regulations. </w:t>
      </w:r>
      <w:r w:rsidR="00AE7268">
        <w:t>A</w:t>
      </w:r>
      <w:r w:rsidR="006B619D" w:rsidRPr="00734153">
        <w:t xml:space="preserve">ny serious breach of GCP in the </w:t>
      </w:r>
      <w:r w:rsidR="00AE7268">
        <w:t>conduct of the clinical trial will be handled i</w:t>
      </w:r>
      <w:r w:rsidR="006B619D" w:rsidRPr="00734153">
        <w:t xml:space="preserve">n accordance with regulatory requirements. </w:t>
      </w:r>
      <w:r w:rsidRPr="00734153">
        <w:t xml:space="preserve">Prior to initiation of the study at </w:t>
      </w:r>
      <w:r w:rsidR="00DA656E" w:rsidRPr="00734153">
        <w:t xml:space="preserve">each </w:t>
      </w:r>
      <w:r w:rsidR="008A745F">
        <w:t xml:space="preserve">Local Clinical Centre </w:t>
      </w:r>
      <w:r w:rsidR="00540748">
        <w:t>(</w:t>
      </w:r>
      <w:r w:rsidRPr="00734153">
        <w:t>LCC</w:t>
      </w:r>
      <w:r w:rsidR="00540748">
        <w:t>)</w:t>
      </w:r>
      <w:r w:rsidRPr="00734153">
        <w:t xml:space="preserve">, the </w:t>
      </w:r>
      <w:r w:rsidR="00067AE7" w:rsidRPr="00067AE7">
        <w:t xml:space="preserve">Central Coordinating Office </w:t>
      </w:r>
      <w:r w:rsidR="00067AE7">
        <w:t>(</w:t>
      </w:r>
      <w:r w:rsidR="00AE7268">
        <w:t>CCO</w:t>
      </w:r>
      <w:r w:rsidR="00067AE7">
        <w:t>)</w:t>
      </w:r>
      <w:r w:rsidR="00AE7268">
        <w:t xml:space="preserve"> </w:t>
      </w:r>
      <w:r w:rsidRPr="00734153">
        <w:t xml:space="preserve">will confirm that the LCC has adequate facilities and resources to carry out the study. LCC lead investigators and study staff will be provided with </w:t>
      </w:r>
      <w:r w:rsidR="00AE7268">
        <w:t xml:space="preserve">training </w:t>
      </w:r>
      <w:r w:rsidRPr="00734153">
        <w:t>materials.</w:t>
      </w:r>
    </w:p>
    <w:p w14:paraId="0491299C" w14:textId="77777777" w:rsidR="009A1841" w:rsidRPr="00734153" w:rsidRDefault="009A1841" w:rsidP="00392BCB">
      <w:pPr>
        <w:contextualSpacing/>
        <w:jc w:val="both"/>
      </w:pPr>
    </w:p>
    <w:p w14:paraId="4FF5F686" w14:textId="4C1A1B07" w:rsidR="004B65DD" w:rsidRPr="00734153" w:rsidRDefault="00DC2E51" w:rsidP="00392BCB">
      <w:pPr>
        <w:contextualSpacing/>
        <w:jc w:val="both"/>
      </w:pPr>
      <w:r>
        <w:t xml:space="preserve">In the context of this epidemic, visits to hospital sites is generally not appropriate </w:t>
      </w:r>
      <w:r w:rsidR="007F6901">
        <w:t xml:space="preserve">as they could increase </w:t>
      </w:r>
      <w:r>
        <w:t>the risks of spreading infection</w:t>
      </w:r>
      <w:r w:rsidR="007F6901">
        <w:t xml:space="preserve">, and in the context of this trial they </w:t>
      </w:r>
      <w:del w:id="455" w:author="Martin Landray" w:date="2020-03-20T18:25:00Z">
        <w:r w:rsidR="007F6901" w:rsidDel="00F47C60">
          <w:delText xml:space="preserve">are </w:delText>
        </w:r>
      </w:del>
      <w:r w:rsidR="007F6901">
        <w:t>generally would not influence the reliability of the trial results or the well-being of the participants</w:t>
      </w:r>
      <w:r>
        <w:t xml:space="preserve">. </w:t>
      </w:r>
      <w:r w:rsidR="00AE7268">
        <w:t xml:space="preserve">In exceptional circumstances, </w:t>
      </w:r>
      <w:r w:rsidR="00BD2587" w:rsidRPr="00734153">
        <w:t>t</w:t>
      </w:r>
      <w:r w:rsidR="004B65DD" w:rsidRPr="00734153">
        <w:t xml:space="preserve">he CCO </w:t>
      </w:r>
      <w:r w:rsidR="00AE7268">
        <w:t xml:space="preserve">may </w:t>
      </w:r>
      <w:r w:rsidR="004B65DD" w:rsidRPr="00734153">
        <w:t xml:space="preserve">arrange monitoring visits to </w:t>
      </w:r>
      <w:r w:rsidR="00BD2587" w:rsidRPr="00734153">
        <w:t>LCCs</w:t>
      </w:r>
      <w:r w:rsidR="004B65DD" w:rsidRPr="00734153">
        <w:t xml:space="preserve"> as considered appropriate based on perceived training needs and the results of central statistic</w:t>
      </w:r>
      <w:r w:rsidR="006202FE" w:rsidRPr="00734153">
        <w:t>al monitoring of study data.</w:t>
      </w:r>
      <w:r w:rsidR="006202FE" w:rsidRPr="00734153">
        <w:fldChar w:fldCharType="begin">
          <w:fldData xml:space="preserve">PEVuZE5vdGU+PENpdGU+PEF1dGhvcj5WZW5ldDwvQXV0aG9yPjxZZWFyPjIwMTI8L1llYXI+PFJl
Y051bT41MjM3MzwvUmVjTnVtPjxEaXNwbGF5VGV4dD48c3R5bGUgZmFjZT0ic3VwZXJzY3JpcHQi
PjYsNzwvc3R5bGU+PC9EaXNwbGF5VGV4dD48cmVjb3JkPjxyZWMtbnVtYmVyPjUyMzczPC9yZWMt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E5671F">
        <w:instrText xml:space="preserve"> ADDIN EN.CITE </w:instrText>
      </w:r>
      <w:r w:rsidR="00E5671F">
        <w:fldChar w:fldCharType="begin">
          <w:fldData xml:space="preserve">PEVuZE5vdGU+PENpdGU+PEF1dGhvcj5WZW5ldDwvQXV0aG9yPjxZZWFyPjIwMTI8L1llYXI+PFJl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</w:fldData>
        </w:fldChar>
      </w:r>
      <w:r w:rsidR="00E5671F">
        <w:instrText xml:space="preserve"> ADDIN EN.CITE.DATA </w:instrText>
      </w:r>
      <w:r w:rsidR="00E5671F">
        <w:fldChar w:fldCharType="end"/>
      </w:r>
      <w:r w:rsidR="006202FE" w:rsidRPr="00734153">
        <w:fldChar w:fldCharType="separate"/>
      </w:r>
      <w:hyperlink w:anchor="_ENREF_2_6" w:tooltip="Venet, 2012 #52373" w:history="1">
        <w:r w:rsidR="008B2E54" w:rsidRPr="00E5671F">
          <w:rPr>
            <w:noProof/>
            <w:vertAlign w:val="superscript"/>
          </w:rPr>
          <w:t>6</w:t>
        </w:r>
      </w:hyperlink>
      <w:r w:rsidR="00E5671F" w:rsidRPr="00E5671F">
        <w:rPr>
          <w:noProof/>
          <w:vertAlign w:val="superscript"/>
        </w:rPr>
        <w:t>,</w:t>
      </w:r>
      <w:hyperlink w:anchor="_ENREF_2_7" w:tooltip=", 2013 #52372" w:history="1">
        <w:r w:rsidR="008B2E54" w:rsidRPr="00E5671F">
          <w:rPr>
            <w:noProof/>
            <w:vertAlign w:val="superscript"/>
          </w:rPr>
          <w:t>7</w:t>
        </w:r>
      </w:hyperlink>
      <w:r w:rsidR="006202FE" w:rsidRPr="00734153">
        <w:fldChar w:fldCharType="end"/>
      </w:r>
      <w:r w:rsidR="006202FE" w:rsidRPr="00734153">
        <w:t xml:space="preserve"> The </w:t>
      </w:r>
      <w:r w:rsidR="004B4089" w:rsidRPr="00734153">
        <w:t xml:space="preserve">purpose of such visits </w:t>
      </w:r>
      <w:r w:rsidR="004B65DD" w:rsidRPr="00734153">
        <w:t xml:space="preserve">will be to ensure that the study is </w:t>
      </w:r>
      <w:r w:rsidR="003A6351" w:rsidRPr="00734153">
        <w:t xml:space="preserve">being </w:t>
      </w:r>
      <w:r w:rsidR="004B65DD" w:rsidRPr="00734153">
        <w:t xml:space="preserve">conducted </w:t>
      </w:r>
      <w:r w:rsidR="003A6351" w:rsidRPr="00734153">
        <w:t xml:space="preserve">in </w:t>
      </w:r>
      <w:r w:rsidR="004B65DD" w:rsidRPr="00734153">
        <w:t>accord</w:t>
      </w:r>
      <w:r w:rsidR="003A6351" w:rsidRPr="00734153">
        <w:t>ance with</w:t>
      </w:r>
      <w:r w:rsidR="004B65DD" w:rsidRPr="00734153">
        <w:t xml:space="preserve"> the protocol</w:t>
      </w:r>
      <w:r w:rsidR="00AE7268">
        <w:t xml:space="preserve">, to help </w:t>
      </w:r>
      <w:r w:rsidR="004B65DD" w:rsidRPr="00734153">
        <w:t>LCC staff to resolve any local problems</w:t>
      </w:r>
      <w:r w:rsidR="00AE7268">
        <w:t>,</w:t>
      </w:r>
      <w:r w:rsidR="004B65DD" w:rsidRPr="00734153">
        <w:t xml:space="preserve"> and </w:t>
      </w:r>
      <w:r w:rsidR="00AE7268">
        <w:t xml:space="preserve">to provide </w:t>
      </w:r>
      <w:r w:rsidR="00677F24" w:rsidRPr="00734153">
        <w:t xml:space="preserve">extra </w:t>
      </w:r>
      <w:r w:rsidR="004B65DD" w:rsidRPr="00734153">
        <w:t>training</w:t>
      </w:r>
      <w:r w:rsidR="00BD2587" w:rsidRPr="00734153">
        <w:t xml:space="preserve"> focussed on specific needs</w:t>
      </w:r>
      <w:r w:rsidR="004B65DD" w:rsidRPr="00734153">
        <w:t xml:space="preserve">. </w:t>
      </w:r>
      <w:r w:rsidR="005539EF" w:rsidRPr="00734153">
        <w:t xml:space="preserve">No routine source data verification will take place. </w:t>
      </w:r>
      <w:bookmarkStart w:id="456" w:name="_Toc528139379"/>
    </w:p>
    <w:p w14:paraId="61BBD22A" w14:textId="77777777" w:rsidR="007F6901" w:rsidRDefault="007F6901" w:rsidP="00392BCB">
      <w:pPr>
        <w:contextualSpacing/>
        <w:jc w:val="both"/>
      </w:pPr>
    </w:p>
    <w:p w14:paraId="7362E04F" w14:textId="77777777" w:rsidR="009B64A3" w:rsidRDefault="009B64A3" w:rsidP="009B64A3">
      <w:pPr>
        <w:pStyle w:val="Heading2"/>
      </w:pPr>
      <w:bookmarkStart w:id="457" w:name="_Toc35700881"/>
      <w:r w:rsidRPr="00734153">
        <w:t>Data management</w:t>
      </w:r>
      <w:bookmarkEnd w:id="457"/>
    </w:p>
    <w:p w14:paraId="334422E6" w14:textId="1D7DA9A7" w:rsidR="009B64A3" w:rsidRPr="00734153" w:rsidRDefault="009B64A3" w:rsidP="009B64A3">
      <w:pPr>
        <w:contextualSpacing/>
        <w:jc w:val="both"/>
      </w:pPr>
      <w:r w:rsidRPr="00734153">
        <w:t xml:space="preserve">LCC clinic staff will use the bespoke study web-based applications for study management and to record participant data (including </w:t>
      </w:r>
      <w:r w:rsidR="002073A3">
        <w:t xml:space="preserve">case report </w:t>
      </w:r>
      <w:r w:rsidRPr="00734153">
        <w:t xml:space="preserve">forms) in accordance with </w:t>
      </w:r>
      <w:r>
        <w:t>the protocol</w:t>
      </w:r>
      <w:r w:rsidRPr="00734153">
        <w:t xml:space="preserve">. </w:t>
      </w:r>
      <w:r w:rsidR="00BB04DD">
        <w:t>D</w:t>
      </w:r>
      <w:r w:rsidRPr="00734153">
        <w:t>ata will be held in central databases located at the CCO</w:t>
      </w:r>
      <w:r w:rsidR="00364D7F">
        <w:t xml:space="preserve"> or on secure </w:t>
      </w:r>
      <w:r w:rsidR="00B21C29">
        <w:t>cloud</w:t>
      </w:r>
      <w:r w:rsidR="00364D7F">
        <w:t xml:space="preserve"> servers</w:t>
      </w:r>
      <w:r w:rsidRPr="00734153">
        <w:t>.</w:t>
      </w:r>
      <w:r>
        <w:t xml:space="preserve"> In some circumstances (e.g. where there is difficulty accessing the internet or necessary IT equipment), </w:t>
      </w:r>
      <w:r w:rsidRPr="00734153">
        <w:t xml:space="preserve">paper case report forms </w:t>
      </w:r>
      <w:r>
        <w:t>may be required with subsequent data entry by either LCC or CCO staff. Although data entry should be mind</w:t>
      </w:r>
      <w:r w:rsidR="00DC2E51">
        <w:t>ful</w:t>
      </w:r>
      <w:r>
        <w:t xml:space="preserve"> of the desire to maintain integrity and audit trails, in the circumstances of this epidemic, the priority is on the timely entry of data that is sufficient to support reliable analysis and interpretation about treatment effects</w:t>
      </w:r>
      <w:r w:rsidRPr="00734153">
        <w:t>.</w:t>
      </w:r>
      <w:r>
        <w:t xml:space="preserve"> </w:t>
      </w:r>
      <w:r w:rsidRPr="00734153">
        <w:t xml:space="preserve">CCO staff will use </w:t>
      </w:r>
      <w:r>
        <w:t>be responsible for provision of the relevant web-based applications and for generation of data extracts for analyses</w:t>
      </w:r>
      <w:r w:rsidRPr="00734153">
        <w:t>.</w:t>
      </w:r>
    </w:p>
    <w:p w14:paraId="57FB901E" w14:textId="77777777" w:rsidR="009B64A3" w:rsidRPr="00734153" w:rsidRDefault="009B64A3" w:rsidP="009B64A3">
      <w:pPr>
        <w:contextualSpacing/>
        <w:jc w:val="both"/>
      </w:pPr>
    </w:p>
    <w:p w14:paraId="68D4C270" w14:textId="64E3CDE3" w:rsidR="009B64A3" w:rsidRPr="00734153" w:rsidRDefault="009B64A3" w:rsidP="009B64A3">
      <w:pPr>
        <w:contextualSpacing/>
        <w:jc w:val="both"/>
      </w:pPr>
      <w:r w:rsidRPr="00734153">
        <w:t>All data access will be controlled by unique usernames and passwords, and any changes to data will require the user to enter their username and password as an electronic signature in accordance with regulatory requirements.</w:t>
      </w:r>
      <w:hyperlink w:anchor="_ENREF_2_8" w:tooltip=", 2003 #52374" w:history="1">
        <w:r w:rsidR="008B2E54" w:rsidRPr="00734153">
          <w:fldChar w:fldCharType="begin"/>
        </w:r>
        <w:r w:rsidR="008B2E54">
          <w:instrText xml:space="preserve"> ADDIN EN.CITE &lt;EndNote&gt;&lt;Cite&gt;&lt;Year&gt;2003&lt;/Year&gt;&lt;RecNum&gt;52374&lt;/RecNum&gt;&lt;DisplayText&gt;&lt;style face="superscript"&gt;8&lt;/style&gt;&lt;/DisplayText&gt;&lt;record&gt;&lt;rec-number&gt;52374&lt;/rec-number&gt;&lt;foreign-keys&gt;&lt;key app="EN" db-id="dew0z2vzfvvxp0eppdzvrztesaxvs0x0p9wt" timestamp="1503057773"&gt;52374&lt;/key&gt;&lt;/foreign-keys&gt;&lt;ref-type name="Web Page"&gt;12&lt;/ref-type&gt;&lt;contributors&gt;&lt;/contributors&gt;&lt;titles&gt;&lt;title&gt;U.S. Department of Health and Human Services Food and Drug Administration. Guidance for Industry Part 11, Electronic Records; Electronic Signatures — Scope and Application&lt;/title&gt;&lt;/titles&gt;&lt;number&gt;18 August 2017&lt;/number&gt;&lt;dates&gt;&lt;year&gt;2003&lt;/year&gt;&lt;/dates&gt;&lt;urls&gt;&lt;related-urls&gt;&lt;url&gt;https://www.fda.gov/downloads/RegulatoryInformation/Guidances/ucm125125.pdf &lt;/url&gt;&lt;/related-urls&gt;&lt;/urls&gt;&lt;/record&gt;&lt;/Cite&gt;&lt;/EndNote&gt;</w:instrText>
        </w:r>
        <w:r w:rsidR="008B2E54" w:rsidRPr="00734153">
          <w:fldChar w:fldCharType="separate"/>
        </w:r>
        <w:r w:rsidR="008B2E54" w:rsidRPr="00E5671F">
          <w:rPr>
            <w:noProof/>
            <w:vertAlign w:val="superscript"/>
          </w:rPr>
          <w:t>8</w:t>
        </w:r>
        <w:r w:rsidR="008B2E54" w:rsidRPr="00734153">
          <w:fldChar w:fldCharType="end"/>
        </w:r>
      </w:hyperlink>
      <w:r w:rsidRPr="00734153">
        <w:t xml:space="preserve"> Staff will have access restricted to the functionality and data that are appropriate for their role in the study.</w:t>
      </w:r>
    </w:p>
    <w:p w14:paraId="45341FF9" w14:textId="77777777" w:rsidR="009B64A3" w:rsidRPr="00734153" w:rsidRDefault="009B64A3" w:rsidP="009B64A3">
      <w:pPr>
        <w:rPr>
          <w:lang w:val="en-US"/>
        </w:rPr>
      </w:pPr>
    </w:p>
    <w:p w14:paraId="7BBB72C3" w14:textId="77777777" w:rsidR="009B64A3" w:rsidRDefault="009B64A3" w:rsidP="009B64A3">
      <w:pPr>
        <w:pStyle w:val="Heading2"/>
      </w:pPr>
      <w:bookmarkStart w:id="458" w:name="_Toc35700882"/>
      <w:r w:rsidRPr="00734153">
        <w:t>Source documents and archiving</w:t>
      </w:r>
      <w:bookmarkEnd w:id="458"/>
    </w:p>
    <w:p w14:paraId="612EA4D7" w14:textId="0C40D358" w:rsidR="009B64A3" w:rsidRPr="00734153" w:rsidRDefault="009B64A3" w:rsidP="009B64A3">
      <w:pPr>
        <w:contextualSpacing/>
        <w:jc w:val="both"/>
      </w:pPr>
      <w:r w:rsidRPr="00734153">
        <w:t>Source documents for the study constitute the records held in the study main database. These will be retained for at least 25 years from the completion of the study</w:t>
      </w:r>
      <w:r w:rsidR="00BB04DD">
        <w:t xml:space="preserve">. Identifiable data will be retained only for so long as it is required to maintain linkage with routine data sources (see section </w:t>
      </w:r>
      <w:r w:rsidR="00BB04DD">
        <w:fldChar w:fldCharType="begin"/>
      </w:r>
      <w:r w:rsidR="00BB04DD">
        <w:instrText xml:space="preserve"> REF _Ref34937519 \r \h </w:instrText>
      </w:r>
      <w:r w:rsidR="00BB04DD">
        <w:fldChar w:fldCharType="separate"/>
      </w:r>
      <w:r w:rsidR="00A73E0A">
        <w:t>2.7</w:t>
      </w:r>
      <w:r w:rsidR="00BB04DD">
        <w:fldChar w:fldCharType="end"/>
      </w:r>
      <w:r w:rsidR="00BB04DD">
        <w:t>)</w:t>
      </w:r>
      <w:r w:rsidRPr="00734153">
        <w:t xml:space="preserve">. </w:t>
      </w:r>
      <w:r w:rsidR="003328DE">
        <w:t>The sponsor and r</w:t>
      </w:r>
      <w:r w:rsidRPr="00734153">
        <w:t xml:space="preserve">egulatory agencies will have the right to </w:t>
      </w:r>
      <w:r>
        <w:t xml:space="preserve">conduct </w:t>
      </w:r>
      <w:r w:rsidRPr="00734153">
        <w:t>confidential audits of such records in the CCO</w:t>
      </w:r>
      <w:r>
        <w:t xml:space="preserve"> </w:t>
      </w:r>
      <w:r w:rsidRPr="00734153">
        <w:t xml:space="preserve">and LCCs </w:t>
      </w:r>
      <w:r w:rsidR="003328DE">
        <w:t xml:space="preserve">(but should mindful of </w:t>
      </w:r>
      <w:r>
        <w:t xml:space="preserve">the </w:t>
      </w:r>
      <w:r w:rsidR="003328DE">
        <w:t xml:space="preserve">workload facing </w:t>
      </w:r>
      <w:r>
        <w:t>participating hospitals</w:t>
      </w:r>
      <w:r w:rsidR="003328DE">
        <w:t xml:space="preserve"> and the infection control requirements during this epidemic)</w:t>
      </w:r>
      <w:r w:rsidRPr="00734153">
        <w:t>.</w:t>
      </w:r>
    </w:p>
    <w:p w14:paraId="21C114C9" w14:textId="1EB8317C" w:rsidR="00F47C60" w:rsidDel="00B2198A" w:rsidRDefault="00F47C60" w:rsidP="00392BCB">
      <w:pPr>
        <w:contextualSpacing/>
        <w:jc w:val="both"/>
        <w:rPr>
          <w:del w:id="459" w:author="Martin Landray" w:date="2020-03-21T20:30:00Z"/>
        </w:rPr>
      </w:pPr>
    </w:p>
    <w:p w14:paraId="14C1E633" w14:textId="1B4F209D" w:rsidR="00295817" w:rsidDel="00B2198A" w:rsidRDefault="00295817" w:rsidP="00392BCB">
      <w:pPr>
        <w:contextualSpacing/>
        <w:jc w:val="both"/>
        <w:rPr>
          <w:del w:id="460" w:author="Martin Landray" w:date="2020-03-21T20:30:00Z"/>
        </w:rPr>
      </w:pPr>
    </w:p>
    <w:p w14:paraId="329FE85B" w14:textId="5E1A38CA" w:rsidR="00C71205" w:rsidRDefault="00C71205" w:rsidP="0083077B">
      <w:pPr>
        <w:pStyle w:val="StyleHeading1Linespacingsingle"/>
        <w:numPr>
          <w:ilvl w:val="0"/>
          <w:numId w:val="2"/>
        </w:numPr>
        <w:tabs>
          <w:tab w:val="clear" w:pos="360"/>
        </w:tabs>
        <w:spacing w:before="0" w:after="0"/>
        <w:ind w:left="851" w:hanging="851"/>
        <w:contextualSpacing/>
      </w:pPr>
      <w:bookmarkStart w:id="461" w:name="_Toc35700883"/>
      <w:r>
        <w:t>Operational and administrative details</w:t>
      </w:r>
      <w:bookmarkEnd w:id="461"/>
    </w:p>
    <w:p w14:paraId="44DF18DF" w14:textId="77777777" w:rsidR="00C71205" w:rsidRDefault="00C71205" w:rsidP="00392BCB">
      <w:pPr>
        <w:contextualSpacing/>
        <w:jc w:val="both"/>
      </w:pPr>
    </w:p>
    <w:p w14:paraId="7C47B54D" w14:textId="288684D0" w:rsidR="009B64A3" w:rsidRPr="00734153" w:rsidRDefault="009B64A3" w:rsidP="009B64A3">
      <w:pPr>
        <w:pStyle w:val="Heading2"/>
      </w:pPr>
      <w:bookmarkStart w:id="462" w:name="_Toc35700884"/>
      <w:r w:rsidRPr="00734153">
        <w:t xml:space="preserve">Sponsor and </w:t>
      </w:r>
      <w:r>
        <w:t>coordination</w:t>
      </w:r>
      <w:bookmarkEnd w:id="462"/>
    </w:p>
    <w:p w14:paraId="0B492953" w14:textId="2DF89396" w:rsidR="009B64A3" w:rsidRDefault="00265B14" w:rsidP="00A86BD1">
      <w:pPr>
        <w:contextualSpacing/>
        <w:jc w:val="both"/>
      </w:pPr>
      <w:r w:rsidRPr="00265B14">
        <w:t xml:space="preserve">The University of Oxford </w:t>
      </w:r>
      <w:r w:rsidR="009B64A3" w:rsidRPr="00265B14">
        <w:t>will act as the trial Sponsor</w:t>
      </w:r>
      <w:r w:rsidR="003328DE">
        <w:t xml:space="preserve">. The trial </w:t>
      </w:r>
      <w:r w:rsidR="009B64A3" w:rsidRPr="00265B14">
        <w:t>will be coordinated by a</w:t>
      </w:r>
      <w:r w:rsidR="009B64A3" w:rsidRPr="009B64A3">
        <w:t xml:space="preserve"> Central Coordinating Office within the Nuffield Department of Population Health staffed by members of the two registered clinical trials units – the Clinical Trial Service Unit and the </w:t>
      </w:r>
      <w:r w:rsidR="002A40B0" w:rsidRPr="002A40B0">
        <w:t xml:space="preserve">National Perinatal Epidemiology Unit </w:t>
      </w:r>
      <w:r w:rsidR="002A40B0">
        <w:t xml:space="preserve">Clinical Trials </w:t>
      </w:r>
      <w:r w:rsidR="009B64A3" w:rsidRPr="009B64A3">
        <w:t xml:space="preserve">Unit. The data will be collected, analysed and published independently of the source of funding. </w:t>
      </w:r>
    </w:p>
    <w:p w14:paraId="6EEB2402" w14:textId="77777777" w:rsidR="009B64A3" w:rsidRDefault="009B64A3" w:rsidP="00392BCB">
      <w:pPr>
        <w:contextualSpacing/>
        <w:jc w:val="both"/>
      </w:pPr>
    </w:p>
    <w:p w14:paraId="3327AEDB" w14:textId="0D79EA19" w:rsidR="000543BB" w:rsidRPr="00734153" w:rsidRDefault="000543BB" w:rsidP="000543BB">
      <w:pPr>
        <w:pStyle w:val="Heading2"/>
      </w:pPr>
      <w:bookmarkStart w:id="463" w:name="_Toc35700885"/>
      <w:r>
        <w:t>Funding</w:t>
      </w:r>
      <w:bookmarkEnd w:id="463"/>
    </w:p>
    <w:p w14:paraId="195B47C0" w14:textId="47B658F8" w:rsidR="000543BB" w:rsidRDefault="000543BB" w:rsidP="00C058A1">
      <w:pPr>
        <w:jc w:val="both"/>
      </w:pPr>
      <w:r w:rsidRPr="000543BB">
        <w:t xml:space="preserve">This study is supported by a grant to the University of Oxford from UK Research and Innovation/National Institute for Health Research (NIHR) and by core funding provided by NIHR Oxford Biomedical Research Centre, </w:t>
      </w:r>
      <w:r w:rsidR="00AC7CBB">
        <w:t xml:space="preserve">the Wellcome Trust, the Bill and Melinda Gates Foundation, </w:t>
      </w:r>
      <w:r w:rsidRPr="000543BB">
        <w:t>Health Data Research UK, and the Medical Research Council Population Health Research Unit</w:t>
      </w:r>
      <w:r w:rsidR="003270BA">
        <w:t xml:space="preserve">, and NIHR </w:t>
      </w:r>
      <w:r w:rsidR="003270BA" w:rsidRPr="00364D7F">
        <w:t>Clinical Trials Unit Support Funding.</w:t>
      </w:r>
    </w:p>
    <w:p w14:paraId="2A14F938" w14:textId="77777777" w:rsidR="000543BB" w:rsidRDefault="000543BB" w:rsidP="00392BCB">
      <w:pPr>
        <w:contextualSpacing/>
        <w:jc w:val="both"/>
      </w:pPr>
    </w:p>
    <w:p w14:paraId="5A5C17C7" w14:textId="77777777" w:rsidR="000543BB" w:rsidRPr="00734153" w:rsidRDefault="000543BB" w:rsidP="000543BB">
      <w:pPr>
        <w:pStyle w:val="Heading2"/>
      </w:pPr>
      <w:bookmarkStart w:id="464" w:name="_Toc35700886"/>
      <w:r w:rsidRPr="00734153">
        <w:t>Indemnity</w:t>
      </w:r>
      <w:bookmarkEnd w:id="464"/>
    </w:p>
    <w:p w14:paraId="1A092076" w14:textId="77777777" w:rsidR="000543BB" w:rsidRDefault="000543BB" w:rsidP="000543BB">
      <w:pPr>
        <w:contextualSpacing/>
        <w:jc w:val="both"/>
      </w:pPr>
      <w:r>
        <w:t xml:space="preserve">The University has a specialist insurance policy in place which would operate in the event of any participant suffering harm as a result of their involvement in the research (Newline Underwriting Management Ltd, at Lloyd’s of London). </w:t>
      </w:r>
      <w:r>
        <w:rPr>
          <w:color w:val="000000"/>
        </w:rPr>
        <w:t> </w:t>
      </w:r>
      <w:r>
        <w:t>NHS indemnity operates in respect of the clinical treatment that is provided.</w:t>
      </w:r>
    </w:p>
    <w:p w14:paraId="6B2F094F" w14:textId="77777777" w:rsidR="000543BB" w:rsidRPr="00734153" w:rsidRDefault="000543BB" w:rsidP="000543BB">
      <w:pPr>
        <w:contextualSpacing/>
        <w:jc w:val="both"/>
      </w:pPr>
    </w:p>
    <w:p w14:paraId="02F268AF" w14:textId="5DCF308A" w:rsidR="009B64A3" w:rsidRPr="00734153" w:rsidRDefault="009B64A3" w:rsidP="009B64A3">
      <w:pPr>
        <w:pStyle w:val="Heading2"/>
      </w:pPr>
      <w:bookmarkStart w:id="465" w:name="_Toc35700887"/>
      <w:r w:rsidRPr="00734153">
        <w:t>Local Clinical Centres</w:t>
      </w:r>
      <w:bookmarkEnd w:id="465"/>
    </w:p>
    <w:p w14:paraId="1F3A3CDD" w14:textId="62763CE6" w:rsidR="009B64A3" w:rsidRDefault="009B64A3" w:rsidP="009B64A3">
      <w:pPr>
        <w:contextualSpacing/>
        <w:jc w:val="both"/>
      </w:pPr>
      <w:r w:rsidRPr="00734153">
        <w:t xml:space="preserve">The study will </w:t>
      </w:r>
      <w:ins w:id="466" w:author="Richard Haynes" w:date="2020-03-21T18:02:00Z">
        <w:r w:rsidR="00153660">
          <w:t xml:space="preserve">be </w:t>
        </w:r>
      </w:ins>
      <w:r>
        <w:t>conducted at multiple hospitals (</w:t>
      </w:r>
      <w:r w:rsidRPr="00734153">
        <w:t>Local Clinical Centres</w:t>
      </w:r>
      <w:r>
        <w:t xml:space="preserve">) within the UK. </w:t>
      </w:r>
      <w:r w:rsidRPr="00734153">
        <w:t xml:space="preserve">At each LCC, a lead investigator will be responsible for </w:t>
      </w:r>
      <w:r>
        <w:t>trial activities but much of the work will be carried out by medical staff attending patients with COVID-19 within the hospital and by hospital research nurses</w:t>
      </w:r>
      <w:ins w:id="467" w:author="Martin Landray" w:date="2020-03-20T18:25:00Z">
        <w:r w:rsidR="00F47C60">
          <w:t>, medical students and other staff with appropriate education, training</w:t>
        </w:r>
      </w:ins>
      <w:ins w:id="468" w:author="Martin Landray" w:date="2020-03-20T18:26:00Z">
        <w:r w:rsidR="00F47C60">
          <w:t>,</w:t>
        </w:r>
      </w:ins>
      <w:ins w:id="469" w:author="Martin Landray" w:date="2020-03-20T18:25:00Z">
        <w:r w:rsidR="00F47C60">
          <w:t xml:space="preserve"> and experience.</w:t>
        </w:r>
      </w:ins>
      <w:del w:id="470" w:author="Martin Landray" w:date="2020-03-20T18:25:00Z">
        <w:r w:rsidRPr="00734153" w:rsidDel="00F47C60">
          <w:delText xml:space="preserve">. </w:delText>
        </w:r>
      </w:del>
    </w:p>
    <w:p w14:paraId="6B349259" w14:textId="77777777" w:rsidR="009B64A3" w:rsidRPr="00734153" w:rsidRDefault="009B64A3" w:rsidP="009B64A3">
      <w:pPr>
        <w:contextualSpacing/>
        <w:jc w:val="both"/>
      </w:pPr>
    </w:p>
    <w:p w14:paraId="449FBF89" w14:textId="2F01732E" w:rsidR="004B65DD" w:rsidRPr="00734153" w:rsidRDefault="004B65DD" w:rsidP="00295817">
      <w:pPr>
        <w:pStyle w:val="Heading2"/>
      </w:pPr>
      <w:bookmarkStart w:id="471" w:name="_Toc34778609"/>
      <w:bookmarkStart w:id="472" w:name="_Toc34780093"/>
      <w:bookmarkStart w:id="473" w:name="_Toc34780353"/>
      <w:bookmarkStart w:id="474" w:name="_Toc34780483"/>
      <w:bookmarkStart w:id="475" w:name="_Toc135020179"/>
      <w:bookmarkStart w:id="476" w:name="_Toc35700888"/>
      <w:bookmarkEnd w:id="471"/>
      <w:bookmarkEnd w:id="472"/>
      <w:bookmarkEnd w:id="473"/>
      <w:bookmarkEnd w:id="474"/>
      <w:r w:rsidRPr="00734153">
        <w:t xml:space="preserve">Supply of study </w:t>
      </w:r>
      <w:bookmarkEnd w:id="456"/>
      <w:bookmarkEnd w:id="475"/>
      <w:r w:rsidR="00C71205">
        <w:t>treatment</w:t>
      </w:r>
      <w:r w:rsidR="006A79C3">
        <w:t>s</w:t>
      </w:r>
      <w:bookmarkEnd w:id="476"/>
    </w:p>
    <w:p w14:paraId="71294B6C" w14:textId="17E00B75" w:rsidR="006A79C3" w:rsidRDefault="006A79C3" w:rsidP="00392BCB">
      <w:pPr>
        <w:tabs>
          <w:tab w:val="left" w:pos="3320"/>
          <w:tab w:val="left" w:pos="9900"/>
        </w:tabs>
        <w:contextualSpacing/>
        <w:jc w:val="both"/>
      </w:pPr>
      <w:r>
        <w:t>For l</w:t>
      </w:r>
      <w:r w:rsidRPr="006A79C3">
        <w:t xml:space="preserve">icensed treatments (e.g. Lopinavir-Ritonavir, </w:t>
      </w:r>
      <w:r w:rsidR="00F63146">
        <w:t>corticosteroids)</w:t>
      </w:r>
      <w:r>
        <w:t xml:space="preserve"> all aspects of treatment supply, storage, and management will be in accordance with standard local policy and practice for prescription medications. Treatment issue to </w:t>
      </w:r>
      <w:r w:rsidR="008A745F">
        <w:t xml:space="preserve">randomised </w:t>
      </w:r>
      <w:r>
        <w:t>participants will be by prescription.</w:t>
      </w:r>
    </w:p>
    <w:p w14:paraId="04304707" w14:textId="77777777" w:rsidR="006A79C3" w:rsidRDefault="006A79C3" w:rsidP="00392BCB">
      <w:pPr>
        <w:tabs>
          <w:tab w:val="left" w:pos="3320"/>
          <w:tab w:val="left" w:pos="9900"/>
        </w:tabs>
        <w:contextualSpacing/>
        <w:jc w:val="both"/>
      </w:pPr>
    </w:p>
    <w:p w14:paraId="5E094124" w14:textId="09245270" w:rsidR="006A79C3" w:rsidRPr="006A79C3" w:rsidRDefault="006A79C3" w:rsidP="00392BCB">
      <w:pPr>
        <w:tabs>
          <w:tab w:val="left" w:pos="3320"/>
          <w:tab w:val="left" w:pos="9900"/>
        </w:tabs>
        <w:contextualSpacing/>
        <w:jc w:val="both"/>
      </w:pPr>
      <w:r>
        <w:t>For unlicensed treatments</w:t>
      </w:r>
      <w:r w:rsidR="00F63146">
        <w:t xml:space="preserve"> (inhaled interferon</w:t>
      </w:r>
      <w:r w:rsidR="00F63146" w:rsidRPr="00F63146">
        <w:rPr>
          <w:bCs/>
          <w:color w:val="000000" w:themeColor="text1"/>
        </w:rPr>
        <w:t>-</w:t>
      </w:r>
      <w:r w:rsidR="00F63146" w:rsidRPr="00F63146">
        <w:rPr>
          <w:rFonts w:ascii="Symbol" w:hAnsi="Symbol"/>
          <w:bCs/>
        </w:rPr>
        <w:t></w:t>
      </w:r>
      <w:r w:rsidR="00F63146" w:rsidRPr="00F63146">
        <w:rPr>
          <w:bCs/>
          <w:color w:val="000000" w:themeColor="text1"/>
        </w:rPr>
        <w:t>-1a</w:t>
      </w:r>
      <w:r w:rsidR="00F63146">
        <w:rPr>
          <w:bCs/>
          <w:color w:val="000000" w:themeColor="text1"/>
        </w:rPr>
        <w:t>)</w:t>
      </w:r>
      <w:r>
        <w:rPr>
          <w:bCs/>
          <w:color w:val="000000"/>
        </w:rPr>
        <w:t xml:space="preserve"> manufacture, packaging and delivery will be the responsibility of the pharmaceutical company. Treatment issue to </w:t>
      </w:r>
      <w:r w:rsidR="008A745F">
        <w:rPr>
          <w:bCs/>
          <w:color w:val="000000"/>
        </w:rPr>
        <w:t xml:space="preserve">randomised </w:t>
      </w:r>
      <w:r>
        <w:rPr>
          <w:bCs/>
          <w:color w:val="000000"/>
        </w:rPr>
        <w:t>participants will be in accordance with local practice (and may be in line with the processes required for routine prescriptions or compassionate use).</w:t>
      </w:r>
    </w:p>
    <w:p w14:paraId="10281D40" w14:textId="77777777" w:rsidR="002073A3" w:rsidRDefault="002073A3" w:rsidP="002073A3">
      <w:pPr>
        <w:tabs>
          <w:tab w:val="left" w:pos="3320"/>
          <w:tab w:val="left" w:pos="9900"/>
        </w:tabs>
        <w:contextualSpacing/>
        <w:jc w:val="both"/>
        <w:rPr>
          <w:bCs/>
          <w:color w:val="000000"/>
        </w:rPr>
      </w:pPr>
    </w:p>
    <w:p w14:paraId="6DF6D107" w14:textId="0D848BAF" w:rsidR="002073A3" w:rsidRPr="006A79C3" w:rsidRDefault="002073A3" w:rsidP="002073A3">
      <w:pPr>
        <w:tabs>
          <w:tab w:val="left" w:pos="3320"/>
          <w:tab w:val="left" w:pos="9900"/>
        </w:tabs>
        <w:contextualSpacing/>
        <w:jc w:val="both"/>
      </w:pPr>
      <w:r>
        <w:rPr>
          <w:bCs/>
          <w:color w:val="000000"/>
        </w:rPr>
        <w:t>Study treatments will not be labelled beyond other than as required for routine clinical use. They will be stored alongside other routine medications with no additional monitoring. No accountability records will be kept beyond those used for routine prescriptions.</w:t>
      </w:r>
    </w:p>
    <w:p w14:paraId="767C0DBE" w14:textId="77777777" w:rsidR="002073A3" w:rsidRPr="00734153" w:rsidRDefault="002073A3" w:rsidP="00392BCB">
      <w:pPr>
        <w:tabs>
          <w:tab w:val="left" w:pos="3320"/>
          <w:tab w:val="left" w:pos="9900"/>
        </w:tabs>
        <w:contextualSpacing/>
        <w:jc w:val="both"/>
      </w:pPr>
    </w:p>
    <w:p w14:paraId="6DF6007E" w14:textId="15C46843" w:rsidR="005344A9" w:rsidRPr="00734153" w:rsidRDefault="005344A9" w:rsidP="00295817">
      <w:pPr>
        <w:pStyle w:val="Heading2"/>
      </w:pPr>
      <w:bookmarkStart w:id="477" w:name="_Toc34780096"/>
      <w:bookmarkStart w:id="478" w:name="_Toc34780356"/>
      <w:bookmarkStart w:id="479" w:name="_Toc34780486"/>
      <w:bookmarkStart w:id="480" w:name="_Toc34780097"/>
      <w:bookmarkStart w:id="481" w:name="_Toc34780357"/>
      <w:bookmarkStart w:id="482" w:name="_Toc34780487"/>
      <w:bookmarkStart w:id="483" w:name="_Toc34780099"/>
      <w:bookmarkStart w:id="484" w:name="_Toc34780359"/>
      <w:bookmarkStart w:id="485" w:name="_Toc34780489"/>
      <w:bookmarkStart w:id="486" w:name="_Toc34780100"/>
      <w:bookmarkStart w:id="487" w:name="_Toc34780360"/>
      <w:bookmarkStart w:id="488" w:name="_Toc34780490"/>
      <w:bookmarkStart w:id="489" w:name="_Toc514776555"/>
      <w:bookmarkStart w:id="490" w:name="_Toc514939429"/>
      <w:bookmarkStart w:id="491" w:name="_Toc514947240"/>
      <w:bookmarkStart w:id="492" w:name="_Toc514776556"/>
      <w:bookmarkStart w:id="493" w:name="_Toc514939430"/>
      <w:bookmarkStart w:id="494" w:name="_Toc514947241"/>
      <w:bookmarkStart w:id="495" w:name="_Toc34780101"/>
      <w:bookmarkStart w:id="496" w:name="_Toc34780361"/>
      <w:bookmarkStart w:id="497" w:name="_Toc34780491"/>
      <w:bookmarkStart w:id="498" w:name="_Toc34780102"/>
      <w:bookmarkStart w:id="499" w:name="_Toc34780362"/>
      <w:bookmarkStart w:id="500" w:name="_Toc34780492"/>
      <w:bookmarkStart w:id="501" w:name="_Toc34780105"/>
      <w:bookmarkStart w:id="502" w:name="_Toc34780365"/>
      <w:bookmarkStart w:id="503" w:name="_Toc34780495"/>
      <w:bookmarkStart w:id="504" w:name="_Toc34780107"/>
      <w:bookmarkStart w:id="505" w:name="_Toc34780367"/>
      <w:bookmarkStart w:id="506" w:name="_Toc34780497"/>
      <w:bookmarkStart w:id="507" w:name="_Toc34780108"/>
      <w:bookmarkStart w:id="508" w:name="_Toc34780368"/>
      <w:bookmarkStart w:id="509" w:name="_Toc34780498"/>
      <w:bookmarkStart w:id="510" w:name="_Toc34780110"/>
      <w:bookmarkStart w:id="511" w:name="_Toc34780370"/>
      <w:bookmarkStart w:id="512" w:name="_Toc34780500"/>
      <w:bookmarkStart w:id="513" w:name="_Toc34780111"/>
      <w:bookmarkStart w:id="514" w:name="_Toc34780371"/>
      <w:bookmarkStart w:id="515" w:name="_Toc34780501"/>
      <w:bookmarkStart w:id="516" w:name="_Toc34780112"/>
      <w:bookmarkStart w:id="517" w:name="_Toc34780372"/>
      <w:bookmarkStart w:id="518" w:name="_Toc34780502"/>
      <w:bookmarkStart w:id="519" w:name="_Toc35700889"/>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734153">
        <w:t>End of trial</w:t>
      </w:r>
      <w:bookmarkEnd w:id="519"/>
    </w:p>
    <w:p w14:paraId="117DC415" w14:textId="6B123F4A" w:rsidR="00D53DA0" w:rsidRPr="003328DE" w:rsidRDefault="005344A9" w:rsidP="008C532C">
      <w:pPr>
        <w:jc w:val="both"/>
      </w:pPr>
      <w:r w:rsidRPr="00734153">
        <w:t xml:space="preserve">The end of </w:t>
      </w:r>
      <w:r w:rsidR="005E3400" w:rsidRPr="00734153">
        <w:t xml:space="preserve">the </w:t>
      </w:r>
      <w:r w:rsidR="008A2873" w:rsidRPr="00734153">
        <w:t xml:space="preserve">scheduled treatment </w:t>
      </w:r>
      <w:r w:rsidR="00D53DA0" w:rsidRPr="00734153">
        <w:t xml:space="preserve">phase is defined as the date of the last </w:t>
      </w:r>
      <w:r w:rsidR="007138A8" w:rsidRPr="00734153">
        <w:t>F</w:t>
      </w:r>
      <w:r w:rsidR="003941E0" w:rsidRPr="00734153">
        <w:t xml:space="preserve">ollow-up </w:t>
      </w:r>
      <w:r w:rsidR="00D53DA0" w:rsidRPr="00734153">
        <w:t>visit of the last participant.</w:t>
      </w:r>
      <w:r w:rsidR="00990A34">
        <w:t xml:space="preserve"> In </w:t>
      </w:r>
      <w:r w:rsidR="007F6901" w:rsidRPr="003328DE">
        <w:t>the UK</w:t>
      </w:r>
      <w:r w:rsidR="00990A34" w:rsidRPr="003328DE">
        <w:t xml:space="preserve">, it </w:t>
      </w:r>
      <w:r w:rsidR="007F6901" w:rsidRPr="003328DE">
        <w:t xml:space="preserve">is intended </w:t>
      </w:r>
      <w:r w:rsidR="00990A34" w:rsidRPr="003328DE">
        <w:t xml:space="preserve">to extend follow-up for a year or more </w:t>
      </w:r>
      <w:r w:rsidR="008C532C" w:rsidRPr="003328DE">
        <w:t xml:space="preserve">beyond the final study visit </w:t>
      </w:r>
      <w:r w:rsidR="00990A34" w:rsidRPr="003328DE">
        <w:t>through linkage to routine medical records</w:t>
      </w:r>
      <w:r w:rsidR="003328DE">
        <w:t xml:space="preserve"> and</w:t>
      </w:r>
      <w:r w:rsidR="007F6901" w:rsidRPr="003328DE">
        <w:t xml:space="preserve"> </w:t>
      </w:r>
      <w:r w:rsidR="001C6C28" w:rsidRPr="003328DE">
        <w:t xml:space="preserve">central </w:t>
      </w:r>
      <w:r w:rsidR="007F6901" w:rsidRPr="003328DE">
        <w:t xml:space="preserve">medical </w:t>
      </w:r>
      <w:r w:rsidR="00990A34" w:rsidRPr="003328DE">
        <w:t>databases</w:t>
      </w:r>
      <w:r w:rsidR="003328DE">
        <w:t xml:space="preserve">. The end of the study is the date of the final data extraction from </w:t>
      </w:r>
      <w:r w:rsidR="007D18B7">
        <w:t>NHS Digital (anticipated to be 10 years after the last patient is enrolled)</w:t>
      </w:r>
      <w:r w:rsidR="003328DE">
        <w:t>.</w:t>
      </w:r>
    </w:p>
    <w:p w14:paraId="20D81918" w14:textId="77777777" w:rsidR="005344A9" w:rsidRPr="003328DE" w:rsidRDefault="005344A9" w:rsidP="008C532C">
      <w:pPr>
        <w:contextualSpacing/>
        <w:jc w:val="both"/>
      </w:pPr>
    </w:p>
    <w:p w14:paraId="1D4781CA" w14:textId="77777777" w:rsidR="004B65DD" w:rsidRPr="003328DE" w:rsidRDefault="004B65DD" w:rsidP="00295817">
      <w:pPr>
        <w:pStyle w:val="Heading2"/>
      </w:pPr>
      <w:bookmarkStart w:id="520" w:name="_Toc261531375"/>
      <w:bookmarkStart w:id="521" w:name="_Toc261531376"/>
      <w:bookmarkStart w:id="522" w:name="_Toc528139386"/>
      <w:bookmarkStart w:id="523" w:name="_Toc135020188"/>
      <w:bookmarkStart w:id="524" w:name="_Toc35700890"/>
      <w:bookmarkEnd w:id="520"/>
      <w:bookmarkEnd w:id="521"/>
      <w:r w:rsidRPr="003328DE">
        <w:t>Publications</w:t>
      </w:r>
      <w:r w:rsidR="0083053F" w:rsidRPr="003328DE">
        <w:t xml:space="preserve"> and</w:t>
      </w:r>
      <w:r w:rsidRPr="003328DE">
        <w:t xml:space="preserve"> reports</w:t>
      </w:r>
      <w:bookmarkEnd w:id="522"/>
      <w:bookmarkEnd w:id="523"/>
      <w:bookmarkEnd w:id="524"/>
    </w:p>
    <w:p w14:paraId="5B4AF494" w14:textId="33B95B58" w:rsidR="002A40E8" w:rsidRPr="00734153" w:rsidRDefault="004B65DD" w:rsidP="00392BCB">
      <w:pPr>
        <w:contextualSpacing/>
        <w:jc w:val="both"/>
      </w:pPr>
      <w:r w:rsidRPr="003328DE">
        <w:t>The Steering Committee will be responsible</w:t>
      </w:r>
      <w:r w:rsidRPr="00734153">
        <w:t xml:space="preserve"> for drafting the main reports from the study and for review of any other reports.</w:t>
      </w:r>
      <w:r w:rsidR="00785F4F" w:rsidRPr="00734153">
        <w:t xml:space="preserve"> </w:t>
      </w:r>
      <w:r w:rsidR="002A40E8" w:rsidRPr="00734153">
        <w:t>In general, papers initiated by the Steering Committee (including the primary manuscript)</w:t>
      </w:r>
      <w:r w:rsidRPr="00734153">
        <w:t xml:space="preserve"> will be written in the name of the </w:t>
      </w:r>
      <w:r w:rsidR="008A745F">
        <w:t xml:space="preserve">RECOVERY </w:t>
      </w:r>
      <w:r w:rsidRPr="00734153">
        <w:t>Collaborative Group, with individual investigators named personally at the end of the report (or, to comply with journal requirements, in web-based material posted with the report).</w:t>
      </w:r>
    </w:p>
    <w:p w14:paraId="6595B591" w14:textId="77777777" w:rsidR="004B65DD" w:rsidRPr="00734153" w:rsidRDefault="004B65DD" w:rsidP="00392BCB">
      <w:pPr>
        <w:contextualSpacing/>
        <w:jc w:val="both"/>
      </w:pPr>
    </w:p>
    <w:p w14:paraId="3B6379C8" w14:textId="77777777" w:rsidR="0083053F" w:rsidRPr="00734153" w:rsidRDefault="0083053F" w:rsidP="00392BCB">
      <w:pPr>
        <w:contextualSpacing/>
        <w:jc w:val="both"/>
      </w:pPr>
      <w:r w:rsidRPr="00734153">
        <w:t xml:space="preserve">The Steering Committee will also </w:t>
      </w:r>
      <w:r w:rsidR="005741F6" w:rsidRPr="00734153">
        <w:t xml:space="preserve">establish </w:t>
      </w:r>
      <w:r w:rsidRPr="00734153">
        <w:t>a process by which proposals for additional publications (including from independent external researchers) are considered by the Steering Committee. The Steering Committee will facilitate the use of the study data and approval will not be unreasonably withheld. However, the Steering Committee will need to be satisfied that any proposed publication is of high quality, honours the commitments made to the study participants in the consent documentation and ethical approvals, and is compliant with relevant legal and regulatory requirements (e.g. relating to data protection and privacy). The Steering Committee will have the right to review and comment on any draft manuscripts prior to publication.</w:t>
      </w:r>
    </w:p>
    <w:p w14:paraId="7243BC07" w14:textId="77777777" w:rsidR="004B65DD" w:rsidRPr="00734153" w:rsidRDefault="004B65DD" w:rsidP="00392BCB">
      <w:pPr>
        <w:contextualSpacing/>
        <w:jc w:val="both"/>
      </w:pPr>
    </w:p>
    <w:p w14:paraId="2B915899" w14:textId="77777777" w:rsidR="0083053F" w:rsidRPr="00734153" w:rsidRDefault="0083053F" w:rsidP="00295817">
      <w:pPr>
        <w:pStyle w:val="Heading2"/>
      </w:pPr>
      <w:bookmarkStart w:id="525" w:name="_Toc35700891"/>
      <w:r w:rsidRPr="00734153">
        <w:t>Substudies</w:t>
      </w:r>
      <w:bookmarkEnd w:id="525"/>
    </w:p>
    <w:p w14:paraId="0200A965" w14:textId="626CAE75" w:rsidR="002A40E8" w:rsidRDefault="004B65DD" w:rsidP="00392BCB">
      <w:pPr>
        <w:contextualSpacing/>
        <w:jc w:val="both"/>
      </w:pPr>
      <w:r w:rsidRPr="00734153">
        <w:t xml:space="preserve">Proposals for substudies must be approved by the Steering Committee </w:t>
      </w:r>
      <w:r w:rsidR="00771DCD" w:rsidRPr="00734153">
        <w:t xml:space="preserve">and by the relevant ethics committee and competent authorities (where required) as a substantial amendment or separate study </w:t>
      </w:r>
      <w:r w:rsidRPr="00734153">
        <w:t xml:space="preserve">before they begin. In considering such proposals, the Steering Committee will need to be satisfied that the proposed substudy is </w:t>
      </w:r>
      <w:r w:rsidR="005741F6" w:rsidRPr="00734153">
        <w:t>worthwhile</w:t>
      </w:r>
      <w:r w:rsidRPr="00734153">
        <w:t xml:space="preserve"> and will not compromise the main study in any way (</w:t>
      </w:r>
      <w:r w:rsidR="005741F6" w:rsidRPr="00734153">
        <w:t>e.g.</w:t>
      </w:r>
      <w:r w:rsidRPr="00734153">
        <w:t xml:space="preserve"> by </w:t>
      </w:r>
      <w:r w:rsidR="0091798C">
        <w:t>impairing recruitment or the ability of the participating hospitals to provide care to all patients under their care</w:t>
      </w:r>
      <w:r w:rsidRPr="00734153">
        <w:t>).</w:t>
      </w:r>
    </w:p>
    <w:p w14:paraId="7E6DA6CD" w14:textId="42AF9D2C" w:rsidR="00E5671F" w:rsidRDefault="00E5671F">
      <w:r>
        <w:br w:type="page"/>
      </w:r>
    </w:p>
    <w:p w14:paraId="662D85C3" w14:textId="77777777" w:rsidR="00FA37C6" w:rsidRPr="00734153" w:rsidRDefault="00FA37C6" w:rsidP="00392BCB">
      <w:pPr>
        <w:contextualSpacing/>
        <w:jc w:val="both"/>
      </w:pPr>
    </w:p>
    <w:p w14:paraId="77087BFF" w14:textId="77777777" w:rsidR="004B65DD" w:rsidRPr="00B2198A" w:rsidRDefault="004B65DD" w:rsidP="0083077B">
      <w:pPr>
        <w:pStyle w:val="StyleHeading1Linespacingsingle"/>
        <w:numPr>
          <w:ilvl w:val="0"/>
          <w:numId w:val="2"/>
        </w:numPr>
        <w:tabs>
          <w:tab w:val="clear" w:pos="360"/>
        </w:tabs>
        <w:spacing w:before="0" w:after="0"/>
        <w:ind w:left="851" w:hanging="851"/>
        <w:contextualSpacing/>
      </w:pPr>
      <w:bookmarkStart w:id="526" w:name="_Toc261531379"/>
      <w:bookmarkStart w:id="527" w:name="_Toc494539256"/>
      <w:bookmarkStart w:id="528" w:name="_Toc494539258"/>
      <w:bookmarkStart w:id="529" w:name="_Toc494539259"/>
      <w:bookmarkStart w:id="530" w:name="_Toc499039131"/>
      <w:bookmarkStart w:id="531" w:name="_Toc499041180"/>
      <w:bookmarkStart w:id="532" w:name="_Toc499141708"/>
      <w:bookmarkStart w:id="533" w:name="_Toc499141999"/>
      <w:bookmarkStart w:id="534" w:name="_Toc499144817"/>
      <w:bookmarkStart w:id="535" w:name="_Toc499039132"/>
      <w:bookmarkStart w:id="536" w:name="_Toc499041181"/>
      <w:bookmarkStart w:id="537" w:name="_Toc499141709"/>
      <w:bookmarkStart w:id="538" w:name="_Toc499142000"/>
      <w:bookmarkStart w:id="539" w:name="_Toc499144818"/>
      <w:bookmarkStart w:id="540" w:name="_Toc246777107"/>
      <w:bookmarkStart w:id="541" w:name="_Toc35700892"/>
      <w:bookmarkStart w:id="542" w:name="_Toc124158421"/>
      <w:bookmarkStart w:id="543" w:name="_Toc135020189"/>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B2198A">
        <w:t>REFERENCES</w:t>
      </w:r>
      <w:bookmarkEnd w:id="540"/>
      <w:bookmarkEnd w:id="541"/>
    </w:p>
    <w:p w14:paraId="68F654BB" w14:textId="77777777" w:rsidR="00E5671F" w:rsidRPr="002278A3" w:rsidRDefault="00E5671F" w:rsidP="002278A3">
      <w:pPr>
        <w:rPr>
          <w:lang w:val="en-US"/>
        </w:rPr>
      </w:pPr>
    </w:p>
    <w:p w14:paraId="7EB41021" w14:textId="28FDFA10" w:rsidR="00E5671F" w:rsidDel="002278A3" w:rsidRDefault="00E5671F" w:rsidP="000B1CFA">
      <w:pPr>
        <w:tabs>
          <w:tab w:val="left" w:pos="1260"/>
          <w:tab w:val="left" w:pos="4680"/>
          <w:tab w:val="left" w:pos="6120"/>
          <w:tab w:val="center" w:pos="7200"/>
        </w:tabs>
        <w:ind w:right="180"/>
        <w:contextualSpacing/>
        <w:jc w:val="both"/>
        <w:outlineLvl w:val="0"/>
        <w:rPr>
          <w:del w:id="544" w:author="Martin Landray" w:date="2020-03-21T19:21:00Z"/>
          <w:sz w:val="20"/>
          <w:szCs w:val="20"/>
        </w:rPr>
      </w:pPr>
    </w:p>
    <w:p w14:paraId="7182543C" w14:textId="77777777" w:rsidR="008B2E54" w:rsidRPr="008B2E54" w:rsidRDefault="00E5671F" w:rsidP="002278A3">
      <w:pPr>
        <w:pStyle w:val="EndNoteBibliography"/>
        <w:ind w:left="567" w:hanging="567"/>
      </w:pPr>
      <w:r>
        <w:rPr>
          <w:szCs w:val="20"/>
        </w:rPr>
        <w:fldChar w:fldCharType="begin"/>
      </w:r>
      <w:r>
        <w:rPr>
          <w:szCs w:val="20"/>
        </w:rPr>
        <w:instrText xml:space="preserve"> ADDIN EN.SECTION.REFLIST </w:instrText>
      </w:r>
      <w:r>
        <w:rPr>
          <w:szCs w:val="20"/>
        </w:rPr>
        <w:fldChar w:fldCharType="separate"/>
      </w:r>
      <w:bookmarkStart w:id="545" w:name="_ENREF_2_1"/>
      <w:r w:rsidR="008B2E54" w:rsidRPr="008B2E54">
        <w:t>1.</w:t>
      </w:r>
      <w:r w:rsidR="008B2E54" w:rsidRPr="008B2E54">
        <w:tab/>
        <w:t>Zhu N, Zhang D, Wang W, et al. A Novel Coronavirus from Patients with Pneumonia in China, 2019. N Engl J Med 2020.</w:t>
      </w:r>
      <w:bookmarkEnd w:id="545"/>
    </w:p>
    <w:p w14:paraId="374740A5" w14:textId="77777777" w:rsidR="008B2E54" w:rsidRPr="008B2E54" w:rsidRDefault="008B2E54" w:rsidP="002278A3">
      <w:pPr>
        <w:pStyle w:val="EndNoteBibliography"/>
        <w:ind w:left="567" w:hanging="567"/>
      </w:pPr>
      <w:bookmarkStart w:id="546" w:name="_ENREF_2_2"/>
      <w:r w:rsidRPr="008B2E54">
        <w:t>2.</w:t>
      </w:r>
      <w:r w:rsidRPr="008B2E54">
        <w:tab/>
        <w:t>Huang C, Wang Y, Li X, et al. Clinical features of patients infected with 2019 novel coronavirus in Wuhan, China. Lancet 2020.</w:t>
      </w:r>
      <w:bookmarkEnd w:id="546"/>
    </w:p>
    <w:p w14:paraId="15439EB3" w14:textId="77777777" w:rsidR="008B2E54" w:rsidRPr="008B2E54" w:rsidRDefault="008B2E54" w:rsidP="002278A3">
      <w:pPr>
        <w:pStyle w:val="EndNoteBibliography"/>
        <w:ind w:left="567" w:hanging="567"/>
      </w:pPr>
      <w:bookmarkStart w:id="547" w:name="_ENREF_2_3"/>
      <w:r w:rsidRPr="008B2E54">
        <w:t>3.</w:t>
      </w:r>
      <w:r w:rsidRPr="008B2E54">
        <w:tab/>
        <w:t>Chen N, Zhou M, Dong X, et al. Epidemiological and clinical characteristics of 99 cases of 2019 novel coronavirus pneumonia in Wuhan, China: a descriptive study. Lancet 2020.</w:t>
      </w:r>
      <w:bookmarkEnd w:id="547"/>
    </w:p>
    <w:p w14:paraId="2B449719" w14:textId="77777777" w:rsidR="008B2E54" w:rsidRPr="008B2E54" w:rsidRDefault="008B2E54" w:rsidP="002278A3">
      <w:pPr>
        <w:pStyle w:val="EndNoteBibliography"/>
        <w:ind w:left="567" w:hanging="567"/>
      </w:pPr>
      <w:bookmarkStart w:id="548" w:name="_ENREF_2_4"/>
      <w:r w:rsidRPr="008B2E54">
        <w:t>4.</w:t>
      </w:r>
      <w:r w:rsidRPr="008B2E54">
        <w:tab/>
        <w:t>Wang D, Hu B, Hu C, et al. Clinical Characteristics of 138 Hospitalized Patients With 2019 Novel Coronavirus-Infected Pneumonia in Wuhan, China. JAMA 2020.</w:t>
      </w:r>
      <w:bookmarkEnd w:id="548"/>
    </w:p>
    <w:p w14:paraId="285A01BB" w14:textId="77777777" w:rsidR="008B2E54" w:rsidRPr="008B2E54" w:rsidRDefault="008B2E54" w:rsidP="002278A3">
      <w:pPr>
        <w:pStyle w:val="EndNoteBibliography"/>
        <w:ind w:left="567" w:hanging="567"/>
      </w:pPr>
      <w:bookmarkStart w:id="549" w:name="_ENREF_2_5"/>
      <w:r w:rsidRPr="008B2E54">
        <w:t>5.</w:t>
      </w:r>
      <w:r w:rsidRPr="008B2E54">
        <w:tab/>
        <w:t>Fei Z, Ting Y, Ronghui D, et al. Clinical course and risk factors for mortality of adult inpatients with COVID-19 in Wuhan, China: a retrospective cohort study. Lancet 2020.</w:t>
      </w:r>
      <w:bookmarkEnd w:id="549"/>
    </w:p>
    <w:p w14:paraId="7E8B4DE7" w14:textId="77777777" w:rsidR="008B2E54" w:rsidRPr="008B2E54" w:rsidRDefault="008B2E54" w:rsidP="002278A3">
      <w:pPr>
        <w:pStyle w:val="EndNoteBibliography"/>
        <w:ind w:left="567" w:hanging="567"/>
      </w:pPr>
      <w:bookmarkStart w:id="550" w:name="_ENREF_2_6"/>
      <w:r w:rsidRPr="008B2E54">
        <w:t>6.</w:t>
      </w:r>
      <w:r w:rsidRPr="008B2E54">
        <w:tab/>
        <w:t>Venet D, Doffagne E, Burzykowski T, et al. A statistical approach to central monitoring of data quality in clinical trials. Clinical trials 2012;9:705-13.</w:t>
      </w:r>
      <w:bookmarkEnd w:id="550"/>
    </w:p>
    <w:p w14:paraId="10D328B9" w14:textId="7D0140F4" w:rsidR="008B2E54" w:rsidRPr="008B2E54" w:rsidRDefault="008B2E54" w:rsidP="002278A3">
      <w:pPr>
        <w:pStyle w:val="EndNoteBibliography"/>
        <w:ind w:left="567" w:hanging="567"/>
      </w:pPr>
      <w:bookmarkStart w:id="551" w:name="_ENREF_2_7"/>
      <w:r w:rsidRPr="008B2E54">
        <w:t>7.</w:t>
      </w:r>
      <w:r w:rsidRPr="008B2E54">
        <w:tab/>
        <w:t xml:space="preserve">U.S. Department of Health and Human Services Food and Drug Administration. Oversight of Clinical Investigations--A Risk-Based Approach to Monitoring. 2013. (Accessed 18 August 2017, at </w:t>
      </w:r>
      <w:hyperlink r:id="rId12" w:history="1">
        <w:r w:rsidRPr="008B2E54">
          <w:rPr>
            <w:rStyle w:val="Hyperlink"/>
            <w:rFonts w:cs="Arial"/>
          </w:rPr>
          <w:t>https://www.fda.gov/downloads/Drugs/GuidanceComplianceRegulatoryInformation/Guidances/UCM269919.pdf</w:t>
        </w:r>
      </w:hyperlink>
      <w:r w:rsidRPr="008B2E54">
        <w:t>.)</w:t>
      </w:r>
      <w:bookmarkEnd w:id="551"/>
    </w:p>
    <w:p w14:paraId="15EA6FD2" w14:textId="0675B765" w:rsidR="008B2E54" w:rsidRPr="008B2E54" w:rsidRDefault="008B2E54" w:rsidP="002278A3">
      <w:pPr>
        <w:pStyle w:val="EndNoteBibliography"/>
        <w:ind w:left="567" w:hanging="567"/>
      </w:pPr>
      <w:bookmarkStart w:id="552" w:name="_ENREF_2_8"/>
      <w:r w:rsidRPr="008B2E54">
        <w:t>8.</w:t>
      </w:r>
      <w:r w:rsidRPr="008B2E54">
        <w:tab/>
        <w:t xml:space="preserve">U.S. Department of Health and Human Services Food and Drug Administration. Guidance for Industry Part 11, Electronic Records; Electronic Signatures — Scope and Application. 2003. (Accessed 18 August 2017, at </w:t>
      </w:r>
      <w:hyperlink r:id="rId13" w:history="1">
        <w:r w:rsidRPr="008B2E54">
          <w:rPr>
            <w:rStyle w:val="Hyperlink"/>
            <w:rFonts w:cs="Arial"/>
          </w:rPr>
          <w:t>https://www.fda.gov/downloads/RegulatoryInformation/Guidances/ucm125125.pdf</w:t>
        </w:r>
      </w:hyperlink>
      <w:r w:rsidRPr="008B2E54">
        <w:t xml:space="preserve"> )</w:t>
      </w:r>
      <w:bookmarkEnd w:id="552"/>
    </w:p>
    <w:p w14:paraId="1B89DC7A" w14:textId="6EA047AB" w:rsidR="001E2370" w:rsidRDefault="00E5671F" w:rsidP="002278A3">
      <w:pPr>
        <w:tabs>
          <w:tab w:val="left" w:pos="1260"/>
          <w:tab w:val="left" w:pos="4680"/>
          <w:tab w:val="left" w:pos="6120"/>
          <w:tab w:val="center" w:pos="7200"/>
        </w:tabs>
        <w:ind w:left="567" w:right="180" w:hanging="567"/>
        <w:contextualSpacing/>
        <w:jc w:val="both"/>
        <w:outlineLvl w:val="0"/>
        <w:rPr>
          <w:sz w:val="20"/>
          <w:szCs w:val="20"/>
        </w:rPr>
      </w:pPr>
      <w:r>
        <w:rPr>
          <w:sz w:val="20"/>
          <w:szCs w:val="20"/>
        </w:rPr>
        <w:fldChar w:fldCharType="end"/>
      </w:r>
    </w:p>
    <w:p w14:paraId="6137D2E7" w14:textId="77777777" w:rsidR="00FA37C6" w:rsidRDefault="00FA37C6">
      <w:pPr>
        <w:rPr>
          <w:ins w:id="553" w:author="Martin Landray" w:date="2020-03-20T18:39:00Z"/>
          <w:sz w:val="20"/>
          <w:szCs w:val="20"/>
        </w:rPr>
      </w:pPr>
    </w:p>
    <w:p w14:paraId="65FBA38A" w14:textId="36797563" w:rsidR="009A510F" w:rsidRDefault="009A510F" w:rsidP="009A510F">
      <w:pPr>
        <w:pStyle w:val="StyleHeading1Linespacingsingle"/>
        <w:numPr>
          <w:ilvl w:val="0"/>
          <w:numId w:val="2"/>
        </w:numPr>
        <w:tabs>
          <w:tab w:val="clear" w:pos="360"/>
        </w:tabs>
        <w:spacing w:before="0" w:after="0"/>
        <w:ind w:left="851" w:hanging="851"/>
        <w:contextualSpacing/>
        <w:rPr>
          <w:ins w:id="554" w:author="Martin Landray" w:date="2020-03-20T18:39:00Z"/>
        </w:rPr>
      </w:pPr>
      <w:bookmarkStart w:id="555" w:name="_Toc35700893"/>
      <w:ins w:id="556" w:author="Martin Landray" w:date="2020-03-20T18:39:00Z">
        <w:r>
          <w:t>Version History</w:t>
        </w:r>
        <w:bookmarkEnd w:id="555"/>
      </w:ins>
    </w:p>
    <w:p w14:paraId="01BDCFAF" w14:textId="77777777" w:rsidR="009A510F" w:rsidRDefault="009A510F" w:rsidP="009A510F">
      <w:pPr>
        <w:rPr>
          <w:ins w:id="557" w:author="Martin Landray" w:date="2020-03-20T18:39:00Z"/>
          <w:lang w:val="en-US"/>
        </w:rPr>
      </w:pPr>
    </w:p>
    <w:tbl>
      <w:tblPr>
        <w:tblStyle w:val="TableGrid"/>
        <w:tblW w:w="10251" w:type="dxa"/>
        <w:tblLook w:val="04A0" w:firstRow="1" w:lastRow="0" w:firstColumn="1" w:lastColumn="0" w:noHBand="0" w:noVBand="1"/>
      </w:tblPr>
      <w:tblGrid>
        <w:gridCol w:w="2177"/>
        <w:gridCol w:w="1984"/>
        <w:gridCol w:w="6090"/>
      </w:tblGrid>
      <w:tr w:rsidR="009A510F" w:rsidRPr="003C0B0B" w14:paraId="61417A90" w14:textId="77777777" w:rsidTr="009A510F">
        <w:trPr>
          <w:ins w:id="558" w:author="Martin Landray" w:date="2020-03-20T18:39:00Z"/>
        </w:trPr>
        <w:tc>
          <w:tcPr>
            <w:tcW w:w="2177" w:type="dxa"/>
          </w:tcPr>
          <w:p w14:paraId="69D52B49" w14:textId="77777777" w:rsidR="009A510F" w:rsidRPr="003C0B0B" w:rsidRDefault="009A510F" w:rsidP="00D53853">
            <w:pPr>
              <w:rPr>
                <w:ins w:id="559" w:author="Martin Landray" w:date="2020-03-20T18:39:00Z"/>
                <w:b/>
                <w:lang w:val="en-US"/>
              </w:rPr>
            </w:pPr>
            <w:ins w:id="560" w:author="Martin Landray" w:date="2020-03-20T18:39:00Z">
              <w:r w:rsidRPr="003C0B0B">
                <w:rPr>
                  <w:b/>
                  <w:lang w:val="en-US"/>
                </w:rPr>
                <w:t>Version number</w:t>
              </w:r>
            </w:ins>
          </w:p>
        </w:tc>
        <w:tc>
          <w:tcPr>
            <w:tcW w:w="1984" w:type="dxa"/>
          </w:tcPr>
          <w:p w14:paraId="31EA9100" w14:textId="77777777" w:rsidR="009A510F" w:rsidRPr="003C0B0B" w:rsidRDefault="009A510F" w:rsidP="00D53853">
            <w:pPr>
              <w:rPr>
                <w:ins w:id="561" w:author="Martin Landray" w:date="2020-03-20T18:39:00Z"/>
                <w:b/>
                <w:lang w:val="en-US"/>
              </w:rPr>
            </w:pPr>
            <w:ins w:id="562" w:author="Martin Landray" w:date="2020-03-20T18:39:00Z">
              <w:r w:rsidRPr="003C0B0B">
                <w:rPr>
                  <w:b/>
                  <w:lang w:val="en-US"/>
                </w:rPr>
                <w:t>Date</w:t>
              </w:r>
            </w:ins>
          </w:p>
        </w:tc>
        <w:tc>
          <w:tcPr>
            <w:tcW w:w="6090" w:type="dxa"/>
          </w:tcPr>
          <w:p w14:paraId="0EC972B0" w14:textId="77777777" w:rsidR="009A510F" w:rsidRPr="003C0B0B" w:rsidRDefault="009A510F" w:rsidP="00D53853">
            <w:pPr>
              <w:rPr>
                <w:ins w:id="563" w:author="Martin Landray" w:date="2020-03-20T18:39:00Z"/>
                <w:b/>
                <w:lang w:val="en-US"/>
              </w:rPr>
            </w:pPr>
            <w:ins w:id="564" w:author="Martin Landray" w:date="2020-03-20T18:39:00Z">
              <w:r w:rsidRPr="003C0B0B">
                <w:rPr>
                  <w:b/>
                  <w:lang w:val="en-US"/>
                </w:rPr>
                <w:t>Brief Description of Changes</w:t>
              </w:r>
            </w:ins>
          </w:p>
        </w:tc>
      </w:tr>
      <w:tr w:rsidR="009A510F" w14:paraId="36A16037" w14:textId="77777777" w:rsidTr="009A510F">
        <w:trPr>
          <w:ins w:id="565" w:author="Martin Landray" w:date="2020-03-20T18:39:00Z"/>
        </w:trPr>
        <w:tc>
          <w:tcPr>
            <w:tcW w:w="2177" w:type="dxa"/>
          </w:tcPr>
          <w:p w14:paraId="2807E219" w14:textId="77777777" w:rsidR="009A510F" w:rsidRDefault="009A510F" w:rsidP="00D53853">
            <w:pPr>
              <w:rPr>
                <w:ins w:id="566" w:author="Martin Landray" w:date="2020-03-20T18:39:00Z"/>
                <w:lang w:val="en-US"/>
              </w:rPr>
            </w:pPr>
            <w:ins w:id="567" w:author="Martin Landray" w:date="2020-03-20T18:39:00Z">
              <w:r>
                <w:rPr>
                  <w:lang w:val="en-US"/>
                </w:rPr>
                <w:t>1.0</w:t>
              </w:r>
            </w:ins>
          </w:p>
        </w:tc>
        <w:tc>
          <w:tcPr>
            <w:tcW w:w="1984" w:type="dxa"/>
          </w:tcPr>
          <w:p w14:paraId="51798F41" w14:textId="77777777" w:rsidR="009A510F" w:rsidRDefault="009A510F" w:rsidP="00D53853">
            <w:pPr>
              <w:rPr>
                <w:ins w:id="568" w:author="Martin Landray" w:date="2020-03-20T18:39:00Z"/>
                <w:lang w:val="en-US"/>
              </w:rPr>
            </w:pPr>
            <w:ins w:id="569" w:author="Martin Landray" w:date="2020-03-20T18:39:00Z">
              <w:r>
                <w:rPr>
                  <w:lang w:val="en-US"/>
                </w:rPr>
                <w:t>13-Mar-2020</w:t>
              </w:r>
            </w:ins>
          </w:p>
        </w:tc>
        <w:tc>
          <w:tcPr>
            <w:tcW w:w="6090" w:type="dxa"/>
          </w:tcPr>
          <w:p w14:paraId="3F7996F7" w14:textId="77777777" w:rsidR="009A510F" w:rsidRDefault="009A510F" w:rsidP="00D53853">
            <w:pPr>
              <w:rPr>
                <w:ins w:id="570" w:author="Martin Landray" w:date="2020-03-20T18:39:00Z"/>
                <w:lang w:val="en-US"/>
              </w:rPr>
            </w:pPr>
            <w:ins w:id="571" w:author="Martin Landray" w:date="2020-03-20T18:39:00Z">
              <w:r>
                <w:rPr>
                  <w:lang w:val="en-US"/>
                </w:rPr>
                <w:t>Initial version</w:t>
              </w:r>
            </w:ins>
          </w:p>
        </w:tc>
      </w:tr>
      <w:tr w:rsidR="009A510F" w14:paraId="2C1BF7C6" w14:textId="77777777" w:rsidTr="009A510F">
        <w:trPr>
          <w:ins w:id="572" w:author="Martin Landray" w:date="2020-03-20T18:39:00Z"/>
        </w:trPr>
        <w:tc>
          <w:tcPr>
            <w:tcW w:w="2177" w:type="dxa"/>
          </w:tcPr>
          <w:p w14:paraId="67F4F9B1" w14:textId="0E379D11" w:rsidR="009A510F" w:rsidRPr="00B2198A" w:rsidRDefault="009A510F" w:rsidP="00D53853">
            <w:pPr>
              <w:rPr>
                <w:ins w:id="573" w:author="Martin Landray" w:date="2020-03-20T18:39:00Z"/>
                <w:lang w:val="en-US"/>
              </w:rPr>
            </w:pPr>
            <w:ins w:id="574" w:author="Martin Landray" w:date="2020-03-20T18:40:00Z">
              <w:r w:rsidRPr="00B2198A">
                <w:rPr>
                  <w:lang w:val="en-US"/>
                </w:rPr>
                <w:t>2.0</w:t>
              </w:r>
            </w:ins>
          </w:p>
        </w:tc>
        <w:tc>
          <w:tcPr>
            <w:tcW w:w="1984" w:type="dxa"/>
          </w:tcPr>
          <w:p w14:paraId="3C1BE1BA" w14:textId="1519B53B" w:rsidR="009A510F" w:rsidRPr="00B2198A" w:rsidRDefault="00B2198A" w:rsidP="00D53853">
            <w:pPr>
              <w:rPr>
                <w:ins w:id="575" w:author="Martin Landray" w:date="2020-03-20T18:39:00Z"/>
                <w:lang w:val="en-US"/>
              </w:rPr>
            </w:pPr>
            <w:ins w:id="576" w:author="Martin Landray" w:date="2020-03-20T18:40:00Z">
              <w:r>
                <w:rPr>
                  <w:lang w:val="en-US"/>
                </w:rPr>
                <w:t>2</w:t>
              </w:r>
            </w:ins>
            <w:ins w:id="577" w:author="Martin Landray" w:date="2020-03-21T20:30:00Z">
              <w:r>
                <w:rPr>
                  <w:lang w:val="en-US"/>
                </w:rPr>
                <w:t>1</w:t>
              </w:r>
            </w:ins>
            <w:ins w:id="578" w:author="Martin Landray" w:date="2020-03-20T18:40:00Z">
              <w:r w:rsidR="009A510F" w:rsidRPr="00B2198A">
                <w:rPr>
                  <w:lang w:val="en-US"/>
                </w:rPr>
                <w:t>-Mar-2020</w:t>
              </w:r>
            </w:ins>
          </w:p>
        </w:tc>
        <w:tc>
          <w:tcPr>
            <w:tcW w:w="6090" w:type="dxa"/>
          </w:tcPr>
          <w:p w14:paraId="14AF8207" w14:textId="1987B840" w:rsidR="009A510F" w:rsidRDefault="009A510F" w:rsidP="00EB461B">
            <w:pPr>
              <w:rPr>
                <w:ins w:id="579" w:author="Martin Landray" w:date="2020-03-20T18:39:00Z"/>
                <w:lang w:val="en-US"/>
              </w:rPr>
            </w:pPr>
            <w:ins w:id="580" w:author="Martin Landray" w:date="2020-03-20T18:40:00Z">
              <w:r w:rsidRPr="00B2198A">
                <w:rPr>
                  <w:lang w:val="en-US"/>
                </w:rPr>
                <w:t xml:space="preserve">Addition of hydroxychloroquine. Administrative </w:t>
              </w:r>
            </w:ins>
            <w:ins w:id="581" w:author="Martin Landray" w:date="2020-03-21T19:13:00Z">
              <w:r w:rsidR="00EB461B" w:rsidRPr="00B2198A">
                <w:rPr>
                  <w:lang w:val="en-US"/>
                </w:rPr>
                <w:t xml:space="preserve">changes </w:t>
              </w:r>
            </w:ins>
            <w:ins w:id="582" w:author="Martin Landray" w:date="2020-03-20T18:40:00Z">
              <w:r w:rsidRPr="00B2198A">
                <w:rPr>
                  <w:lang w:val="en-US"/>
                </w:rPr>
                <w:t xml:space="preserve">and </w:t>
              </w:r>
            </w:ins>
            <w:ins w:id="583" w:author="Martin Landray" w:date="2020-03-21T19:13:00Z">
              <w:r w:rsidR="00EB461B" w:rsidRPr="00B2198A">
                <w:rPr>
                  <w:lang w:val="en-US"/>
                </w:rPr>
                <w:t>other clarifications.</w:t>
              </w:r>
            </w:ins>
          </w:p>
        </w:tc>
      </w:tr>
      <w:tr w:rsidR="009A510F" w14:paraId="590A32B5" w14:textId="77777777" w:rsidTr="009A510F">
        <w:trPr>
          <w:ins w:id="584" w:author="Martin Landray" w:date="2020-03-20T18:39:00Z"/>
        </w:trPr>
        <w:tc>
          <w:tcPr>
            <w:tcW w:w="2177" w:type="dxa"/>
          </w:tcPr>
          <w:p w14:paraId="47FD275E" w14:textId="77777777" w:rsidR="009A510F" w:rsidRDefault="009A510F" w:rsidP="00D53853">
            <w:pPr>
              <w:rPr>
                <w:ins w:id="585" w:author="Martin Landray" w:date="2020-03-20T18:39:00Z"/>
                <w:lang w:val="en-US"/>
              </w:rPr>
            </w:pPr>
          </w:p>
        </w:tc>
        <w:tc>
          <w:tcPr>
            <w:tcW w:w="1984" w:type="dxa"/>
          </w:tcPr>
          <w:p w14:paraId="55DC2314" w14:textId="77777777" w:rsidR="009A510F" w:rsidRDefault="009A510F" w:rsidP="00D53853">
            <w:pPr>
              <w:rPr>
                <w:ins w:id="586" w:author="Martin Landray" w:date="2020-03-20T18:39:00Z"/>
                <w:lang w:val="en-US"/>
              </w:rPr>
            </w:pPr>
          </w:p>
        </w:tc>
        <w:tc>
          <w:tcPr>
            <w:tcW w:w="6090" w:type="dxa"/>
          </w:tcPr>
          <w:p w14:paraId="793A9F9D" w14:textId="77777777" w:rsidR="009A510F" w:rsidRDefault="009A510F" w:rsidP="00D53853">
            <w:pPr>
              <w:rPr>
                <w:ins w:id="587" w:author="Martin Landray" w:date="2020-03-20T18:39:00Z"/>
                <w:lang w:val="en-US"/>
              </w:rPr>
            </w:pPr>
          </w:p>
        </w:tc>
      </w:tr>
    </w:tbl>
    <w:p w14:paraId="77484083" w14:textId="77777777" w:rsidR="009A510F" w:rsidRPr="003C0B0B" w:rsidRDefault="009A510F" w:rsidP="009A510F">
      <w:pPr>
        <w:rPr>
          <w:ins w:id="588" w:author="Martin Landray" w:date="2020-03-20T18:39:00Z"/>
          <w:lang w:val="en-US"/>
        </w:rPr>
      </w:pPr>
    </w:p>
    <w:p w14:paraId="29DFDDF9" w14:textId="77777777" w:rsidR="009A510F" w:rsidRPr="00831991" w:rsidRDefault="009A510F" w:rsidP="009A510F">
      <w:pPr>
        <w:contextualSpacing/>
        <w:rPr>
          <w:ins w:id="589" w:author="Martin Landray" w:date="2020-03-20T18:39:00Z"/>
          <w:sz w:val="20"/>
          <w:szCs w:val="20"/>
        </w:rPr>
      </w:pPr>
    </w:p>
    <w:p w14:paraId="4A788F21" w14:textId="77777777" w:rsidR="009A510F" w:rsidRDefault="009A510F">
      <w:pPr>
        <w:rPr>
          <w:ins w:id="590" w:author="Martin Landray" w:date="2020-03-20T18:39:00Z"/>
          <w:sz w:val="20"/>
          <w:szCs w:val="20"/>
        </w:rPr>
      </w:pPr>
    </w:p>
    <w:p w14:paraId="5361C3E4" w14:textId="77777777" w:rsidR="009A510F" w:rsidRDefault="009A510F">
      <w:pPr>
        <w:rPr>
          <w:sz w:val="20"/>
          <w:szCs w:val="20"/>
        </w:rPr>
        <w:sectPr w:rsidR="009A510F" w:rsidSect="005457C5">
          <w:footnotePr>
            <w:numFmt w:val="lowerLetter"/>
          </w:footnotePr>
          <w:pgSz w:w="11907" w:h="16840" w:code="9"/>
          <w:pgMar w:top="1134" w:right="1134" w:bottom="1134" w:left="1134" w:header="720" w:footer="720" w:gutter="0"/>
          <w:cols w:space="720"/>
          <w:docGrid w:linePitch="326"/>
        </w:sectPr>
      </w:pPr>
    </w:p>
    <w:p w14:paraId="2344A47C" w14:textId="77777777" w:rsidR="00096813" w:rsidRPr="00734153" w:rsidRDefault="00096813" w:rsidP="000B1CFA">
      <w:pPr>
        <w:tabs>
          <w:tab w:val="left" w:pos="1260"/>
          <w:tab w:val="left" w:pos="4680"/>
          <w:tab w:val="left" w:pos="6120"/>
          <w:tab w:val="center" w:pos="7200"/>
        </w:tabs>
        <w:ind w:right="180"/>
        <w:contextualSpacing/>
        <w:jc w:val="both"/>
        <w:outlineLvl w:val="0"/>
        <w:rPr>
          <w:sz w:val="20"/>
          <w:szCs w:val="20"/>
        </w:rPr>
      </w:pPr>
    </w:p>
    <w:p w14:paraId="1B66DCC0" w14:textId="77777777" w:rsidR="004B65DD" w:rsidRPr="00734153" w:rsidRDefault="004B65DD" w:rsidP="0083077B">
      <w:pPr>
        <w:pStyle w:val="StyleHeading1Linespacingsingle"/>
        <w:numPr>
          <w:ilvl w:val="0"/>
          <w:numId w:val="2"/>
        </w:numPr>
        <w:tabs>
          <w:tab w:val="clear" w:pos="360"/>
        </w:tabs>
        <w:spacing w:before="0" w:after="0"/>
        <w:ind w:left="851" w:hanging="851"/>
        <w:contextualSpacing/>
      </w:pPr>
      <w:bookmarkStart w:id="591" w:name="_Toc246777108"/>
      <w:bookmarkStart w:id="592" w:name="_Toc35700894"/>
      <w:r w:rsidRPr="00734153">
        <w:t>Appendices</w:t>
      </w:r>
      <w:bookmarkEnd w:id="591"/>
      <w:bookmarkEnd w:id="592"/>
    </w:p>
    <w:p w14:paraId="3F91D7F7" w14:textId="77777777" w:rsidR="00265B14" w:rsidRDefault="00265B14" w:rsidP="00265B14">
      <w:bookmarkStart w:id="593" w:name="_Appendix_1:_Assessment"/>
      <w:bookmarkStart w:id="594" w:name="_Ref34817785"/>
      <w:bookmarkEnd w:id="593"/>
    </w:p>
    <w:p w14:paraId="4DE6D254" w14:textId="5BABBF9D" w:rsidR="00265B14" w:rsidRDefault="00265B14" w:rsidP="00265B14">
      <w:pPr>
        <w:pStyle w:val="Heading2"/>
        <w:tabs>
          <w:tab w:val="clear" w:pos="426"/>
          <w:tab w:val="left" w:pos="714"/>
          <w:tab w:val="num" w:pos="1850"/>
        </w:tabs>
        <w:spacing w:before="0" w:after="0"/>
        <w:ind w:left="431" w:hanging="431"/>
        <w:contextualSpacing/>
        <w:jc w:val="both"/>
      </w:pPr>
      <w:bookmarkStart w:id="595" w:name="_Ref34817916"/>
      <w:bookmarkStart w:id="596" w:name="_Toc35700895"/>
      <w:r>
        <w:t>Appendix 1: Information about the treatment arms</w:t>
      </w:r>
      <w:bookmarkEnd w:id="594"/>
      <w:bookmarkEnd w:id="595"/>
      <w:bookmarkEnd w:id="596"/>
    </w:p>
    <w:p w14:paraId="2B1FB03E" w14:textId="77777777" w:rsidR="00265B14" w:rsidRDefault="00265B14" w:rsidP="00265B14"/>
    <w:p w14:paraId="79B8F830" w14:textId="77777777" w:rsidR="00265B14" w:rsidRDefault="00265B14" w:rsidP="00265B14">
      <w:pPr>
        <w:rPr>
          <w:rFonts w:eastAsia="Times New Roman"/>
        </w:rPr>
      </w:pPr>
      <w:r>
        <w:rPr>
          <w:rFonts w:eastAsia="Times New Roman"/>
        </w:rPr>
        <w:t>All patients will receive usual care in the participating hospital.</w:t>
      </w:r>
    </w:p>
    <w:p w14:paraId="48163615" w14:textId="77777777" w:rsidR="00265B14" w:rsidRDefault="00265B14" w:rsidP="00265B14">
      <w:pPr>
        <w:rPr>
          <w:rFonts w:eastAsia="Times New Roman"/>
        </w:rPr>
      </w:pPr>
    </w:p>
    <w:p w14:paraId="1725AC02" w14:textId="77777777" w:rsidR="00265B14" w:rsidRPr="009B4E83" w:rsidRDefault="00265B14" w:rsidP="00265B14">
      <w:pPr>
        <w:pStyle w:val="Default"/>
        <w:contextualSpacing/>
        <w:jc w:val="both"/>
        <w:rPr>
          <w:bCs/>
        </w:rPr>
      </w:pPr>
      <w:r w:rsidRPr="009B4E83">
        <w:rPr>
          <w:b/>
          <w:bCs/>
        </w:rPr>
        <w:t>No additional treatment:</w:t>
      </w:r>
      <w:r w:rsidRPr="009B4E83">
        <w:rPr>
          <w:bCs/>
        </w:rPr>
        <w:t xml:space="preserve"> </w:t>
      </w:r>
      <w:r>
        <w:rPr>
          <w:bCs/>
        </w:rPr>
        <w:t>There are no proven therapies for COVID-19.</w:t>
      </w:r>
    </w:p>
    <w:p w14:paraId="1B447D2E" w14:textId="77777777" w:rsidR="00265B14" w:rsidRDefault="00265B14" w:rsidP="00265B14">
      <w:pPr>
        <w:pStyle w:val="Default"/>
        <w:contextualSpacing/>
        <w:jc w:val="both"/>
      </w:pPr>
    </w:p>
    <w:p w14:paraId="2D8306E2" w14:textId="7445679B" w:rsidR="00265B14" w:rsidRDefault="00265B14" w:rsidP="00265B14">
      <w:pPr>
        <w:pStyle w:val="Default"/>
        <w:contextualSpacing/>
        <w:jc w:val="both"/>
      </w:pPr>
      <w:r w:rsidRPr="002851EA">
        <w:rPr>
          <w:b/>
        </w:rPr>
        <w:t>Lopinavir-Ritonavir:</w:t>
      </w:r>
      <w:r>
        <w:rPr>
          <w:b/>
        </w:rPr>
        <w:t xml:space="preserve"> </w:t>
      </w:r>
      <w:r w:rsidRPr="006C5666">
        <w:t>Lopinavir</w:t>
      </w:r>
      <w:r>
        <w:t xml:space="preserve"> is</w:t>
      </w:r>
      <w:r w:rsidRPr="006C5666">
        <w:t xml:space="preserve"> a human immunodeficiency virus 1 (HIV-1) protease inhibitor, which is combined with ritonavir to increase lopinavir’s plasma half-life. </w:t>
      </w:r>
      <w:r>
        <w:t>It is licensed in adults and children from the age of 14 days (2 years in Scotland).  It has been widely used in pregnant women.</w:t>
      </w:r>
      <w:hyperlink w:anchor="_ENREF_3_1" w:tooltip="Pasley, 2013 #59" w:history="1">
        <w:r w:rsidR="008B2E54">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8B2E54">
          <w:instrText xml:space="preserve"> ADDIN EN.CITE </w:instrText>
        </w:r>
        <w:r w:rsidR="008B2E54">
          <w:fldChar w:fldCharType="begin">
            <w:fldData xml:space="preserve">PEVuZE5vdGU+PENpdGU+PEF1dGhvcj5QYXNsZXk8L0F1dGhvcj48WWVhcj4yMDEzPC9ZZWFyPjxS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</w:fldData>
          </w:fldChar>
        </w:r>
        <w:r w:rsidR="008B2E54">
          <w:instrText xml:space="preserve"> ADDIN EN.CITE.DATA </w:instrText>
        </w:r>
        <w:r w:rsidR="008B2E54">
          <w:fldChar w:fldCharType="end"/>
        </w:r>
        <w:r w:rsidR="008B2E54">
          <w:fldChar w:fldCharType="separate"/>
        </w:r>
        <w:r w:rsidR="008B2E54" w:rsidRPr="00E5671F">
          <w:rPr>
            <w:noProof/>
            <w:vertAlign w:val="superscript"/>
          </w:rPr>
          <w:t>1</w:t>
        </w:r>
        <w:r w:rsidR="008B2E54">
          <w:fldChar w:fldCharType="end"/>
        </w:r>
      </w:hyperlink>
      <w:r>
        <w:t xml:space="preserve"> </w:t>
      </w:r>
      <w:r w:rsidRPr="006C5666">
        <w:t>Lopinavir has in vitro inhibitory activity against SARS coronavirus (SARS-CoV) and MERS-Co</w:t>
      </w:r>
      <w:r w:rsidR="007F6901">
        <w:t>V</w:t>
      </w:r>
      <w:r w:rsidRPr="006C5666">
        <w:t>.</w:t>
      </w:r>
      <w:hyperlink w:anchor="_ENREF_3_2" w:tooltip="Chu, 2004 #34" w:history="1">
        <w:r w:rsidR="008B2E54" w:rsidRPr="006C5666">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8B2E54">
          <w:instrText xml:space="preserve"> ADDIN EN.CITE </w:instrText>
        </w:r>
        <w:r w:rsidR="008B2E54">
          <w:fldChar w:fldCharType="begin">
            <w:fldData xml:space="preserve">PEVuZE5vdGU+PENpdGU+PEF1dGhvcj5DaHU8L0F1dGhvcj48WWVhcj4yMDA0PC9ZZWFyPjxSZWNO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</w:fldData>
          </w:fldChar>
        </w:r>
        <w:r w:rsidR="008B2E54">
          <w:instrText xml:space="preserve"> ADDIN EN.CITE.DATA </w:instrText>
        </w:r>
        <w:r w:rsidR="008B2E54">
          <w:fldChar w:fldCharType="end"/>
        </w:r>
        <w:r w:rsidR="008B2E54" w:rsidRPr="006C5666">
          <w:fldChar w:fldCharType="separate"/>
        </w:r>
        <w:r w:rsidR="008B2E54" w:rsidRPr="00E5671F">
          <w:rPr>
            <w:noProof/>
            <w:vertAlign w:val="superscript"/>
          </w:rPr>
          <w:t>2-4</w:t>
        </w:r>
        <w:r w:rsidR="008B2E54" w:rsidRPr="006C5666">
          <w:fldChar w:fldCharType="end"/>
        </w:r>
      </w:hyperlink>
      <w:r w:rsidRPr="006C5666">
        <w:t xml:space="preserve"> </w:t>
      </w:r>
      <w:hyperlink w:anchor="_ENREF_3_5" w:tooltip="de Wilde, 2013 #37" w:history="1">
        <w:r w:rsidR="008B2E54" w:rsidRPr="006C5666">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8B2E54">
          <w:instrText xml:space="preserve"> ADDIN EN.CITE </w:instrText>
        </w:r>
        <w:r w:rsidR="008B2E54">
          <w:fldChar w:fldCharType="begin">
            <w:fldData xml:space="preserve">PEVuZE5vdGU+PENpdGU+PEF1dGhvcj5kZSBXaWxkZTwvQXV0aG9yPjxZZWFyPjIwMTM8L1llYXI+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</w:fldData>
          </w:fldChar>
        </w:r>
        <w:r w:rsidR="008B2E54">
          <w:instrText xml:space="preserve"> ADDIN EN.CITE.DATA </w:instrText>
        </w:r>
        <w:r w:rsidR="008B2E54">
          <w:fldChar w:fldCharType="end"/>
        </w:r>
        <w:r w:rsidR="008B2E54" w:rsidRPr="006C5666">
          <w:fldChar w:fldCharType="separate"/>
        </w:r>
        <w:r w:rsidR="008B2E54" w:rsidRPr="00E5671F">
          <w:rPr>
            <w:noProof/>
            <w:vertAlign w:val="superscript"/>
          </w:rPr>
          <w:t>5</w:t>
        </w:r>
        <w:r w:rsidR="008B2E54" w:rsidRPr="006C5666">
          <w:fldChar w:fldCharType="end"/>
        </w:r>
      </w:hyperlink>
      <w:r w:rsidRPr="006C5666">
        <w:t xml:space="preserve">  In common marmosets infected with MERS-CoV,</w:t>
      </w:r>
      <w:r w:rsidRPr="006C5666">
        <w:rPr>
          <w:rFonts w:eastAsia="Times New Roman"/>
          <w:shd w:val="clear" w:color="auto" w:fill="FFFFFF"/>
        </w:rPr>
        <w:t xml:space="preserve"> animals treated with lopinavir/ritonavir had improved clinical, radiological, and pathological outcomes and reduced viral loads compared with untreated animals.</w:t>
      </w:r>
      <w:hyperlink w:anchor="_ENREF_3_6" w:tooltip="Chan, 2015 #40" w:history="1">
        <w:r w:rsidR="008B2E54" w:rsidRPr="006C5666">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8B2E54">
          <w:rPr>
            <w:rFonts w:eastAsia="Times New Roman"/>
            <w:shd w:val="clear" w:color="auto" w:fill="FFFFFF"/>
          </w:rPr>
          <w:instrText xml:space="preserve"> ADDIN EN.CITE </w:instrText>
        </w:r>
        <w:r w:rsidR="008B2E54">
          <w:rPr>
            <w:rFonts w:eastAsia="Times New Roman"/>
            <w:shd w:val="clear" w:color="auto" w:fill="FFFFFF"/>
          </w:rPr>
          <w:fldChar w:fldCharType="begin">
            <w:fldData xml:space="preserve">PEVuZE5vdGU+PENpdGU+PEF1dGhvcj5DaGFuPC9BdXRob3I+PFllYXI+MjAxNTwvWWVhcj48UmVj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</w:fldData>
          </w:fldChar>
        </w:r>
        <w:r w:rsidR="008B2E54">
          <w:rPr>
            <w:rFonts w:eastAsia="Times New Roman"/>
            <w:shd w:val="clear" w:color="auto" w:fill="FFFFFF"/>
          </w:rPr>
          <w:instrText xml:space="preserve"> ADDIN EN.CITE.DATA </w:instrText>
        </w:r>
        <w:r w:rsidR="008B2E54">
          <w:rPr>
            <w:rFonts w:eastAsia="Times New Roman"/>
            <w:shd w:val="clear" w:color="auto" w:fill="FFFFFF"/>
          </w:rPr>
        </w:r>
        <w:r w:rsidR="008B2E54">
          <w:rPr>
            <w:rFonts w:eastAsia="Times New Roman"/>
            <w:shd w:val="clear" w:color="auto" w:fill="FFFFFF"/>
          </w:rPr>
          <w:fldChar w:fldCharType="end"/>
        </w:r>
        <w:r w:rsidR="008B2E54" w:rsidRPr="006C5666">
          <w:rPr>
            <w:rFonts w:eastAsia="Times New Roman"/>
            <w:shd w:val="clear" w:color="auto" w:fill="FFFFFF"/>
          </w:rPr>
        </w:r>
        <w:r w:rsidR="008B2E54" w:rsidRPr="006C5666">
          <w:rPr>
            <w:rFonts w:eastAsia="Times New Roman"/>
            <w:shd w:val="clear" w:color="auto" w:fill="FFFFFF"/>
          </w:rPr>
          <w:fldChar w:fldCharType="separate"/>
        </w:r>
        <w:r w:rsidR="008B2E54" w:rsidRPr="00E5671F">
          <w:rPr>
            <w:rFonts w:eastAsia="Times New Roman"/>
            <w:noProof/>
            <w:shd w:val="clear" w:color="auto" w:fill="FFFFFF"/>
            <w:vertAlign w:val="superscript"/>
          </w:rPr>
          <w:t>6</w:t>
        </w:r>
        <w:r w:rsidR="008B2E54" w:rsidRPr="006C5666">
          <w:rPr>
            <w:rFonts w:eastAsia="Times New Roman"/>
            <w:shd w:val="clear" w:color="auto" w:fill="FFFFFF"/>
          </w:rPr>
          <w:fldChar w:fldCharType="end"/>
        </w:r>
      </w:hyperlink>
      <w:r w:rsidRPr="006C5666">
        <w:rPr>
          <w:rFonts w:eastAsia="Times New Roman"/>
          <w:shd w:val="clear" w:color="auto" w:fill="FFFFFF"/>
        </w:rPr>
        <w:t xml:space="preserve"> </w:t>
      </w:r>
      <w:r w:rsidRPr="006C5666">
        <w:t>In one single-center, open-label study of the addition of lopinavir 400mg/ritonavir 100mg to ribavirin and corticosteroids in SARS patients the risk of adverse clinical outcomes (acute respiratory distress syndrome [ARDS] or death) was significantly lower (2.4% v 28.8%, p&lt;0.001) compared to a historical control group.</w:t>
      </w:r>
      <w:hyperlink w:anchor="_ENREF_3_2" w:tooltip="Chu, 2004 #34" w:history="1">
        <w:r w:rsidR="008B2E54" w:rsidRPr="006C5666">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8B2E54">
          <w:instrText xml:space="preserve"> ADDIN EN.CITE </w:instrText>
        </w:r>
        <w:r w:rsidR="008B2E54">
          <w:fldChar w:fldCharType="begin">
            <w:fldData xml:space="preserve">PEVuZE5vdGU+PENpdGU+PEF1dGhvcj5DaHU8L0F1dGhvcj48WWVhcj4yMDA0PC9ZZWFyPjxSZWNO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</w:fldData>
          </w:fldChar>
        </w:r>
        <w:r w:rsidR="008B2E54">
          <w:instrText xml:space="preserve"> ADDIN EN.CITE.DATA </w:instrText>
        </w:r>
        <w:r w:rsidR="008B2E54">
          <w:fldChar w:fldCharType="end"/>
        </w:r>
        <w:r w:rsidR="008B2E54" w:rsidRPr="006C5666">
          <w:fldChar w:fldCharType="separate"/>
        </w:r>
        <w:r w:rsidR="008B2E54" w:rsidRPr="00E5671F">
          <w:rPr>
            <w:noProof/>
            <w:vertAlign w:val="superscript"/>
          </w:rPr>
          <w:t>2</w:t>
        </w:r>
        <w:r w:rsidR="008B2E54" w:rsidRPr="006C5666">
          <w:fldChar w:fldCharType="end"/>
        </w:r>
      </w:hyperlink>
      <w:r w:rsidRPr="0053169F">
        <w:t xml:space="preserve"> </w:t>
      </w:r>
    </w:p>
    <w:p w14:paraId="16ABD649" w14:textId="77777777" w:rsidR="00265B14" w:rsidRPr="0053169F" w:rsidRDefault="00265B14" w:rsidP="00265B14">
      <w:pPr>
        <w:autoSpaceDE w:val="0"/>
        <w:autoSpaceDN w:val="0"/>
        <w:adjustRightInd w:val="0"/>
        <w:jc w:val="both"/>
      </w:pPr>
    </w:p>
    <w:p w14:paraId="1DBB44E2" w14:textId="40594B56" w:rsidR="003328DE" w:rsidRPr="00186B1B" w:rsidRDefault="00265B14" w:rsidP="00265B14">
      <w:pPr>
        <w:pStyle w:val="Default"/>
        <w:contextualSpacing/>
        <w:jc w:val="both"/>
        <w:rPr>
          <w:rFonts w:eastAsia="Times New Roman"/>
        </w:rPr>
      </w:pPr>
      <w:r w:rsidRPr="009B4E83">
        <w:t xml:space="preserve">The most common </w:t>
      </w:r>
      <w:r>
        <w:t xml:space="preserve">short-term </w:t>
      </w:r>
      <w:r w:rsidRPr="009B4E83">
        <w:t xml:space="preserve">side effects in adults </w:t>
      </w:r>
      <w:r>
        <w:t>are diarrhoea, nausea, and vomiting. I</w:t>
      </w:r>
      <w:r w:rsidRPr="009B4E83">
        <w:t>t must not be used by patients with severe liver disease</w:t>
      </w:r>
      <w:r>
        <w:t xml:space="preserve">. </w:t>
      </w:r>
      <w:r w:rsidRPr="009B4E83">
        <w:t>It should not be co-administered with medicinal products that are highly dependent on CYP3A for clearance and for which elevated plasma concentrations are associated with serious and/or life</w:t>
      </w:r>
      <w:r>
        <w:t>-</w:t>
      </w:r>
      <w:r w:rsidRPr="009B4E83">
        <w:t>threatening events (see Summary of Product Characteristics).</w:t>
      </w:r>
      <w:r w:rsidR="00A73E0A">
        <w:t xml:space="preserve"> Storage should be as per conditions in the Summary of Product Characteristics.</w:t>
      </w:r>
    </w:p>
    <w:p w14:paraId="47E190F3" w14:textId="77777777" w:rsidR="00265B14" w:rsidRPr="009B4E83" w:rsidRDefault="00265B14" w:rsidP="00265B14">
      <w:pPr>
        <w:pStyle w:val="Default"/>
        <w:contextualSpacing/>
        <w:jc w:val="both"/>
        <w:rPr>
          <w:b/>
        </w:rPr>
      </w:pPr>
    </w:p>
    <w:p w14:paraId="338286EE" w14:textId="7278A955" w:rsidR="00265B14" w:rsidRPr="007021D4" w:rsidRDefault="00265B14" w:rsidP="00265B14">
      <w:pPr>
        <w:pStyle w:val="Default"/>
        <w:contextualSpacing/>
        <w:jc w:val="both"/>
      </w:pPr>
      <w:r>
        <w:rPr>
          <w:b/>
        </w:rPr>
        <w:t>Interferon</w:t>
      </w:r>
      <w:r>
        <w:rPr>
          <w:rFonts w:ascii="Symbol" w:hAnsi="Symbol"/>
          <w:b/>
        </w:rPr>
        <w:t></w:t>
      </w:r>
      <w:r>
        <w:rPr>
          <w:rFonts w:ascii="Symbol" w:hAnsi="Symbol"/>
          <w:b/>
        </w:rPr>
        <w:t></w:t>
      </w:r>
      <w:r>
        <w:rPr>
          <w:b/>
        </w:rPr>
        <w:t>:</w:t>
      </w:r>
      <w:r w:rsidRPr="002851EA">
        <w:t xml:space="preserve"> </w:t>
      </w:r>
      <w:r w:rsidRPr="007021D4">
        <w:t xml:space="preserve">Interferons </w:t>
      </w:r>
      <w:r w:rsidR="007F6901">
        <w:t xml:space="preserve">are </w:t>
      </w:r>
      <w:r w:rsidRPr="007021D4">
        <w:t xml:space="preserve">cytokines </w:t>
      </w:r>
      <w:r w:rsidR="007F6901">
        <w:t xml:space="preserve">with </w:t>
      </w:r>
      <w:r w:rsidRPr="007021D4">
        <w:t xml:space="preserve">antiviral and immunoregulatory effects. Interferons (IFNs) </w:t>
      </w:r>
      <w:r>
        <w:t xml:space="preserve">are licensed for use in multiple sclerosis, leukaemia, lymphoma, and viral hepatitis. IFNs </w:t>
      </w:r>
      <w:r w:rsidRPr="007021D4">
        <w:t>have shown activity against SARS and MERS CoVs. IFN-</w:t>
      </w:r>
      <w:r w:rsidRPr="007021D4">
        <w:rPr>
          <w:rFonts w:ascii="Symbol" w:hAnsi="Symbol"/>
        </w:rPr>
        <w:t></w:t>
      </w:r>
      <w:r w:rsidRPr="007021D4">
        <w:rPr>
          <w:rFonts w:ascii="Symbol" w:hAnsi="Symbol"/>
        </w:rPr>
        <w:t></w:t>
      </w:r>
      <w:r w:rsidRPr="007021D4">
        <w:t>reduces SAR-CoV replication in mice and monkeys.</w:t>
      </w:r>
      <w:r w:rsidRPr="007021D4">
        <w:fldChar w:fldCharType="begin">
          <w:fldData xml:space="preserve">PEVuZE5vdGU+PENpdGU+PEF1dGhvcj5CYXJuYXJkPC9BdXRob3I+PFllYXI+MjAwNjwvWWVhcj48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</w:fldData>
        </w:fldChar>
      </w:r>
      <w:r w:rsidR="00E5671F">
        <w:instrText xml:space="preserve"> ADDIN EN.CITE </w:instrText>
      </w:r>
      <w:r w:rsidR="00E5671F">
        <w:fldChar w:fldCharType="begin">
          <w:fldData xml:space="preserve">PEVuZE5vdGU+PENpdGU+PEF1dGhvcj5CYXJuYXJkPC9BdXRob3I+PFllYXI+MjAwNjwvWWVhcj48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</w:fldData>
        </w:fldChar>
      </w:r>
      <w:r w:rsidR="00E5671F">
        <w:instrText xml:space="preserve"> ADDIN EN.CITE.DATA </w:instrText>
      </w:r>
      <w:r w:rsidR="00E5671F">
        <w:fldChar w:fldCharType="end"/>
      </w:r>
      <w:r w:rsidRPr="007021D4">
        <w:fldChar w:fldCharType="separate"/>
      </w:r>
      <w:hyperlink w:anchor="_ENREF_3_7" w:tooltip="Barnard, 2006 #49" w:history="1">
        <w:r w:rsidR="008B2E54" w:rsidRPr="00E5671F">
          <w:rPr>
            <w:noProof/>
            <w:vertAlign w:val="superscript"/>
          </w:rPr>
          <w:t>7</w:t>
        </w:r>
      </w:hyperlink>
      <w:r w:rsidR="00E5671F" w:rsidRPr="00E5671F">
        <w:rPr>
          <w:noProof/>
          <w:vertAlign w:val="superscript"/>
        </w:rPr>
        <w:t>,</w:t>
      </w:r>
      <w:hyperlink w:anchor="_ENREF_3_8" w:tooltip="Haagmans, 2004 #51" w:history="1">
        <w:r w:rsidR="008B2E54" w:rsidRPr="00E5671F">
          <w:rPr>
            <w:noProof/>
            <w:vertAlign w:val="superscript"/>
          </w:rPr>
          <w:t>8</w:t>
        </w:r>
      </w:hyperlink>
      <w:r w:rsidRPr="007021D4">
        <w:fldChar w:fldCharType="end"/>
      </w:r>
      <w:r w:rsidRPr="007021D4">
        <w:t xml:space="preserve"> IFN-</w:t>
      </w:r>
      <w:r w:rsidRPr="007021D4">
        <w:rPr>
          <w:rFonts w:ascii="Symbol" w:hAnsi="Symbol"/>
        </w:rPr>
        <w:t></w:t>
      </w:r>
      <w:r w:rsidRPr="007021D4">
        <w:rPr>
          <w:rFonts w:ascii="Symbol" w:hAnsi="Symbol"/>
        </w:rPr>
        <w:t></w:t>
      </w:r>
      <w:r w:rsidRPr="007021D4">
        <w:rPr>
          <w:rFonts w:ascii="Symbol" w:hAnsi="Symbol"/>
        </w:rPr>
        <w:t></w:t>
      </w:r>
      <w:r w:rsidRPr="007021D4">
        <w:t>may be more effective against SARS-CoV than IFN-</w:t>
      </w:r>
      <w:r w:rsidRPr="007021D4">
        <w:rPr>
          <w:rFonts w:ascii="Symbol" w:hAnsi="Symbol"/>
        </w:rPr>
        <w:t></w:t>
      </w:r>
      <w:r w:rsidRPr="007021D4">
        <w:rPr>
          <w:rFonts w:ascii="Symbol" w:hAnsi="Symbol"/>
        </w:rPr>
        <w:t></w:t>
      </w:r>
      <w:r w:rsidRPr="007021D4">
        <w:t>or IFN</w:t>
      </w:r>
      <w:r w:rsidRPr="007021D4">
        <w:rPr>
          <w:rFonts w:ascii="Symbol" w:hAnsi="Symbol"/>
        </w:rPr>
        <w:t></w:t>
      </w:r>
      <w:r w:rsidRPr="007021D4">
        <w:rPr>
          <w:rFonts w:ascii="Symbol" w:hAnsi="Symbol"/>
        </w:rPr>
        <w:t></w:t>
      </w:r>
      <w:r w:rsidRPr="007021D4">
        <w:rPr>
          <w:rFonts w:ascii="Symbol" w:hAnsi="Symbol"/>
        </w:rPr>
        <w:t></w:t>
      </w:r>
      <w:hyperlink w:anchor="_ENREF_3_9" w:tooltip="Cinatl, 2003 #53" w:history="1">
        <w:r w:rsidR="008B2E54" w:rsidRPr="007021D4">
          <w:rPr>
            <w:rFonts w:ascii="Symbol" w:hAnsi="Symbol"/>
          </w:rPr>
          <w:fldChar w:fldCharType="begin">
            <w:fldData xml:space="preserve">PEVuZE5vdGU+PENpdGU+PEF1dGhvcj5DaW5hdGw8L0F1dGhvcj48WWVhcj4yMDAzPC9ZZWFyPjxS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==
</w:fldData>
          </w:fldChar>
        </w:r>
        <w:r w:rsidR="008B2E54">
          <w:rPr>
            <w:rFonts w:ascii="Symbol" w:hAnsi="Symbol"/>
          </w:rPr>
          <w:instrText xml:space="preserve"> ADDIN EN.CITE </w:instrText>
        </w:r>
        <w:r w:rsidR="008B2E54">
          <w:rPr>
            <w:rFonts w:ascii="Symbol" w:hAnsi="Symbol"/>
          </w:rPr>
          <w:fldChar w:fldCharType="begin">
            <w:fldData xml:space="preserve">PEVuZE5vdGU+PENpdGU+PEF1dGhvcj5DaW5hdGw8L0F1dGhvcj48WWVhcj4yMDAzPC9ZZWFyPjxS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==
</w:fldData>
          </w:fldChar>
        </w:r>
        <w:r w:rsidR="008B2E54">
          <w:rPr>
            <w:rFonts w:ascii="Symbol" w:hAnsi="Symbol"/>
          </w:rPr>
          <w:instrText xml:space="preserve"> ADDIN EN.CITE.DATA </w:instrText>
        </w:r>
        <w:r w:rsidR="008B2E54">
          <w:rPr>
            <w:rFonts w:ascii="Symbol" w:hAnsi="Symbol"/>
          </w:rPr>
        </w:r>
        <w:r w:rsidR="008B2E54">
          <w:rPr>
            <w:rFonts w:ascii="Symbol" w:hAnsi="Symbol"/>
          </w:rPr>
          <w:fldChar w:fldCharType="end"/>
        </w:r>
        <w:r w:rsidR="008B2E54" w:rsidRPr="007021D4">
          <w:rPr>
            <w:rFonts w:ascii="Symbol" w:hAnsi="Symbol"/>
          </w:rPr>
        </w:r>
        <w:r w:rsidR="008B2E54" w:rsidRPr="007021D4">
          <w:rPr>
            <w:rFonts w:ascii="Symbol" w:hAnsi="Symbol"/>
          </w:rPr>
          <w:fldChar w:fldCharType="separate"/>
        </w:r>
        <w:r w:rsidR="008B2E54" w:rsidRPr="00E5671F">
          <w:rPr>
            <w:rFonts w:ascii="Symbol" w:hAnsi="Symbol"/>
            <w:noProof/>
            <w:vertAlign w:val="superscript"/>
          </w:rPr>
          <w:t>9-11</w:t>
        </w:r>
        <w:r w:rsidR="008B2E54" w:rsidRPr="007021D4">
          <w:rPr>
            <w:rFonts w:ascii="Symbol" w:hAnsi="Symbol"/>
          </w:rPr>
          <w:fldChar w:fldCharType="end"/>
        </w:r>
      </w:hyperlink>
      <w:r w:rsidRPr="007021D4">
        <w:rPr>
          <w:rFonts w:ascii="Symbol" w:hAnsi="Symbol"/>
        </w:rPr>
        <w:t></w:t>
      </w:r>
      <w:r w:rsidRPr="007021D4">
        <w:t>IFN-</w:t>
      </w:r>
      <w:r w:rsidRPr="007021D4">
        <w:rPr>
          <w:rFonts w:ascii="Symbol" w:hAnsi="Symbol"/>
        </w:rPr>
        <w:t></w:t>
      </w:r>
      <w:r w:rsidRPr="007021D4">
        <w:rPr>
          <w:rFonts w:ascii="Symbol" w:hAnsi="Symbol"/>
        </w:rPr>
        <w:t></w:t>
      </w:r>
      <w:r w:rsidRPr="007021D4">
        <w:t>and IFN-</w:t>
      </w:r>
      <w:r w:rsidRPr="007021D4">
        <w:rPr>
          <w:rFonts w:ascii="Symbol" w:hAnsi="Symbol"/>
        </w:rPr>
        <w:t></w:t>
      </w:r>
      <w:r w:rsidRPr="007021D4">
        <w:rPr>
          <w:rFonts w:ascii="Symbol" w:hAnsi="Symbol"/>
        </w:rPr>
        <w:t></w:t>
      </w:r>
      <w:r w:rsidRPr="007021D4">
        <w:t>have activity against MERS-CoV in vitro and in monkeys, with IFN-</w:t>
      </w:r>
      <w:r w:rsidRPr="007021D4">
        <w:rPr>
          <w:rFonts w:ascii="Symbol" w:hAnsi="Symbol"/>
        </w:rPr>
        <w:t></w:t>
      </w:r>
      <w:r w:rsidRPr="007021D4">
        <w:rPr>
          <w:rFonts w:ascii="Symbol" w:hAnsi="Symbol"/>
        </w:rPr>
        <w:t></w:t>
      </w:r>
      <w:r w:rsidRPr="007021D4">
        <w:t>showing greater activity than IFN-</w:t>
      </w:r>
      <w:r w:rsidRPr="007021D4">
        <w:rPr>
          <w:rFonts w:ascii="Symbol" w:hAnsi="Symbol"/>
        </w:rPr>
        <w:t></w:t>
      </w:r>
      <w:r w:rsidRPr="007021D4">
        <w:t>.</w:t>
      </w:r>
      <w:hyperlink w:anchor="_ENREF_3_12" w:tooltip="Falzarano, 2013 #57" w:history="1">
        <w:r w:rsidR="008B2E54" w:rsidRPr="007021D4">
          <w:fldChar w:fldCharType="begin">
            <w:fldData xml:space="preserve">PEVuZE5vdGU+PENpdGU+PEF1dGhvcj5GYWx6YXJhbm88L0F1dGhvcj48WWVhcj4yMDEzPC9ZZWFy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</w:fldData>
          </w:fldChar>
        </w:r>
        <w:r w:rsidR="008B2E54">
          <w:instrText xml:space="preserve"> ADDIN EN.CITE </w:instrText>
        </w:r>
        <w:r w:rsidR="008B2E54">
          <w:fldChar w:fldCharType="begin">
            <w:fldData xml:space="preserve">PEVuZE5vdGU+PENpdGU+PEF1dGhvcj5GYWx6YXJhbm88L0F1dGhvcj48WWVhcj4yMDEzPC9ZZWFy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</w:fldData>
          </w:fldChar>
        </w:r>
        <w:r w:rsidR="008B2E54">
          <w:instrText xml:space="preserve"> ADDIN EN.CITE.DATA </w:instrText>
        </w:r>
        <w:r w:rsidR="008B2E54">
          <w:fldChar w:fldCharType="end"/>
        </w:r>
        <w:r w:rsidR="008B2E54" w:rsidRPr="007021D4">
          <w:fldChar w:fldCharType="separate"/>
        </w:r>
        <w:r w:rsidR="008B2E54" w:rsidRPr="00E5671F">
          <w:rPr>
            <w:noProof/>
            <w:vertAlign w:val="superscript"/>
          </w:rPr>
          <w:t>12-14</w:t>
        </w:r>
        <w:r w:rsidR="008B2E54" w:rsidRPr="007021D4">
          <w:fldChar w:fldCharType="end"/>
        </w:r>
      </w:hyperlink>
      <w:r w:rsidRPr="007021D4">
        <w:t xml:space="preserve"> IFN-</w:t>
      </w:r>
      <w:r w:rsidRPr="007021D4">
        <w:rPr>
          <w:rFonts w:ascii="Symbol" w:hAnsi="Symbol"/>
        </w:rPr>
        <w:t></w:t>
      </w:r>
      <w:r w:rsidRPr="007021D4">
        <w:rPr>
          <w:rFonts w:ascii="Symbol" w:hAnsi="Symbol"/>
        </w:rPr>
        <w:t></w:t>
      </w:r>
      <w:r w:rsidRPr="007021D4">
        <w:t>shows greater inhibition of MERS-CoV in vitro than lopinavir-ritonavir and IFN-</w:t>
      </w:r>
      <w:r w:rsidRPr="007021D4">
        <w:rPr>
          <w:rFonts w:ascii="Symbol" w:hAnsi="Symbol"/>
        </w:rPr>
        <w:t></w:t>
      </w:r>
      <w:r w:rsidRPr="007021D4">
        <w:rPr>
          <w:rFonts w:ascii="Symbol" w:hAnsi="Symbol"/>
        </w:rPr>
        <w:t></w:t>
      </w:r>
      <w:r w:rsidRPr="007021D4">
        <w:t>activity is not increased by addition of lopinavir-ritonavir.</w:t>
      </w:r>
      <w:hyperlink w:anchor="_ENREF_3_15" w:tooltip="Sheahan, 2020 #18" w:history="1">
        <w:r w:rsidR="008B2E54" w:rsidRPr="007021D4">
          <w:fldChar w:fldCharType="begin">
            <w:fldData xml:space="preserve">PEVuZE5vdGU+PENpdGU+PEF1dGhvcj5TaGVhaGFuPC9BdXRob3I+PFllYXI+MjAyMDwvWWVhcj48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</w:fldData>
          </w:fldChar>
        </w:r>
        <w:r w:rsidR="008B2E54">
          <w:instrText xml:space="preserve"> ADDIN EN.CITE </w:instrText>
        </w:r>
        <w:r w:rsidR="008B2E54">
          <w:fldChar w:fldCharType="begin">
            <w:fldData xml:space="preserve">PEVuZE5vdGU+PENpdGU+PEF1dGhvcj5TaGVhaGFuPC9BdXRob3I+PFllYXI+MjAyMDwvWWVhcj48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</w:fldData>
          </w:fldChar>
        </w:r>
        <w:r w:rsidR="008B2E54">
          <w:instrText xml:space="preserve"> ADDIN EN.CITE.DATA </w:instrText>
        </w:r>
        <w:r w:rsidR="008B2E54">
          <w:fldChar w:fldCharType="end"/>
        </w:r>
        <w:r w:rsidR="008B2E54" w:rsidRPr="007021D4">
          <w:fldChar w:fldCharType="separate"/>
        </w:r>
        <w:r w:rsidR="008B2E54" w:rsidRPr="00E5671F">
          <w:rPr>
            <w:noProof/>
            <w:vertAlign w:val="superscript"/>
          </w:rPr>
          <w:t>15</w:t>
        </w:r>
        <w:r w:rsidR="008B2E54" w:rsidRPr="007021D4">
          <w:fldChar w:fldCharType="end"/>
        </w:r>
      </w:hyperlink>
    </w:p>
    <w:p w14:paraId="317F2B55" w14:textId="60A2DFA0" w:rsidR="00265B14" w:rsidRPr="004D7874" w:rsidRDefault="00CB0219" w:rsidP="00265B14">
      <w:pPr>
        <w:pStyle w:val="NormalWeb"/>
        <w:jc w:val="both"/>
        <w:rPr>
          <w:rFonts w:ascii="Arial" w:eastAsia="Times New Roman" w:hAnsi="Arial" w:cs="Arial"/>
        </w:rPr>
      </w:pPr>
      <w:r>
        <w:rPr>
          <w:rFonts w:ascii="Arial" w:eastAsia="Times New Roman" w:hAnsi="Arial" w:cs="Arial"/>
          <w:shd w:val="clear" w:color="auto" w:fill="FFFFFF"/>
        </w:rPr>
        <w:t>Parentral IFN-</w:t>
      </w:r>
      <w:r w:rsidRPr="007021D4">
        <w:rPr>
          <w:rFonts w:ascii="Symbol" w:hAnsi="Symbol"/>
        </w:rPr>
        <w:t></w:t>
      </w:r>
      <w:r>
        <w:rPr>
          <w:rFonts w:ascii="Symbol" w:hAnsi="Symbol"/>
        </w:rPr>
        <w:t></w:t>
      </w:r>
      <w:r>
        <w:rPr>
          <w:rFonts w:ascii="Arial" w:hAnsi="Arial" w:cs="Arial"/>
        </w:rPr>
        <w:t>a has been licensed for use in multiple sclerosis since 1996 (Avonex™, Rebif™)</w:t>
      </w:r>
      <w:r w:rsidR="003D3100">
        <w:rPr>
          <w:rFonts w:ascii="Arial" w:hAnsi="Arial" w:cs="Arial"/>
        </w:rPr>
        <w:t>, including in pregnancy if clinically indicated.</w:t>
      </w:r>
      <w:r>
        <w:rPr>
          <w:rFonts w:ascii="Arial" w:hAnsi="Arial" w:cs="Arial"/>
        </w:rPr>
        <w:t xml:space="preserve"> </w:t>
      </w:r>
      <w:r>
        <w:rPr>
          <w:rFonts w:ascii="Arial" w:eastAsia="Times New Roman" w:hAnsi="Arial" w:cs="Arial"/>
          <w:shd w:val="clear" w:color="auto" w:fill="FFFFFF"/>
        </w:rPr>
        <w:t xml:space="preserve"> </w:t>
      </w:r>
      <w:r w:rsidR="00265B14" w:rsidRPr="00CA2F73">
        <w:rPr>
          <w:rFonts w:ascii="Arial" w:eastAsia="Times New Roman" w:hAnsi="Arial" w:cs="Arial"/>
          <w:shd w:val="clear" w:color="auto" w:fill="FFFFFF"/>
        </w:rPr>
        <w:t>Commonly reported side effects associated with systemic administration of IFN</w:t>
      </w:r>
      <w:r w:rsidR="00265B14" w:rsidRPr="007021D4">
        <w:t>-</w:t>
      </w:r>
      <w:r w:rsidR="00265B14" w:rsidRPr="007021D4">
        <w:rPr>
          <w:rFonts w:ascii="Symbol" w:hAnsi="Symbol"/>
        </w:rPr>
        <w:t></w:t>
      </w:r>
      <w:r w:rsidR="00265B14" w:rsidRPr="00CA2F73">
        <w:rPr>
          <w:rFonts w:ascii="Arial" w:eastAsia="Times New Roman" w:hAnsi="Arial" w:cs="Arial"/>
          <w:shd w:val="clear" w:color="auto" w:fill="FFFFFF"/>
        </w:rPr>
        <w:t xml:space="preserve"> include </w:t>
      </w:r>
      <w:r w:rsidR="003D3100" w:rsidRPr="00CA2F73">
        <w:rPr>
          <w:rFonts w:ascii="Arial" w:eastAsia="Times New Roman" w:hAnsi="Arial" w:cs="Arial"/>
          <w:shd w:val="clear" w:color="auto" w:fill="FFFFFF"/>
        </w:rPr>
        <w:t xml:space="preserve">flu-like symptoms, injection site reaction, </w:t>
      </w:r>
      <w:r w:rsidR="00265B14" w:rsidRPr="00CA2F73">
        <w:rPr>
          <w:rFonts w:ascii="Arial" w:eastAsia="Times New Roman" w:hAnsi="Arial" w:cs="Arial"/>
          <w:shd w:val="clear" w:color="auto" w:fill="FFFFFF"/>
        </w:rPr>
        <w:t>decreased white blood cell count, hypertonia, chest pain</w:t>
      </w:r>
      <w:r w:rsidR="00265B14" w:rsidRPr="00CA2F73">
        <w:rPr>
          <w:rFonts w:ascii="Arial" w:hAnsi="Arial" w:cs="Arial"/>
        </w:rPr>
        <w:t>.</w:t>
      </w:r>
      <w:r w:rsidR="00265B14" w:rsidRPr="00CA2F73">
        <w:rPr>
          <w:rFonts w:ascii="Arial" w:eastAsia="Times New Roman" w:hAnsi="Arial" w:cs="Arial"/>
          <w:shd w:val="clear" w:color="auto" w:fill="FFFFFF"/>
        </w:rPr>
        <w:t xml:space="preserve"> Systemic IFN</w:t>
      </w:r>
      <w:r w:rsidR="00265B14" w:rsidRPr="007021D4">
        <w:t>-</w:t>
      </w:r>
      <w:r w:rsidR="00265B14" w:rsidRPr="007021D4">
        <w:rPr>
          <w:rFonts w:ascii="Symbol" w:hAnsi="Symbol"/>
        </w:rPr>
        <w:t></w:t>
      </w:r>
      <w:r w:rsidR="00265B14" w:rsidRPr="00CA2F73">
        <w:rPr>
          <w:rFonts w:ascii="Arial" w:eastAsia="Times New Roman" w:hAnsi="Arial" w:cs="Arial"/>
          <w:shd w:val="clear" w:color="auto" w:fill="FFFFFF"/>
        </w:rPr>
        <w:t xml:space="preserve"> should not be administered to people with severe liver disease or severe depression (</w:t>
      </w:r>
      <w:r w:rsidR="00265B14" w:rsidRPr="00CA2F73">
        <w:rPr>
          <w:rFonts w:ascii="Arial" w:hAnsi="Arial" w:cs="Arial"/>
        </w:rPr>
        <w:t>see Summary of Product Characteristics)</w:t>
      </w:r>
      <w:r w:rsidR="00265B14" w:rsidRPr="00CA2F73">
        <w:rPr>
          <w:rFonts w:ascii="Arial" w:eastAsia="Times New Roman" w:hAnsi="Arial" w:cs="Arial"/>
          <w:shd w:val="clear" w:color="auto" w:fill="FFFFFF"/>
        </w:rPr>
        <w:t xml:space="preserve">. Inhaled </w:t>
      </w:r>
      <w:r w:rsidR="00265B14" w:rsidRPr="00B43FA1">
        <w:rPr>
          <w:rFonts w:ascii="Arial" w:eastAsia="Times New Roman" w:hAnsi="Arial" w:cs="Arial"/>
          <w:shd w:val="clear" w:color="auto" w:fill="FFFFFF"/>
        </w:rPr>
        <w:t>interferon</w:t>
      </w:r>
      <w:r w:rsidR="00265B14" w:rsidRPr="00B43FA1">
        <w:t>-</w:t>
      </w:r>
      <w:r w:rsidR="00265B14" w:rsidRPr="00B43FA1">
        <w:rPr>
          <w:rFonts w:ascii="Symbol" w:hAnsi="Symbol"/>
        </w:rPr>
        <w:t></w:t>
      </w:r>
      <w:r w:rsidR="00265B14" w:rsidRPr="00B43FA1">
        <w:rPr>
          <w:rFonts w:ascii="Arial" w:eastAsia="Times New Roman" w:hAnsi="Arial" w:cs="Arial"/>
          <w:shd w:val="clear" w:color="auto" w:fill="FFFFFF"/>
        </w:rPr>
        <w:t>-1a</w:t>
      </w:r>
      <w:r w:rsidR="00265B14" w:rsidRPr="00CA2F73">
        <w:rPr>
          <w:rFonts w:ascii="Arial" w:eastAsia="Times New Roman" w:hAnsi="Arial" w:cs="Arial"/>
          <w:shd w:val="clear" w:color="auto" w:fill="FFFFFF"/>
        </w:rPr>
        <w:t xml:space="preserve"> is an investigational product </w:t>
      </w:r>
      <w:r w:rsidR="00265B14" w:rsidRPr="00CA2F73">
        <w:rPr>
          <w:rFonts w:ascii="Arial" w:hAnsi="Arial" w:cs="Arial"/>
        </w:rPr>
        <w:t xml:space="preserve">in development to treat or prevent exacerbations of lung diseases caused by respiratory viruses (rhinovirus, influenza, coronavirus, RSV, </w:t>
      </w:r>
      <w:r w:rsidR="00265B14" w:rsidRPr="004D7874">
        <w:rPr>
          <w:rFonts w:ascii="Arial" w:hAnsi="Arial" w:cs="Arial"/>
        </w:rPr>
        <w:t xml:space="preserve">adenovirus, parainfluenza etc). It </w:t>
      </w:r>
      <w:r w:rsidR="00265B14" w:rsidRPr="00A73E0A">
        <w:rPr>
          <w:rFonts w:ascii="Arial" w:hAnsi="Arial" w:cs="Arial"/>
        </w:rPr>
        <w:t>has been well tolerated in 230 asthma/COPD patients in the context of viral infections/exacerbations.</w:t>
      </w:r>
      <w:r w:rsidR="00A73E0A" w:rsidRPr="00A73E0A">
        <w:rPr>
          <w:rFonts w:ascii="Arial" w:hAnsi="Arial" w:cs="Arial"/>
        </w:rPr>
        <w:t xml:space="preserve"> </w:t>
      </w:r>
      <w:r w:rsidR="005D59CE">
        <w:rPr>
          <w:rFonts w:ascii="Arial" w:hAnsi="Arial" w:cs="Arial"/>
        </w:rPr>
        <w:t>This IMP should be stored in a refrigerator (5C). These refrigerators will not require temperature monitoring or calibration of any internal thermometers</w:t>
      </w:r>
      <w:r w:rsidR="00A73E0A" w:rsidRPr="00A73E0A">
        <w:rPr>
          <w:rFonts w:ascii="Arial" w:hAnsi="Arial" w:cs="Arial"/>
        </w:rPr>
        <w:t>.</w:t>
      </w:r>
      <w:r w:rsidR="005D59CE">
        <w:rPr>
          <w:rFonts w:ascii="Arial" w:hAnsi="Arial" w:cs="Arial"/>
        </w:rPr>
        <w:t xml:space="preserve"> This IMP will be prescribed by a physician and therefore no trial-specific labelling will be used.</w:t>
      </w:r>
    </w:p>
    <w:p w14:paraId="76AE31AB" w14:textId="57F0D90F" w:rsidR="00265B14" w:rsidRPr="008F286A" w:rsidRDefault="002221DE" w:rsidP="00265B14">
      <w:pPr>
        <w:jc w:val="both"/>
      </w:pPr>
      <w:r>
        <w:rPr>
          <w:rFonts w:eastAsia="Times New Roman"/>
          <w:b/>
          <w:bCs/>
        </w:rPr>
        <w:t>Dexamethasone</w:t>
      </w:r>
      <w:r w:rsidR="00265B14" w:rsidRPr="004D7874">
        <w:rPr>
          <w:rFonts w:eastAsia="Times New Roman"/>
          <w:b/>
          <w:bCs/>
        </w:rPr>
        <w:t xml:space="preserve">: </w:t>
      </w:r>
      <w:r w:rsidR="00265B14" w:rsidRPr="004D7874">
        <w:t>Favourable modulation of the immune response is considered one of the possible mechanisms by which corticosteroids might be beneficial in the treatment of severe acute respiratory</w:t>
      </w:r>
      <w:r w:rsidR="00265B14">
        <w:t xml:space="preserve"> </w:t>
      </w:r>
      <w:r w:rsidR="007F6901">
        <w:t xml:space="preserve">coronavirus </w:t>
      </w:r>
      <w:r w:rsidR="00265B14">
        <w:t>infections, including COVID-19, SARS and MERS. Common to severe cases of these infections is the presence of hypercytokinemia (a cytokine ‘storm’) and development of acute lung injury or adult respiratory distress syndrome (ARDS).</w:t>
      </w:r>
      <w:hyperlink w:anchor="_ENREF_3_16" w:tooltip="Lau, 2013 #3785" w:history="1">
        <w:r w:rsidR="008B2E54">
          <w:fldChar w:fldCharType="begin">
            <w:fldData xml:space="preserve">PEVuZE5vdGU+PENpdGU+PEF1dGhvcj5MYXU8L0F1dGhvcj48WWVhcj4yMDEzPC9ZZWFyPjxSZWNO
dW0+Mzc4NTwvUmVjTnVtPjxEaXNwbGF5VGV4dD48c3R5bGUgZmFjZT0ic3VwZXJzY3JpcHQiPjE2
LTE5PC9zdHlsZT48L0Rpc3BsYXlUZXh0PjxyZWNvcmQ+PHJlYy1udW1iZXI+Mzc4NTwvcmVjLW51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dGhvcj5kZSBKb25nPC9BdXRob3I+PFllYXI+MjAwNjwvWWVhcj48UmVjTnVtPjEwNDM8L1JlY051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</w:fldData>
          </w:fldChar>
        </w:r>
        <w:r w:rsidR="008B2E54">
          <w:instrText xml:space="preserve"> ADDIN EN.CITE </w:instrText>
        </w:r>
        <w:r w:rsidR="008B2E54">
          <w:fldChar w:fldCharType="begin">
            <w:fldData xml:space="preserve">PEVuZE5vdGU+PENpdGU+PEF1dGhvcj5MYXU8L0F1dGhvcj48WWVhcj4yMDEzPC9ZZWFyPjxSZWNO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</w:fldData>
          </w:fldChar>
        </w:r>
        <w:r w:rsidR="008B2E54">
          <w:instrText xml:space="preserve"> ADDIN EN.CITE.DATA </w:instrText>
        </w:r>
        <w:r w:rsidR="008B2E54">
          <w:fldChar w:fldCharType="end"/>
        </w:r>
        <w:r w:rsidR="008B2E54">
          <w:fldChar w:fldCharType="separate"/>
        </w:r>
        <w:r w:rsidR="008B2E54" w:rsidRPr="00E5671F">
          <w:rPr>
            <w:noProof/>
            <w:vertAlign w:val="superscript"/>
          </w:rPr>
          <w:t>16-19</w:t>
        </w:r>
        <w:r w:rsidR="008B2E54">
          <w:fldChar w:fldCharType="end"/>
        </w:r>
      </w:hyperlink>
      <w:r w:rsidR="00265B14">
        <w:t xml:space="preserve">   Pathologically, diffuse alveolar damage is found in patients who die from these infections.</w:t>
      </w:r>
      <w:hyperlink w:anchor="_ENREF_3_20" w:tooltip="Xu, 2020 #3798" w:history="1">
        <w:r w:rsidR="008B2E54">
          <w:fldChar w:fldCharType="begin">
            <w:fldData xml:space="preserve">PEVuZE5vdGU+PENpdGU+PEF1dGhvcj5YdTwvQXV0aG9yPjxZZWFyPjIwMjA8L1llYXI+PFJlY051
bT4zNzk4PC9SZWNOdW0+PERpc3BsYXlUZXh0PjxzdHlsZSBmYWNlPSJzdXBlcnNjcmlwdCI+MjA8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8B2E54">
          <w:instrText xml:space="preserve"> ADDIN EN.CITE </w:instrText>
        </w:r>
        <w:r w:rsidR="008B2E54">
          <w:fldChar w:fldCharType="begin">
            <w:fldData xml:space="preserve">PEVuZE5vdGU+PENpdGU+PEF1dGhvcj5YdTwvQXV0aG9yPjxZZWFyPjIwMjA8L1llYXI+PFJlY051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</w:fldData>
          </w:fldChar>
        </w:r>
        <w:r w:rsidR="008B2E54">
          <w:instrText xml:space="preserve"> ADDIN EN.CITE.DATA </w:instrText>
        </w:r>
        <w:r w:rsidR="008B2E54">
          <w:fldChar w:fldCharType="end"/>
        </w:r>
        <w:r w:rsidR="008B2E54">
          <w:fldChar w:fldCharType="separate"/>
        </w:r>
        <w:r w:rsidR="008B2E54" w:rsidRPr="00E5671F">
          <w:rPr>
            <w:noProof/>
            <w:vertAlign w:val="superscript"/>
          </w:rPr>
          <w:t>20</w:t>
        </w:r>
        <w:r w:rsidR="008B2E54">
          <w:fldChar w:fldCharType="end"/>
        </w:r>
      </w:hyperlink>
      <w:r w:rsidR="00265B14">
        <w:t xml:space="preserve"> </w:t>
      </w:r>
      <w:r w:rsidR="00265B14">
        <w:rPr>
          <w:szCs w:val="20"/>
        </w:rPr>
        <w:t>A growing volume of c</w:t>
      </w:r>
      <w:r w:rsidR="00265B14" w:rsidRPr="00341D6E">
        <w:rPr>
          <w:szCs w:val="20"/>
        </w:rPr>
        <w:t>linical trial data from patients with severe community acquired pneumonia, ARDS and septic shock suggest benefit from low-to-moderate dose corticosteroids</w:t>
      </w:r>
      <w:r w:rsidR="00265B14">
        <w:rPr>
          <w:szCs w:val="20"/>
        </w:rPr>
        <w:t xml:space="preserve"> </w:t>
      </w:r>
      <w:r w:rsidR="00265B14" w:rsidRPr="00341D6E">
        <w:rPr>
          <w:szCs w:val="20"/>
        </w:rPr>
        <w:t>in relation to mortality and length of stay.</w:t>
      </w:r>
      <w:hyperlink w:anchor="_ENREF_3_21" w:tooltip="Rochwerg, 2018 #3712" w:history="1">
        <w:r w:rsidR="008B2E54">
          <w:rPr>
            <w:szCs w:val="20"/>
          </w:rPr>
          <w:fldChar w:fldCharType="begin">
            <w:fldData xml:space="preserve">PEVuZE5vdGU+PENpdGU+PEF1dGhvcj5Sb2Nod2VyZzwvQXV0aG9yPjxZZWFyPjIwMTg8L1llYXI+
PFJlY051bT4zNzEyPC9SZWNOdW0+PERpc3BsYXlUZXh0PjxzdHlsZSBmYWNlPSJzdXBlcnNjcmlw
dCI+MjEtMjM8L3N0eWxlPjwvRGlzcGxheVRleHQ+PHJlY29yZD48cmVjLW51bWJlcj4zNzEyPC9y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8B2E54">
          <w:rPr>
            <w:szCs w:val="20"/>
          </w:rPr>
          <w:instrText xml:space="preserve"> ADDIN EN.CITE </w:instrText>
        </w:r>
        <w:r w:rsidR="008B2E54">
          <w:rPr>
            <w:szCs w:val="20"/>
          </w:rPr>
          <w:fldChar w:fldCharType="begin">
            <w:fldData xml:space="preserve">PEVuZE5vdGU+PENpdGU+PEF1dGhvcj5Sb2Nod2VyZzwvQXV0aG9yPjxZZWFyPjIwMTg8L1llYXI+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cnNpdGFyaW8gRHIgTmVncmluLCBMYXMgUGFsbWFzIGRlIEdyYW4gQ2FuYXJpYSwgU3BhaW47IEtl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</w:fldData>
          </w:fldChar>
        </w:r>
        <w:r w:rsidR="008B2E54">
          <w:rPr>
            <w:szCs w:val="20"/>
          </w:rPr>
          <w:instrText xml:space="preserve"> ADDIN EN.CITE.DATA </w:instrText>
        </w:r>
        <w:r w:rsidR="008B2E54">
          <w:rPr>
            <w:szCs w:val="20"/>
          </w:rPr>
        </w:r>
        <w:r w:rsidR="008B2E54">
          <w:rPr>
            <w:szCs w:val="20"/>
          </w:rPr>
          <w:fldChar w:fldCharType="end"/>
        </w:r>
        <w:r w:rsidR="008B2E54">
          <w:rPr>
            <w:szCs w:val="20"/>
          </w:rPr>
        </w:r>
        <w:r w:rsidR="008B2E54">
          <w:rPr>
            <w:szCs w:val="20"/>
          </w:rPr>
          <w:fldChar w:fldCharType="separate"/>
        </w:r>
        <w:r w:rsidR="008B2E54" w:rsidRPr="00E5671F">
          <w:rPr>
            <w:noProof/>
            <w:szCs w:val="20"/>
            <w:vertAlign w:val="superscript"/>
          </w:rPr>
          <w:t>21-23</w:t>
        </w:r>
        <w:r w:rsidR="008B2E54">
          <w:rPr>
            <w:szCs w:val="20"/>
          </w:rPr>
          <w:fldChar w:fldCharType="end"/>
        </w:r>
      </w:hyperlink>
    </w:p>
    <w:p w14:paraId="13B46C81" w14:textId="77777777" w:rsidR="00265B14" w:rsidRDefault="00265B14" w:rsidP="00265B14"/>
    <w:p w14:paraId="0BB33C40" w14:textId="1E912183" w:rsidR="00265B14" w:rsidRPr="003638E3" w:rsidRDefault="00265B14" w:rsidP="00265B14">
      <w:pPr>
        <w:jc w:val="both"/>
        <w:rPr>
          <w:szCs w:val="20"/>
        </w:rPr>
      </w:pPr>
      <w:r>
        <w:rPr>
          <w:szCs w:val="20"/>
        </w:rPr>
        <w:t>In trials of low-to-moderate doses of corticosteroids, the main adverse effect has been hyperglycaemia.</w:t>
      </w:r>
      <w:r>
        <w:rPr>
          <w:szCs w:val="20"/>
        </w:rPr>
        <w:fldChar w:fldCharType="begin">
          <w:fldData xml:space="preserve">PEVuZE5vdGU+PENpdGU+PEF1dGhvcj5NZWlqdmlzPC9BdXRob3I+PFllYXI+MjAxMTwvWWVhcj48
UmVjTnVtPjk5MDwvUmVjTnVtPjxEaXNwbGF5VGV4dD48c3R5bGUgZmFjZT0ic3VwZXJzY3JpcHQi
PjIyLDI0PC9zdHlsZT48L0Rpc3BsYXlUZXh0PjxyZWNvcmQ+PHJlYy1udW1iZXI+OTkwPC9yZWMt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E5671F">
        <w:rPr>
          <w:szCs w:val="20"/>
        </w:rPr>
        <w:instrText xml:space="preserve"> ADDIN EN.CITE </w:instrText>
      </w:r>
      <w:r w:rsidR="00E5671F">
        <w:rPr>
          <w:szCs w:val="20"/>
        </w:rPr>
        <w:fldChar w:fldCharType="begin">
          <w:fldData xml:space="preserve">PEVuZE5vdGU+PENpdGU+PEF1dGhvcj5NZWlqdmlzPC9BdXRob3I+PFllYXI+MjAxMTwvWWVhcj48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IERyIE5lZ3JpbiwgTGFzIFBhbG1hcyBkZSBHcmFuIENhbmFyaWEsIFNwYWluOyBLZWVuYW4gUmVz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</w:fldData>
        </w:fldChar>
      </w:r>
      <w:r w:rsidR="00E5671F">
        <w:rPr>
          <w:szCs w:val="20"/>
        </w:rPr>
        <w:instrText xml:space="preserve"> ADDIN EN.CITE.DATA </w:instrText>
      </w:r>
      <w:r w:rsidR="00E5671F">
        <w:rPr>
          <w:szCs w:val="20"/>
        </w:rPr>
      </w:r>
      <w:r w:rsidR="00E5671F">
        <w:rPr>
          <w:szCs w:val="20"/>
        </w:rPr>
        <w:fldChar w:fldCharType="end"/>
      </w:r>
      <w:r>
        <w:rPr>
          <w:szCs w:val="20"/>
        </w:rPr>
      </w:r>
      <w:r>
        <w:rPr>
          <w:szCs w:val="20"/>
        </w:rPr>
        <w:fldChar w:fldCharType="separate"/>
      </w:r>
      <w:hyperlink w:anchor="_ENREF_3_22" w:tooltip="Villar, 2020 #3790" w:history="1">
        <w:r w:rsidR="008B2E54" w:rsidRPr="00E5671F">
          <w:rPr>
            <w:noProof/>
            <w:szCs w:val="20"/>
            <w:vertAlign w:val="superscript"/>
          </w:rPr>
          <w:t>22</w:t>
        </w:r>
      </w:hyperlink>
      <w:r w:rsidR="00E5671F" w:rsidRPr="00E5671F">
        <w:rPr>
          <w:noProof/>
          <w:szCs w:val="20"/>
          <w:vertAlign w:val="superscript"/>
        </w:rPr>
        <w:t>,</w:t>
      </w:r>
      <w:hyperlink w:anchor="_ENREF_3_24" w:tooltip="Meijvis, 2011 #990" w:history="1">
        <w:r w:rsidR="008B2E54" w:rsidRPr="00E5671F">
          <w:rPr>
            <w:noProof/>
            <w:szCs w:val="20"/>
            <w:vertAlign w:val="superscript"/>
          </w:rPr>
          <w:t>24</w:t>
        </w:r>
      </w:hyperlink>
      <w:r>
        <w:rPr>
          <w:szCs w:val="20"/>
        </w:rPr>
        <w:fldChar w:fldCharType="end"/>
      </w:r>
      <w:r>
        <w:rPr>
          <w:szCs w:val="20"/>
        </w:rPr>
        <w:t xml:space="preserve"> </w:t>
      </w:r>
      <w:r w:rsidRPr="003638E3">
        <w:rPr>
          <w:szCs w:val="20"/>
        </w:rPr>
        <w:t xml:space="preserve">A systematic review of </w:t>
      </w:r>
      <w:r>
        <w:rPr>
          <w:szCs w:val="20"/>
        </w:rPr>
        <w:t xml:space="preserve">(mainly low-dose) </w:t>
      </w:r>
      <w:r w:rsidRPr="003638E3">
        <w:rPr>
          <w:szCs w:val="20"/>
        </w:rPr>
        <w:t>corticosteroid trials in severe sepsis and septic shock did not identify any increased risk of gastroduodenal bleeding, superinfe</w:t>
      </w:r>
      <w:r>
        <w:rPr>
          <w:szCs w:val="20"/>
        </w:rPr>
        <w:t>ction or neuromuscular weakness; a</w:t>
      </w:r>
      <w:r w:rsidRPr="003638E3">
        <w:rPr>
          <w:szCs w:val="20"/>
        </w:rPr>
        <w:t xml:space="preserve">n association with an increased risk of </w:t>
      </w:r>
      <w:r w:rsidRPr="00C042E7">
        <w:rPr>
          <w:szCs w:val="20"/>
        </w:rPr>
        <w:t>hyperglycaemia</w:t>
      </w:r>
      <w:r w:rsidRPr="003638E3">
        <w:rPr>
          <w:szCs w:val="20"/>
        </w:rPr>
        <w:t xml:space="preserve"> (RR 1.16, 95% CI 1.07 to 1.25) and </w:t>
      </w:r>
      <w:r w:rsidRPr="00C042E7">
        <w:rPr>
          <w:szCs w:val="20"/>
        </w:rPr>
        <w:t>hypernatraemia</w:t>
      </w:r>
      <w:r w:rsidRPr="003638E3">
        <w:rPr>
          <w:szCs w:val="20"/>
        </w:rPr>
        <w:t xml:space="preserve"> (RR 1.61, 95% CI 1.26 to 2.06) was noted.</w:t>
      </w:r>
      <w:hyperlink w:anchor="_ENREF_3_25" w:tooltip="Annane, 2009 #1056" w:history="1">
        <w:r w:rsidR="008B2E54">
          <w:rPr>
            <w:szCs w:val="20"/>
          </w:rPr>
          <w:fldChar w:fldCharType="begin">
            <w:fldData xml:space="preserve">PEVuZE5vdGU+PENpdGU+PEF1dGhvcj5Bbm5hbmU8L0F1dGhvcj48WWVhcj4yMDA5PC9ZZWFyPjxS
ZWNOdW0+MTA1NjwvUmVjTnVtPjxEaXNwbGF5VGV4dD48c3R5bGUgZmFjZT0ic3VwZXJzY3JpcHQi
PjI1PC9zdHlsZT48L0Rpc3BsYXlUZXh0PjxyZWNvcmQ+PHJlYy1udW1iZXI+MTA1NjwvcmVjLW51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8B2E54">
          <w:rPr>
            <w:szCs w:val="20"/>
          </w:rPr>
          <w:instrText xml:space="preserve"> ADDIN EN.CITE </w:instrText>
        </w:r>
        <w:r w:rsidR="008B2E54">
          <w:rPr>
            <w:szCs w:val="20"/>
          </w:rPr>
          <w:fldChar w:fldCharType="begin">
            <w:fldData xml:space="preserve">PEVuZE5vdGU+PENpdGU+PEF1dGhvcj5Bbm5hbmU8L0F1dGhvcj48WWVhcj4yMDA5PC9ZZWFyPjxS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</w:fldData>
          </w:fldChar>
        </w:r>
        <w:r w:rsidR="008B2E54">
          <w:rPr>
            <w:szCs w:val="20"/>
          </w:rPr>
          <w:instrText xml:space="preserve"> ADDIN EN.CITE.DATA </w:instrText>
        </w:r>
        <w:r w:rsidR="008B2E54">
          <w:rPr>
            <w:szCs w:val="20"/>
          </w:rPr>
        </w:r>
        <w:r w:rsidR="008B2E54">
          <w:rPr>
            <w:szCs w:val="20"/>
          </w:rPr>
          <w:fldChar w:fldCharType="end"/>
        </w:r>
        <w:r w:rsidR="008B2E54">
          <w:rPr>
            <w:szCs w:val="20"/>
          </w:rPr>
        </w:r>
        <w:r w:rsidR="008B2E54">
          <w:rPr>
            <w:szCs w:val="20"/>
          </w:rPr>
          <w:fldChar w:fldCharType="separate"/>
        </w:r>
        <w:r w:rsidR="008B2E54" w:rsidRPr="00E5671F">
          <w:rPr>
            <w:noProof/>
            <w:szCs w:val="20"/>
            <w:vertAlign w:val="superscript"/>
          </w:rPr>
          <w:t>25</w:t>
        </w:r>
        <w:r w:rsidR="008B2E54">
          <w:rPr>
            <w:szCs w:val="20"/>
          </w:rPr>
          <w:fldChar w:fldCharType="end"/>
        </w:r>
      </w:hyperlink>
      <w:r>
        <w:rPr>
          <w:szCs w:val="20"/>
        </w:rPr>
        <w:t xml:space="preserve"> Dexamethasone has a) minimal mineralocorticoid activity and does not affect sodium and water balance, thus avoiding potential problems with fluid retention which are not uncommon in severe viral pneumonitis/ARDS, and b) a comparatively long biological half-life of 36 to 54 hours enabling once a day dosing.</w:t>
      </w:r>
      <w:r w:rsidR="00A73E0A">
        <w:rPr>
          <w:szCs w:val="20"/>
        </w:rPr>
        <w:t xml:space="preserve"> </w:t>
      </w:r>
      <w:r w:rsidR="00A73E0A">
        <w:t>Storage should be as per conditions in the Summary of Product Characteristics.</w:t>
      </w:r>
    </w:p>
    <w:p w14:paraId="761B1D3E" w14:textId="4EA3D3DB" w:rsidR="00265B14" w:rsidRDefault="00265B14" w:rsidP="00265B14"/>
    <w:p w14:paraId="0FBE7DDA" w14:textId="06B42A86" w:rsidR="00FB160F" w:rsidRPr="008B2E54" w:rsidRDefault="00F47C60" w:rsidP="008B2E54">
      <w:pPr>
        <w:tabs>
          <w:tab w:val="left" w:pos="709"/>
        </w:tabs>
        <w:jc w:val="both"/>
        <w:rPr>
          <w:ins w:id="597" w:author="Peter Horby" w:date="2020-03-21T10:23:00Z"/>
          <w:color w:val="000000" w:themeColor="text1"/>
        </w:rPr>
      </w:pPr>
      <w:ins w:id="598" w:author="Martin Landray" w:date="2020-03-20T18:27:00Z">
        <w:r w:rsidRPr="008B2E54">
          <w:rPr>
            <w:b/>
          </w:rPr>
          <w:t xml:space="preserve">Hydroxycholoroquine: </w:t>
        </w:r>
      </w:ins>
      <w:ins w:id="599" w:author="Peter Horby" w:date="2020-03-21T10:19:00Z">
        <w:r w:rsidR="000B39F6" w:rsidRPr="008B2E54">
          <w:rPr>
            <w:color w:val="000000" w:themeColor="text1"/>
          </w:rPr>
          <w:t>Chloroquine</w:t>
        </w:r>
      </w:ins>
      <w:ins w:id="600" w:author="Peter Horby" w:date="2020-03-21T10:37:00Z">
        <w:r w:rsidR="00324D47" w:rsidRPr="008B2E54">
          <w:rPr>
            <w:color w:val="000000" w:themeColor="text1"/>
          </w:rPr>
          <w:t xml:space="preserve"> (CQ)</w:t>
        </w:r>
      </w:ins>
      <w:ins w:id="601" w:author="Peter Horby" w:date="2020-03-21T10:19:00Z">
        <w:r w:rsidR="000B39F6" w:rsidRPr="008B2E54">
          <w:rPr>
            <w:color w:val="000000" w:themeColor="text1"/>
          </w:rPr>
          <w:t>, an antimalarial drug discovered in 1934 and introduced generally in 1947, is the drug to which humans have been most exposed</w:t>
        </w:r>
      </w:ins>
      <w:ins w:id="602" w:author="Peter Horby" w:date="2020-03-21T10:23:00Z">
        <w:r w:rsidR="00FB160F" w:rsidRPr="008B2E54">
          <w:rPr>
            <w:color w:val="000000" w:themeColor="text1"/>
          </w:rPr>
          <w:t xml:space="preserve">, with </w:t>
        </w:r>
      </w:ins>
      <w:ins w:id="603" w:author="Peter Horby" w:date="2020-03-21T10:19:00Z">
        <w:r w:rsidR="000B39F6" w:rsidRPr="008B2E54">
          <w:rPr>
            <w:color w:val="000000" w:themeColor="text1"/>
          </w:rPr>
          <w:t xml:space="preserve">an annual global consumption of hundreds of metric tonnes for over 50 years. </w:t>
        </w:r>
      </w:ins>
      <w:del w:id="604" w:author="Peter Horby" w:date="2020-03-21T10:26:00Z">
        <w:r w:rsidR="00FB160F" w:rsidRPr="008B2E54" w:rsidDel="00FB160F">
          <w:rPr>
            <w:color w:val="000000" w:themeColor="text1"/>
          </w:rPr>
          <w:fldChar w:fldCharType="begin"/>
        </w:r>
        <w:r w:rsidR="00FB160F" w:rsidRPr="008B2E54" w:rsidDel="00FB160F">
          <w:rPr>
            <w:color w:val="000000" w:themeColor="text1"/>
          </w:rPr>
          <w:delInstrText xml:space="preserve"> HYPERLINK \l "_ENREF_3_26" \o "White, 1988 #2420" </w:delInstrText>
        </w:r>
        <w:r w:rsidR="00FB160F" w:rsidRPr="008B2E54" w:rsidDel="00FB160F">
          <w:rPr>
            <w:color w:val="000000" w:themeColor="text1"/>
          </w:rPr>
          <w:fldChar w:fldCharType="end"/>
        </w:r>
      </w:del>
      <w:ins w:id="605" w:author="Peter Horby" w:date="2020-03-21T10:26:00Z">
        <w:r w:rsidR="00FB160F" w:rsidRPr="008B2E54">
          <w:rPr>
            <w:color w:val="000000" w:themeColor="text1"/>
          </w:rPr>
          <w:t>It</w:t>
        </w:r>
      </w:ins>
      <w:ins w:id="606" w:author="Peter Horby" w:date="2020-03-21T10:19:00Z">
        <w:r w:rsidR="000B39F6" w:rsidRPr="008B2E54">
          <w:rPr>
            <w:color w:val="000000" w:themeColor="text1"/>
          </w:rPr>
          <w:t xml:space="preserve"> is inexpensive</w:t>
        </w:r>
      </w:ins>
      <w:ins w:id="607" w:author="Peter Horby" w:date="2020-03-21T10:25:00Z">
        <w:r w:rsidR="00FB160F" w:rsidRPr="008B2E54">
          <w:rPr>
            <w:color w:val="000000" w:themeColor="text1"/>
          </w:rPr>
          <w:t xml:space="preserve">, </w:t>
        </w:r>
      </w:ins>
      <w:ins w:id="608" w:author="Peter Horby" w:date="2020-03-21T10:19:00Z">
        <w:r w:rsidR="000B39F6" w:rsidRPr="008B2E54">
          <w:rPr>
            <w:color w:val="000000" w:themeColor="text1"/>
          </w:rPr>
          <w:t>simple to administer</w:t>
        </w:r>
      </w:ins>
      <w:ins w:id="609" w:author="Peter Horby" w:date="2020-03-21T10:25:00Z">
        <w:r w:rsidR="00FB160F" w:rsidRPr="008B2E54">
          <w:rPr>
            <w:color w:val="000000" w:themeColor="text1"/>
          </w:rPr>
          <w:t>, and</w:t>
        </w:r>
      </w:ins>
      <w:ins w:id="610" w:author="Peter Horby" w:date="2020-03-21T10:51:00Z">
        <w:r w:rsidR="007C7881" w:rsidRPr="008B2E54">
          <w:rPr>
            <w:color w:val="000000" w:themeColor="text1"/>
          </w:rPr>
          <w:t>, at the appropriate doses,</w:t>
        </w:r>
      </w:ins>
      <w:ins w:id="611" w:author="Peter Horby" w:date="2020-03-21T10:25:00Z">
        <w:r w:rsidR="00FB160F" w:rsidRPr="008B2E54">
          <w:rPr>
            <w:color w:val="000000" w:themeColor="text1"/>
          </w:rPr>
          <w:t xml:space="preserve"> has an excellent safety profile</w:t>
        </w:r>
      </w:ins>
      <w:del w:id="612" w:author="Peter Horby" w:date="2020-03-21T10:24:00Z">
        <w:r w:rsidR="00FB160F" w:rsidRPr="008B2E54" w:rsidDel="00FB160F">
          <w:rPr>
            <w:color w:val="000000" w:themeColor="text1"/>
          </w:rPr>
          <w:fldChar w:fldCharType="begin"/>
        </w:r>
        <w:r w:rsidR="00FB160F" w:rsidRPr="008B2E54" w:rsidDel="00FB160F">
          <w:rPr>
            <w:color w:val="000000" w:themeColor="text1"/>
          </w:rPr>
          <w:delInstrText xml:space="preserve"> HYPERLINK \l "_ENREF_3_29" \o "Villegas, 2007 #2400" </w:delInstrText>
        </w:r>
        <w:r w:rsidR="00FB160F" w:rsidRPr="008B2E54" w:rsidDel="00FB160F">
          <w:rPr>
            <w:color w:val="000000" w:themeColor="text1"/>
          </w:rPr>
          <w:fldChar w:fldCharType="end"/>
        </w:r>
      </w:del>
      <w:ins w:id="613" w:author="Peter Horby" w:date="2020-03-21T10:19:00Z">
        <w:r w:rsidR="000B39F6" w:rsidRPr="008B2E54">
          <w:rPr>
            <w:color w:val="000000" w:themeColor="text1"/>
          </w:rPr>
          <w:t xml:space="preserve"> in all age groups</w:t>
        </w:r>
      </w:ins>
      <w:ins w:id="614" w:author="Peter Horby" w:date="2020-03-21T10:24:00Z">
        <w:r w:rsidR="00FB160F" w:rsidRPr="008B2E54">
          <w:rPr>
            <w:color w:val="000000" w:themeColor="text1"/>
          </w:rPr>
          <w:t xml:space="preserve"> a</w:t>
        </w:r>
      </w:ins>
      <w:ins w:id="615" w:author="Peter Horby" w:date="2020-03-21T10:25:00Z">
        <w:r w:rsidR="00FB160F" w:rsidRPr="008B2E54">
          <w:rPr>
            <w:color w:val="000000" w:themeColor="text1"/>
          </w:rPr>
          <w:t>n</w:t>
        </w:r>
      </w:ins>
      <w:ins w:id="616" w:author="Peter Horby" w:date="2020-03-21T10:24:00Z">
        <w:r w:rsidR="00FB160F" w:rsidRPr="008B2E54">
          <w:rPr>
            <w:color w:val="000000" w:themeColor="text1"/>
          </w:rPr>
          <w:t xml:space="preserve">d has been the prophylactic drug of choice in pregnancy </w:t>
        </w:r>
      </w:ins>
      <w:r w:rsidR="008B2E54">
        <w:rPr>
          <w:color w:val="000000" w:themeColor="text1"/>
        </w:rPr>
        <w:fldChar w:fldCharType="begin"/>
      </w:r>
      <w:r w:rsidR="008B2E54">
        <w:rPr>
          <w:color w:val="000000" w:themeColor="text1"/>
        </w:rPr>
        <w:instrText xml:space="preserve"> HYPERLINK \l "_ENREF_3_26" \o "Villegas, 2007 #2400" </w:instrText>
      </w:r>
      <w:r w:rsidR="008B2E54">
        <w:rPr>
          <w:color w:val="000000" w:themeColor="text1"/>
        </w:rPr>
        <w:fldChar w:fldCharType="separate"/>
      </w:r>
      <w:ins w:id="617" w:author="Peter Horby" w:date="2020-03-21T10:24:00Z">
        <w:r w:rsidR="008B2E54" w:rsidRPr="008B2E54">
          <w:rPr>
            <w:color w:val="000000" w:themeColor="text1"/>
          </w:rPr>
          <w:fldChar w:fldCharType="begin">
            <w:fldData xml:space="preserve">PEVuZE5vdGU+PENpdGU+PEF1dGhvcj5WaWxsZWdhczwvQXV0aG9yPjxZZWFyPjIwMDc8L1llYXI+
PFJlY051bT4yNDAwPC9SZWNOdW0+PERpc3BsYXlUZXh0PjxzdHlsZSBmYWNlPSJzdXBlcnNjcmlw
dCI+MjY8L3N0eWxlPjwvRGlzcGxheVRleHQ+PHJlY29yZD48cmVjLW51bWJlcj4yNDAwPC9yZWMt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ins>
      <w:r w:rsidR="008B2E54" w:rsidRPr="008B2E54">
        <w:rPr>
          <w:color w:val="000000" w:themeColor="text1"/>
        </w:rPr>
        <w:instrText xml:space="preserve"> ADDIN EN.CITE </w:instrText>
      </w:r>
      <w:r w:rsidR="008B2E54" w:rsidRPr="008B2E54">
        <w:rPr>
          <w:color w:val="000000" w:themeColor="text1"/>
        </w:rPr>
        <w:fldChar w:fldCharType="begin">
          <w:fldData xml:space="preserve">PEVuZE5vdGU+PENpdGU+PEF1dGhvcj5WaWxsZWdhczwvQXV0aG9yPjxZZWFyPjIwMDc8L1llYXI+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</w:fldData>
        </w:fldChar>
      </w:r>
      <w:r w:rsidR="008B2E54" w:rsidRPr="008B2E54">
        <w:rPr>
          <w:color w:val="000000" w:themeColor="text1"/>
        </w:rPr>
        <w:instrText xml:space="preserve"> ADDIN EN.CITE.DATA </w:instrText>
      </w:r>
      <w:r w:rsidR="008B2E54" w:rsidRPr="008B2E54">
        <w:rPr>
          <w:color w:val="000000" w:themeColor="text1"/>
        </w:rPr>
      </w:r>
      <w:r w:rsidR="008B2E54" w:rsidRPr="008B2E54">
        <w:rPr>
          <w:color w:val="000000" w:themeColor="text1"/>
        </w:rPr>
        <w:fldChar w:fldCharType="end"/>
      </w:r>
      <w:ins w:id="618" w:author="Peter Horby" w:date="2020-03-21T10:24:00Z">
        <w:r w:rsidR="008B2E54" w:rsidRPr="008B2E54">
          <w:rPr>
            <w:color w:val="000000" w:themeColor="text1"/>
          </w:rPr>
        </w:r>
        <w:r w:rsidR="008B2E54" w:rsidRPr="008B2E54">
          <w:rPr>
            <w:color w:val="000000" w:themeColor="text1"/>
          </w:rPr>
          <w:fldChar w:fldCharType="separate"/>
        </w:r>
      </w:ins>
      <w:r w:rsidR="008B2E54" w:rsidRPr="008B2E54">
        <w:rPr>
          <w:noProof/>
          <w:color w:val="000000" w:themeColor="text1"/>
          <w:vertAlign w:val="superscript"/>
        </w:rPr>
        <w:t>26</w:t>
      </w:r>
      <w:ins w:id="619" w:author="Peter Horby" w:date="2020-03-21T10:24:00Z">
        <w:r w:rsidR="008B2E54" w:rsidRPr="008B2E54">
          <w:rPr>
            <w:color w:val="000000" w:themeColor="text1"/>
          </w:rPr>
          <w:fldChar w:fldCharType="end"/>
        </w:r>
      </w:ins>
      <w:r w:rsidR="008B2E54">
        <w:rPr>
          <w:color w:val="000000" w:themeColor="text1"/>
        </w:rPr>
        <w:fldChar w:fldCharType="end"/>
      </w:r>
      <w:ins w:id="620" w:author="Peter Horby" w:date="2020-03-21T10:51:00Z">
        <w:r w:rsidR="007C7881" w:rsidRPr="008B2E54">
          <w:rPr>
            <w:color w:val="000000" w:themeColor="text1"/>
          </w:rPr>
          <w:t>.</w:t>
        </w:r>
      </w:ins>
      <w:ins w:id="621" w:author="Peter Horby" w:date="2020-03-21T10:24:00Z">
        <w:r w:rsidR="00FB160F" w:rsidRPr="008B2E54">
          <w:rPr>
            <w:color w:val="000000" w:themeColor="text1"/>
          </w:rPr>
          <w:t xml:space="preserve"> </w:t>
        </w:r>
      </w:ins>
      <w:ins w:id="622" w:author="Peter Horby" w:date="2020-03-21T10:19:00Z">
        <w:r w:rsidR="000B39F6" w:rsidRPr="008B2E54">
          <w:rPr>
            <w:color w:val="000000" w:themeColor="text1"/>
          </w:rPr>
          <w:t xml:space="preserve">In addition to its antimalarial use both chloroquine and the closely related hydroxychloroquine </w:t>
        </w:r>
      </w:ins>
      <w:ins w:id="623" w:author="Peter Horby" w:date="2020-03-21T10:37:00Z">
        <w:r w:rsidR="00324D47" w:rsidRPr="008B2E54">
          <w:rPr>
            <w:color w:val="000000" w:themeColor="text1"/>
          </w:rPr>
          <w:t xml:space="preserve">(HCQ) </w:t>
        </w:r>
      </w:ins>
      <w:ins w:id="624" w:author="Peter Horby" w:date="2020-03-21T10:19:00Z">
        <w:r w:rsidR="000B39F6" w:rsidRPr="008B2E54">
          <w:rPr>
            <w:color w:val="000000" w:themeColor="text1"/>
          </w:rPr>
          <w:t xml:space="preserve">are used in continuous daily dosing for rheumatoid arthritis, systemic and discoid lupus erythematosus and psoriatic arthritis. </w:t>
        </w:r>
      </w:ins>
      <w:del w:id="625" w:author="Peter Horby" w:date="2020-03-21T10:25:00Z">
        <w:r w:rsidR="00FB160F" w:rsidRPr="008B2E54" w:rsidDel="00FB160F">
          <w:rPr>
            <w:color w:val="000000" w:themeColor="text1"/>
          </w:rPr>
          <w:fldChar w:fldCharType="begin"/>
        </w:r>
        <w:r w:rsidR="00FB160F" w:rsidRPr="008B2E54" w:rsidDel="00FB160F">
          <w:rPr>
            <w:color w:val="000000" w:themeColor="text1"/>
          </w:rPr>
          <w:delInstrText xml:space="preserve"> HYPERLINK \l "_ENREF_3_30" \o "Payne, 1988 #2423" </w:delInstrText>
        </w:r>
        <w:r w:rsidR="00FB160F" w:rsidRPr="008B2E54" w:rsidDel="00FB160F">
          <w:rPr>
            <w:color w:val="000000" w:themeColor="text1"/>
          </w:rPr>
          <w:fldChar w:fldCharType="end"/>
        </w:r>
      </w:del>
      <w:ins w:id="626" w:author="Peter Horby" w:date="2020-03-21T10:42:00Z">
        <w:r w:rsidR="007C7881" w:rsidRPr="008B2E54">
          <w:rPr>
            <w:color w:val="000000" w:themeColor="text1"/>
          </w:rPr>
          <w:t xml:space="preserve">HCQ </w:t>
        </w:r>
      </w:ins>
      <w:ins w:id="627" w:author="Peter Horby" w:date="2020-03-21T11:14:00Z">
        <w:r w:rsidR="008B2E54">
          <w:rPr>
            <w:color w:val="000000" w:themeColor="text1"/>
          </w:rPr>
          <w:t xml:space="preserve">is reported to have better </w:t>
        </w:r>
      </w:ins>
      <w:ins w:id="628" w:author="Peter Horby" w:date="2020-03-21T11:15:00Z">
        <w:r w:rsidR="008B2E54">
          <w:rPr>
            <w:color w:val="000000" w:themeColor="text1"/>
          </w:rPr>
          <w:t>safe</w:t>
        </w:r>
      </w:ins>
      <w:ins w:id="629" w:author="Peter Horby" w:date="2020-03-21T11:16:00Z">
        <w:r w:rsidR="008B2E54">
          <w:rPr>
            <w:color w:val="000000" w:themeColor="text1"/>
          </w:rPr>
          <w:t>t</w:t>
        </w:r>
      </w:ins>
      <w:ins w:id="630" w:author="Peter Horby" w:date="2020-03-21T11:15:00Z">
        <w:r w:rsidR="008B2E54">
          <w:rPr>
            <w:color w:val="000000" w:themeColor="text1"/>
          </w:rPr>
          <w:t>y profile than CQ</w:t>
        </w:r>
      </w:ins>
      <w:ins w:id="631" w:author="Peter Horby" w:date="2020-03-21T11:16:00Z">
        <w:r w:rsidR="008B2E54">
          <w:rPr>
            <w:color w:val="000000" w:themeColor="text1"/>
          </w:rPr>
          <w:t xml:space="preserve">, </w:t>
        </w:r>
      </w:ins>
      <w:ins w:id="632" w:author="Peter Horby" w:date="2020-03-21T11:15:00Z">
        <w:r w:rsidR="008B2E54">
          <w:rPr>
            <w:color w:val="000000" w:themeColor="text1"/>
          </w:rPr>
          <w:t xml:space="preserve">better </w:t>
        </w:r>
      </w:ins>
      <w:ins w:id="633" w:author="Peter Horby" w:date="2020-03-21T11:14:00Z">
        <w:r w:rsidR="008B2E54">
          <w:t>gastrointestinal tolerability</w:t>
        </w:r>
      </w:ins>
      <w:ins w:id="634" w:author="Martin Landray" w:date="2020-03-21T19:14:00Z">
        <w:r w:rsidR="00EB461B">
          <w:t>,</w:t>
        </w:r>
      </w:ins>
      <w:ins w:id="635" w:author="Peter Horby" w:date="2020-03-21T11:14:00Z">
        <w:r w:rsidR="008B2E54">
          <w:t xml:space="preserve"> and less retinal toxicity</w:t>
        </w:r>
      </w:ins>
      <w:ins w:id="636" w:author="Peter Horby" w:date="2020-03-21T11:15:00Z">
        <w:r w:rsidR="008B2E54">
          <w:t xml:space="preserve"> </w:t>
        </w:r>
      </w:ins>
      <w:hyperlink w:anchor="_ENREF_3_27" w:tooltip="McChesney, 1983 #69" w:history="1">
        <w:r w:rsidR="008B2E54">
          <w:fldChar w:fldCharType="begin"/>
        </w:r>
        <w:r w:rsidR="008B2E54">
          <w:instrText xml:space="preserve"> ADDIN EN.CITE &lt;EndNote&gt;&lt;Cite&gt;&lt;Author&gt;McChesney&lt;/Author&gt;&lt;Year&gt;1983&lt;/Year&gt;&lt;RecNum&gt;69&lt;/RecNum&gt;&lt;DisplayText&gt;&lt;style face="superscript"&gt;27&lt;/style&gt;&lt;/DisplayText&gt;&lt;record&gt;&lt;rec-number&gt;69&lt;/rec-number&gt;&lt;foreign-keys&gt;&lt;key app="EN" db-id="2w9d5f9xq055xxedxp9pfvw85zr599rxzvvw" timestamp="1584789236"&gt;69&lt;/key&gt;&lt;/foreign-keys&gt;&lt;ref-type name="Journal Article"&gt;17&lt;/ref-type&gt;&lt;contributors&gt;&lt;authors&gt;&lt;author&gt;McChesney, E. W.&lt;/author&gt;&lt;/authors&gt;&lt;/contributors&gt;&lt;titles&gt;&lt;title&gt;Animal toxicity and pharmacokinetics of hydroxychloroquine sulfate&lt;/title&gt;&lt;secondary-title&gt;Am J Med&lt;/secondary-title&gt;&lt;/titles&gt;&lt;periodical&gt;&lt;full-title&gt;Am J Med&lt;/full-title&gt;&lt;/periodical&gt;&lt;pages&gt;11-8&lt;/pages&gt;&lt;volume&gt;75&lt;/volume&gt;&lt;number&gt;1A&lt;/number&gt;&lt;edition&gt;1983/07/18&lt;/edition&gt;&lt;keywords&gt;&lt;keyword&gt;Animals&lt;/keyword&gt;&lt;keyword&gt;Biotransformation&lt;/keyword&gt;&lt;keyword&gt;Chemical Phenomena&lt;/keyword&gt;&lt;keyword&gt;Chemistry&lt;/keyword&gt;&lt;keyword&gt;Dogs&lt;/keyword&gt;&lt;keyword&gt;Feces&lt;/keyword&gt;&lt;keyword&gt;Haplorhini&lt;/keyword&gt;&lt;keyword&gt;Hydroxychloroquine/blood/metabolism/*toxicity&lt;/keyword&gt;&lt;keyword&gt;Kinetics&lt;/keyword&gt;&lt;keyword&gt;Lethal Dose 50&lt;/keyword&gt;&lt;keyword&gt;Mice&lt;/keyword&gt;&lt;keyword&gt;Rabbits&lt;/keyword&gt;&lt;keyword&gt;Rats&lt;/keyword&gt;&lt;keyword&gt;Tissue Distribution&lt;/keyword&gt;&lt;/keywords&gt;&lt;dates&gt;&lt;year&gt;1983&lt;/year&gt;&lt;pub-dates&gt;&lt;date&gt;Jul 18&lt;/date&gt;&lt;/pub-dates&gt;&lt;/dates&gt;&lt;isbn&gt;0002-9343 (Print)&amp;#xD;0002-9343 (Linking)&lt;/isbn&gt;&lt;accession-num&gt;6408923&lt;/accession-num&gt;&lt;urls&gt;&lt;related-urls&gt;&lt;url&gt;https://www.ncbi.nlm.nih.gov/pubmed/6408923&lt;/url&gt;&lt;/related-urls&gt;&lt;/urls&gt;&lt;electronic-resource-num&gt;10.1016/0002-9343(83)91265-2&lt;/electronic-resource-num&gt;&lt;/record&gt;&lt;/Cite&gt;&lt;/EndNote&gt;</w:instrText>
        </w:r>
        <w:r w:rsidR="008B2E54">
          <w:fldChar w:fldCharType="separate"/>
        </w:r>
        <w:r w:rsidR="008B2E54" w:rsidRPr="008B2E54">
          <w:rPr>
            <w:noProof/>
            <w:vertAlign w:val="superscript"/>
          </w:rPr>
          <w:t>27</w:t>
        </w:r>
        <w:r w:rsidR="008B2E54">
          <w:fldChar w:fldCharType="end"/>
        </w:r>
      </w:hyperlink>
      <w:ins w:id="637" w:author="Peter Horby" w:date="2020-03-21T11:15:00Z">
        <w:r w:rsidR="008B2E54">
          <w:t>.</w:t>
        </w:r>
      </w:ins>
    </w:p>
    <w:p w14:paraId="09A169CF" w14:textId="77777777" w:rsidR="00696B33" w:rsidRDefault="000B39F6" w:rsidP="008B2E54">
      <w:pPr>
        <w:spacing w:before="100" w:beforeAutospacing="1" w:after="100" w:afterAutospacing="1"/>
        <w:jc w:val="both"/>
        <w:rPr>
          <w:ins w:id="638" w:author="Richard Haynes" w:date="2020-03-23T11:52:00Z"/>
          <w:color w:val="000000" w:themeColor="text1"/>
        </w:rPr>
      </w:pPr>
      <w:ins w:id="639" w:author="Peter Horby" w:date="2020-03-21T10:19:00Z">
        <w:r w:rsidRPr="008B2E54">
          <w:rPr>
            <w:color w:val="000000" w:themeColor="text1"/>
          </w:rPr>
          <w:t>C</w:t>
        </w:r>
      </w:ins>
      <w:ins w:id="640" w:author="Peter Horby" w:date="2020-03-21T10:37:00Z">
        <w:r w:rsidR="00324D47" w:rsidRPr="008B2E54">
          <w:rPr>
            <w:color w:val="000000" w:themeColor="text1"/>
          </w:rPr>
          <w:t>Q</w:t>
        </w:r>
      </w:ins>
      <w:ins w:id="641" w:author="Peter Horby" w:date="2020-03-21T10:19:00Z">
        <w:r w:rsidRPr="008B2E54">
          <w:rPr>
            <w:color w:val="000000" w:themeColor="text1"/>
          </w:rPr>
          <w:t xml:space="preserve"> has significant antiviral activity against</w:t>
        </w:r>
        <w:r w:rsidRPr="008B2E54">
          <w:rPr>
            <w:i/>
            <w:iCs/>
            <w:color w:val="000000" w:themeColor="text1"/>
          </w:rPr>
          <w:t xml:space="preserve"> </w:t>
        </w:r>
        <w:r w:rsidRPr="008B2E54">
          <w:t xml:space="preserve">SARS-CoV-2 </w:t>
        </w:r>
        <w:r w:rsidRPr="008B2E54">
          <w:rPr>
            <w:color w:val="000000" w:themeColor="text1"/>
          </w:rPr>
          <w:t>in cell culture</w:t>
        </w:r>
      </w:ins>
      <w:ins w:id="642" w:author="Peter Horby" w:date="2020-03-21T10:41:00Z">
        <w:r w:rsidR="00324D47" w:rsidRPr="008B2E54">
          <w:rPr>
            <w:color w:val="000000" w:themeColor="text1"/>
          </w:rPr>
          <w:t xml:space="preserve"> </w:t>
        </w:r>
        <w:r w:rsidR="00324D47" w:rsidRPr="008B2E54">
          <w:rPr>
            <w:rFonts w:eastAsia="Times New Roman"/>
          </w:rPr>
          <w:t>(EC</w:t>
        </w:r>
        <w:r w:rsidR="00324D47" w:rsidRPr="00565FCC">
          <w:rPr>
            <w:rFonts w:eastAsia="Times New Roman"/>
            <w:position w:val="-2"/>
            <w:vertAlign w:val="subscript"/>
          </w:rPr>
          <w:t>50</w:t>
        </w:r>
        <w:r w:rsidR="00324D47" w:rsidRPr="008B2E54">
          <w:rPr>
            <w:rFonts w:eastAsia="Times New Roman"/>
            <w:position w:val="-2"/>
          </w:rPr>
          <w:t xml:space="preserve"> </w:t>
        </w:r>
        <w:r w:rsidR="00324D47" w:rsidRPr="008B2E54">
          <w:rPr>
            <w:rFonts w:eastAsia="Times New Roman"/>
          </w:rPr>
          <w:t>= 1.13 μM; CC</w:t>
        </w:r>
        <w:r w:rsidR="00324D47" w:rsidRPr="00565FCC">
          <w:rPr>
            <w:rFonts w:eastAsia="Times New Roman"/>
            <w:position w:val="-2"/>
            <w:vertAlign w:val="subscript"/>
          </w:rPr>
          <w:t>50</w:t>
        </w:r>
        <w:r w:rsidR="00324D47" w:rsidRPr="008B2E54">
          <w:rPr>
            <w:rFonts w:eastAsia="Times New Roman"/>
            <w:position w:val="-2"/>
          </w:rPr>
          <w:t xml:space="preserve"> </w:t>
        </w:r>
        <w:r w:rsidR="00324D47" w:rsidRPr="008B2E54">
          <w:rPr>
            <w:rFonts w:eastAsia="Times New Roman"/>
          </w:rPr>
          <w:t>&gt; 100 μM, SI &gt; 88.50)</w:t>
        </w:r>
      </w:ins>
      <w:ins w:id="643" w:author="Peter Horby" w:date="2020-03-21T10:19:00Z">
        <w:r w:rsidRPr="008B2E54">
          <w:rPr>
            <w:color w:val="000000" w:themeColor="text1"/>
          </w:rPr>
          <w:t>, as it does for the related SARS-CoV</w:t>
        </w:r>
      </w:ins>
      <w:ins w:id="644" w:author="Peter Horby" w:date="2020-03-21T11:07:00Z">
        <w:r w:rsidR="008B2E54">
          <w:rPr>
            <w:color w:val="000000" w:themeColor="text1"/>
          </w:rPr>
          <w:t>-1</w:t>
        </w:r>
      </w:ins>
      <w:ins w:id="645" w:author="Peter Horby" w:date="2020-03-21T10:19:00Z">
        <w:r w:rsidRPr="008B2E54">
          <w:rPr>
            <w:color w:val="000000" w:themeColor="text1"/>
          </w:rPr>
          <w:t xml:space="preserve"> </w:t>
        </w:r>
      </w:ins>
      <w:r w:rsidR="008B2E54">
        <w:rPr>
          <w:color w:val="000000" w:themeColor="text1"/>
        </w:rPr>
        <w:fldChar w:fldCharType="begin"/>
      </w:r>
      <w:r w:rsidR="008B2E54">
        <w:rPr>
          <w:color w:val="000000" w:themeColor="text1"/>
        </w:rPr>
        <w:instrText xml:space="preserve"> HYPERLINK \l "_ENREF_3_28" \o "Wang, 2020 #1" </w:instrText>
      </w:r>
      <w:r w:rsidR="008B2E54">
        <w:rPr>
          <w:color w:val="000000" w:themeColor="text1"/>
        </w:rPr>
        <w:fldChar w:fldCharType="separate"/>
      </w:r>
      <w:ins w:id="646" w:author="Peter Horby" w:date="2020-03-21T10:19:00Z">
        <w:r w:rsidR="008B2E54" w:rsidRPr="008B2E54">
          <w:rPr>
            <w:color w:val="000000" w:themeColor="text1"/>
          </w:rPr>
          <w:fldChar w:fldCharType="begin">
            <w:fldData xml:space="preserve">PEVuZE5vdGU+PENpdGU+PEF1dGhvcj5XYW5nPC9BdXRob3I+PFllYXI+MjAyMDwvWWVhcj48UmVj
TnVtPjE8L1JlY051bT48RGlzcGxheVRleHQ+PHN0eWxlIGZhY2U9InN1cGVyc2NyaXB0Ij4yOC0z
MTwvc3R5bGU+PC9EaXNwbGF5VGV4dD48cmVjb3JkPjxyZWMtbnVtYmVyPjE8L3JlYy1udW1iZXI+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ins>
      <w:r w:rsidR="008B2E54">
        <w:rPr>
          <w:color w:val="000000" w:themeColor="text1"/>
        </w:rPr>
        <w:instrText xml:space="preserve"> ADDIN EN.CITE </w:instrText>
      </w:r>
      <w:r w:rsidR="008B2E54">
        <w:rPr>
          <w:color w:val="000000" w:themeColor="text1"/>
        </w:rPr>
        <w:fldChar w:fldCharType="begin">
          <w:fldData xml:space="preserve">PEVuZE5vdGU+PENpdGU+PEF1dGhvcj5XYW5nPC9BdXRob3I+PFllYXI+MjAyMDwvWWVhcj48UmVj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</w:fldData>
        </w:fldChar>
      </w:r>
      <w:r w:rsidR="008B2E54">
        <w:rPr>
          <w:color w:val="000000" w:themeColor="text1"/>
        </w:rPr>
        <w:instrText xml:space="preserve"> ADDIN EN.CITE.DATA </w:instrText>
      </w:r>
      <w:r w:rsidR="008B2E54">
        <w:rPr>
          <w:color w:val="000000" w:themeColor="text1"/>
        </w:rPr>
      </w:r>
      <w:r w:rsidR="008B2E54">
        <w:rPr>
          <w:color w:val="000000" w:themeColor="text1"/>
        </w:rPr>
        <w:fldChar w:fldCharType="end"/>
      </w:r>
      <w:ins w:id="647" w:author="Peter Horby" w:date="2020-03-21T10:19:00Z">
        <w:r w:rsidR="008B2E54" w:rsidRPr="008B2E54">
          <w:rPr>
            <w:color w:val="000000" w:themeColor="text1"/>
          </w:rPr>
        </w:r>
        <w:r w:rsidR="008B2E54" w:rsidRPr="008B2E54">
          <w:rPr>
            <w:color w:val="000000" w:themeColor="text1"/>
          </w:rPr>
          <w:fldChar w:fldCharType="separate"/>
        </w:r>
      </w:ins>
      <w:r w:rsidR="008B2E54" w:rsidRPr="008B2E54">
        <w:rPr>
          <w:noProof/>
          <w:color w:val="000000" w:themeColor="text1"/>
          <w:vertAlign w:val="superscript"/>
        </w:rPr>
        <w:t>28-31</w:t>
      </w:r>
      <w:ins w:id="648" w:author="Peter Horby" w:date="2020-03-21T10:19:00Z">
        <w:r w:rsidR="008B2E54" w:rsidRPr="008B2E54">
          <w:rPr>
            <w:color w:val="000000" w:themeColor="text1"/>
          </w:rPr>
          <w:fldChar w:fldCharType="end"/>
        </w:r>
      </w:ins>
      <w:r w:rsidR="008B2E54">
        <w:rPr>
          <w:color w:val="000000" w:themeColor="text1"/>
        </w:rPr>
        <w:fldChar w:fldCharType="end"/>
      </w:r>
      <w:ins w:id="649" w:author="Peter Horby" w:date="2020-03-21T10:19:00Z">
        <w:r w:rsidRPr="008B2E54">
          <w:rPr>
            <w:color w:val="000000" w:themeColor="text1"/>
          </w:rPr>
          <w:t>.</w:t>
        </w:r>
      </w:ins>
      <w:ins w:id="650" w:author="Peter Horby" w:date="2020-03-21T10:45:00Z">
        <w:r w:rsidR="007C7881" w:rsidRPr="008B2E54">
          <w:rPr>
            <w:rFonts w:eastAsia="Times New Roman"/>
          </w:rPr>
          <w:t xml:space="preserve"> CQ </w:t>
        </w:r>
        <w:r w:rsidR="007C7881" w:rsidRPr="007C7881">
          <w:rPr>
            <w:rFonts w:eastAsia="Times New Roman"/>
          </w:rPr>
          <w:t>block</w:t>
        </w:r>
        <w:r w:rsidR="007C7881" w:rsidRPr="008B2E54">
          <w:rPr>
            <w:rFonts w:eastAsia="Times New Roman"/>
          </w:rPr>
          <w:t>s</w:t>
        </w:r>
        <w:r w:rsidR="007C7881" w:rsidRPr="007C7881">
          <w:rPr>
            <w:rFonts w:eastAsia="Times New Roman"/>
          </w:rPr>
          <w:t xml:space="preserve"> virus infection by increasing endosomal pH required for virus/ cell fusion, as well as interfering with the glycosylation of cellular receptors of SARS-CoV</w:t>
        </w:r>
        <w:r w:rsidR="007C7881" w:rsidRPr="008B2E54">
          <w:rPr>
            <w:rFonts w:eastAsia="Times New Roman"/>
          </w:rPr>
          <w:t>.</w:t>
        </w:r>
      </w:ins>
      <w:hyperlink w:anchor="_ENREF_3_30" w:tooltip="Vincent, 2005 #65" w:history="1">
        <w:r w:rsidR="008B2E54" w:rsidRPr="008B2E54">
          <w:rPr>
            <w:rFonts w:eastAsia="Times New Roman"/>
          </w:rPr>
          <w:fldChar w:fldCharType="begin">
            <w:fldData xml:space="preserve">PEVuZE5vdGU+PENpdGU+PEF1dGhvcj5WaW5jZW50PC9BdXRob3I+PFllYXI+MjAwNTwvWWVhcj48
UmVjTnVtPjY1PC9SZWNOdW0+PERpc3BsYXlUZXh0PjxzdHlsZSBmYWNlPSJzdXBlcnNjcmlwdCI+
MzA8L3N0eWxlPjwvRGlzcGxheVRleHQ+PHJlY29yZD48cmVjLW51bWJlcj42NTwvcmVjLW51bWJl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8B2E54">
          <w:rPr>
            <w:rFonts w:eastAsia="Times New Roman"/>
          </w:rPr>
          <w:instrText xml:space="preserve"> ADDIN EN.CITE </w:instrText>
        </w:r>
        <w:r w:rsidR="008B2E54">
          <w:rPr>
            <w:rFonts w:eastAsia="Times New Roman"/>
          </w:rPr>
          <w:fldChar w:fldCharType="begin">
            <w:fldData xml:space="preserve">PEVuZE5vdGU+PENpdGU+PEF1dGhvcj5WaW5jZW50PC9BdXRob3I+PFllYXI+MjAwNTwvWWVhcj48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</w:fldData>
          </w:fldChar>
        </w:r>
        <w:r w:rsidR="008B2E54">
          <w:rPr>
            <w:rFonts w:eastAsia="Times New Roman"/>
          </w:rPr>
          <w:instrText xml:space="preserve"> ADDIN EN.CITE.DATA </w:instrText>
        </w:r>
        <w:r w:rsidR="008B2E54">
          <w:rPr>
            <w:rFonts w:eastAsia="Times New Roman"/>
          </w:rPr>
        </w:r>
        <w:r w:rsidR="008B2E54">
          <w:rPr>
            <w:rFonts w:eastAsia="Times New Roman"/>
          </w:rPr>
          <w:fldChar w:fldCharType="end"/>
        </w:r>
        <w:r w:rsidR="008B2E54" w:rsidRPr="008B2E54">
          <w:rPr>
            <w:rFonts w:eastAsia="Times New Roman"/>
          </w:rPr>
        </w:r>
        <w:r w:rsidR="008B2E54" w:rsidRPr="008B2E54">
          <w:rPr>
            <w:rFonts w:eastAsia="Times New Roman"/>
          </w:rPr>
          <w:fldChar w:fldCharType="separate"/>
        </w:r>
        <w:r w:rsidR="008B2E54" w:rsidRPr="008B2E54">
          <w:rPr>
            <w:rFonts w:eastAsia="Times New Roman"/>
            <w:noProof/>
            <w:vertAlign w:val="superscript"/>
          </w:rPr>
          <w:t>30</w:t>
        </w:r>
        <w:r w:rsidR="008B2E54" w:rsidRPr="008B2E54">
          <w:rPr>
            <w:rFonts w:eastAsia="Times New Roman"/>
          </w:rPr>
          <w:fldChar w:fldCharType="end"/>
        </w:r>
      </w:hyperlink>
      <w:ins w:id="651" w:author="Peter Horby" w:date="2020-03-21T10:19:00Z">
        <w:r w:rsidRPr="008B2E54">
          <w:rPr>
            <w:color w:val="000000" w:themeColor="text1"/>
          </w:rPr>
          <w:t xml:space="preserve"> </w:t>
        </w:r>
      </w:ins>
      <w:ins w:id="652" w:author="Peter Horby" w:date="2020-03-21T10:32:00Z">
        <w:r w:rsidR="00324D47" w:rsidRPr="008B2E54">
          <w:rPr>
            <w:color w:val="000000" w:themeColor="text1"/>
          </w:rPr>
          <w:t xml:space="preserve">In </w:t>
        </w:r>
        <w:r w:rsidR="00324D47" w:rsidRPr="008B2E54">
          <w:rPr>
            <w:rFonts w:eastAsia="Times New Roman"/>
          </w:rPr>
          <w:t xml:space="preserve">SARS-CoV-2 infected Vero cells, </w:t>
        </w:r>
      </w:ins>
      <w:ins w:id="653" w:author="Peter Horby" w:date="2020-03-21T10:37:00Z">
        <w:r w:rsidR="00324D47" w:rsidRPr="008B2E54">
          <w:rPr>
            <w:rFonts w:eastAsia="Times New Roman"/>
          </w:rPr>
          <w:t>HCQ</w:t>
        </w:r>
      </w:ins>
      <w:ins w:id="654" w:author="Peter Horby" w:date="2020-03-21T10:38:00Z">
        <w:r w:rsidR="00324D47" w:rsidRPr="00324D47">
          <w:rPr>
            <w:rFonts w:eastAsia="Times New Roman"/>
          </w:rPr>
          <w:t xml:space="preserve"> (EC</w:t>
        </w:r>
        <w:r w:rsidR="00324D47" w:rsidRPr="00565FCC">
          <w:rPr>
            <w:rFonts w:eastAsia="Times New Roman"/>
            <w:position w:val="-2"/>
            <w:vertAlign w:val="subscript"/>
          </w:rPr>
          <w:t>50</w:t>
        </w:r>
        <w:r w:rsidR="00324D47" w:rsidRPr="00324D47">
          <w:rPr>
            <w:rFonts w:eastAsia="Times New Roman"/>
          </w:rPr>
          <w:t xml:space="preserve">=0.72 μM) </w:t>
        </w:r>
      </w:ins>
      <w:ins w:id="655" w:author="Peter Horby" w:date="2020-03-21T10:39:00Z">
        <w:r w:rsidR="00324D47" w:rsidRPr="008B2E54">
          <w:rPr>
            <w:rFonts w:eastAsia="Times New Roman"/>
          </w:rPr>
          <w:t xml:space="preserve">has been reported </w:t>
        </w:r>
      </w:ins>
      <w:ins w:id="656" w:author="Peter Horby" w:date="2020-03-21T10:38:00Z">
        <w:r w:rsidR="00324D47" w:rsidRPr="00324D47">
          <w:rPr>
            <w:rFonts w:eastAsia="Times New Roman"/>
          </w:rPr>
          <w:t xml:space="preserve">to be more potent than </w:t>
        </w:r>
      </w:ins>
      <w:ins w:id="657" w:author="Peter Horby" w:date="2020-03-21T10:39:00Z">
        <w:r w:rsidR="00324D47" w:rsidRPr="008B2E54">
          <w:rPr>
            <w:rFonts w:eastAsia="Times New Roman"/>
          </w:rPr>
          <w:t>CQ</w:t>
        </w:r>
      </w:ins>
      <w:ins w:id="658" w:author="Peter Horby" w:date="2020-03-21T10:38:00Z">
        <w:r w:rsidR="00324D47" w:rsidRPr="00324D47">
          <w:rPr>
            <w:rFonts w:eastAsia="Times New Roman"/>
          </w:rPr>
          <w:t xml:space="preserve"> (EC</w:t>
        </w:r>
        <w:r w:rsidR="00324D47" w:rsidRPr="00565FCC">
          <w:rPr>
            <w:rFonts w:eastAsia="Times New Roman"/>
            <w:position w:val="-2"/>
            <w:vertAlign w:val="subscript"/>
          </w:rPr>
          <w:t>50</w:t>
        </w:r>
        <w:r w:rsidR="00324D47" w:rsidRPr="00324D47">
          <w:rPr>
            <w:rFonts w:eastAsia="Times New Roman"/>
          </w:rPr>
          <w:t xml:space="preserve">=5.47 μM) </w:t>
        </w:r>
      </w:ins>
      <w:hyperlink w:anchor="_ENREF_3_32" w:tooltip="Yao, 2020 #64" w:history="1">
        <w:r w:rsidR="008B2E54" w:rsidRPr="008B2E54">
          <w:rPr>
            <w:rFonts w:eastAsia="Times New Roman"/>
            <w:color w:val="1E1E1C"/>
          </w:rPr>
          <w:fldChar w:fldCharType="begin">
            <w:fldData xml:space="preserve">PEVuZE5vdGU+PENpdGU+PEF1dGhvcj5ZYW88L0F1dGhvcj48WWVhcj4yMDIwPC9ZZWFyPjxSZWNO
dW0+NjQ8L1JlY051bT48RGlzcGxheVRleHQ+PHN0eWxlIGZhY2U9InN1cGVyc2NyaXB0Ij4zMjwv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8B2E54">
          <w:rPr>
            <w:rFonts w:eastAsia="Times New Roman"/>
            <w:color w:val="1E1E1C"/>
          </w:rPr>
          <w:instrText xml:space="preserve"> ADDIN EN.CITE </w:instrText>
        </w:r>
        <w:r w:rsidR="008B2E54">
          <w:rPr>
            <w:rFonts w:eastAsia="Times New Roman"/>
            <w:color w:val="1E1E1C"/>
          </w:rPr>
          <w:fldChar w:fldCharType="begin">
            <w:fldData xml:space="preserve">PEVuZE5vdGU+PENpdGU+PEF1dGhvcj5ZYW88L0F1dGhvcj48WWVhcj4yMDIwPC9ZZWFyPjxSZWNO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</w:fldData>
          </w:fldChar>
        </w:r>
        <w:r w:rsidR="008B2E54">
          <w:rPr>
            <w:rFonts w:eastAsia="Times New Roman"/>
            <w:color w:val="1E1E1C"/>
          </w:rPr>
          <w:instrText xml:space="preserve"> ADDIN EN.CITE.DATA </w:instrText>
        </w:r>
        <w:r w:rsidR="008B2E54">
          <w:rPr>
            <w:rFonts w:eastAsia="Times New Roman"/>
            <w:color w:val="1E1E1C"/>
          </w:rPr>
        </w:r>
        <w:r w:rsidR="008B2E54">
          <w:rPr>
            <w:rFonts w:eastAsia="Times New Roman"/>
            <w:color w:val="1E1E1C"/>
          </w:rPr>
          <w:fldChar w:fldCharType="end"/>
        </w:r>
        <w:r w:rsidR="008B2E54" w:rsidRPr="008B2E54">
          <w:rPr>
            <w:rFonts w:eastAsia="Times New Roman"/>
            <w:color w:val="1E1E1C"/>
          </w:rPr>
        </w:r>
        <w:r w:rsidR="008B2E54" w:rsidRPr="008B2E54">
          <w:rPr>
            <w:rFonts w:eastAsia="Times New Roman"/>
            <w:color w:val="1E1E1C"/>
          </w:rPr>
          <w:fldChar w:fldCharType="separate"/>
        </w:r>
        <w:r w:rsidR="008B2E54" w:rsidRPr="008B2E54">
          <w:rPr>
            <w:rFonts w:eastAsia="Times New Roman"/>
            <w:noProof/>
            <w:color w:val="1E1E1C"/>
            <w:vertAlign w:val="superscript"/>
          </w:rPr>
          <w:t>32</w:t>
        </w:r>
        <w:r w:rsidR="008B2E54" w:rsidRPr="008B2E54">
          <w:rPr>
            <w:rFonts w:eastAsia="Times New Roman"/>
            <w:color w:val="1E1E1C"/>
          </w:rPr>
          <w:fldChar w:fldCharType="end"/>
        </w:r>
      </w:hyperlink>
      <w:ins w:id="659" w:author="Peter Horby" w:date="2020-03-21T10:36:00Z">
        <w:r w:rsidR="00324D47" w:rsidRPr="008B2E54">
          <w:rPr>
            <w:rFonts w:eastAsia="Times New Roman"/>
            <w:color w:val="1E1E1C"/>
          </w:rPr>
          <w:t>, although Li</w:t>
        </w:r>
      </w:ins>
      <w:ins w:id="660" w:author="Peter Horby" w:date="2020-03-21T10:38:00Z">
        <w:r w:rsidR="00324D47" w:rsidRPr="008B2E54">
          <w:rPr>
            <w:rFonts w:eastAsia="Times New Roman"/>
            <w:color w:val="1E1E1C"/>
          </w:rPr>
          <w:t>u</w:t>
        </w:r>
      </w:ins>
      <w:ins w:id="661" w:author="Peter Horby" w:date="2020-03-21T10:36:00Z">
        <w:r w:rsidR="00324D47" w:rsidRPr="008B2E54">
          <w:rPr>
            <w:rFonts w:eastAsia="Times New Roman"/>
            <w:color w:val="1E1E1C"/>
          </w:rPr>
          <w:t xml:space="preserve"> e</w:t>
        </w:r>
      </w:ins>
      <w:ins w:id="662" w:author="Peter Horby" w:date="2020-03-21T10:37:00Z">
        <w:r w:rsidR="00324D47" w:rsidRPr="008B2E54">
          <w:rPr>
            <w:rFonts w:eastAsia="Times New Roman"/>
            <w:color w:val="1E1E1C"/>
          </w:rPr>
          <w:t>t al reported th</w:t>
        </w:r>
      </w:ins>
      <w:ins w:id="663" w:author="Peter Horby" w:date="2020-03-21T10:38:00Z">
        <w:r w:rsidR="00324D47" w:rsidRPr="008B2E54">
          <w:rPr>
            <w:rFonts w:eastAsia="Times New Roman"/>
            <w:color w:val="1E1E1C"/>
          </w:rPr>
          <w:t>at CQ was more potent than HCQ.</w:t>
        </w:r>
      </w:ins>
      <w:hyperlink w:anchor="_ENREF_3_33" w:tooltip="Liu, 2020 #63" w:history="1">
        <w:r w:rsidR="008B2E54" w:rsidRPr="008B2E54">
          <w:rPr>
            <w:rFonts w:eastAsia="Times New Roman"/>
            <w:color w:val="1E1E1C"/>
          </w:rPr>
          <w:fldChar w:fldCharType="begin"/>
        </w:r>
        <w:r w:rsidR="008B2E54">
          <w:rPr>
            <w:rFonts w:eastAsia="Times New Roman"/>
            <w:color w:val="1E1E1C"/>
          </w:rPr>
          <w:instrText xml:space="preserve"> ADDIN EN.CITE &lt;EndNote&gt;&lt;Cite&gt;&lt;Author&gt;Liu&lt;/Author&gt;&lt;Year&gt;2020&lt;/Year&gt;&lt;RecNum&gt;63&lt;/RecNum&gt;&lt;DisplayText&gt;&lt;style face="superscript"&gt;33&lt;/style&gt;&lt;/DisplayText&gt;&lt;record&gt;&lt;rec-number&gt;63&lt;/rec-number&gt;&lt;foreign-keys&gt;&lt;key app="EN" db-id="2w9d5f9xq055xxedxp9pfvw85zr599rxzvvw" timestamp="1584786594"&gt;63&lt;/key&gt;&lt;/foreign-keys&gt;&lt;ref-type name="Journal Article"&gt;17&lt;/ref-type&gt;&lt;contributors&gt;&lt;authors&gt;&lt;author&gt;Liu, J.&lt;/author&gt;&lt;author&gt;Cao, R.&lt;/author&gt;&lt;author&gt;Xu, M.&lt;/author&gt;&lt;author&gt;Wang, X.&lt;/author&gt;&lt;author&gt;Zhang, H.&lt;/author&gt;&lt;author&gt;Hu, H.&lt;/author&gt;&lt;author&gt;Li, Y.&lt;/author&gt;&lt;author&gt;Hu, Z.&lt;/author&gt;&lt;author&gt;Zhong, W.&lt;/author&gt;&lt;author&gt;Wang, M.&lt;/author&gt;&lt;/authors&gt;&lt;/contributors&gt;&lt;auth-address&gt;1State Key Laboratory of Virology, Wuhan Institute of Virology, Center for Biosafety Mega-Science, Chinese Academy of Sciences, 430071 Wuhan, China.0000000119573309grid.9227.e&amp;#xD;2National Engineering Research Center for the Emergency Drug, Beijing Institute of Pharmacology and Toxicology, 100850 Beijing, China.0000 0004 1803 4911grid.410740.6&amp;#xD;3University of the Chinese Academy of Sciences, 100049 Beijing, China.0000 0004 1797 8419grid.410726.6&lt;/auth-address&gt;&lt;titles&gt;&lt;title&gt;Hydroxychloroquine, a less toxic derivative of chloroquine, is effective in inhibiting SARS-CoV-2 infection in vitro&lt;/title&gt;&lt;secondary-title&gt;Cell Discov&lt;/secondary-title&gt;&lt;/titles&gt;&lt;periodical&gt;&lt;full-title&gt;Cell Discov&lt;/full-title&gt;&lt;/periodical&gt;&lt;pages&gt;16&lt;/pages&gt;&lt;volume&gt;6&lt;/volume&gt;&lt;edition&gt;2020/03/21&lt;/edition&gt;&lt;keywords&gt;&lt;keyword&gt;Autophagy&lt;/keyword&gt;&lt;keyword&gt;Transcription&lt;/keyword&gt;&lt;/keywords&gt;&lt;dates&gt;&lt;year&gt;2020&lt;/year&gt;&lt;/dates&gt;&lt;isbn&gt;2056-5968 (Print)&amp;#xD;2056-5968 (Linking)&lt;/isbn&gt;&lt;accession-num&gt;32194981&lt;/accession-num&gt;&lt;urls&gt;&lt;related-urls&gt;&lt;url&gt;https://www.ncbi.nlm.nih.gov/pubmed/32194981&lt;/url&gt;&lt;/related-urls&gt;&lt;/urls&gt;&lt;custom2&gt;PMC7078228&lt;/custom2&gt;&lt;electronic-resource-num&gt;10.1038/s41421-020-0156-0&lt;/electronic-resource-num&gt;&lt;/record&gt;&lt;/Cite&gt;&lt;/EndNote&gt;</w:instrText>
        </w:r>
        <w:r w:rsidR="008B2E54" w:rsidRPr="008B2E54">
          <w:rPr>
            <w:rFonts w:eastAsia="Times New Roman"/>
            <w:color w:val="1E1E1C"/>
          </w:rPr>
          <w:fldChar w:fldCharType="separate"/>
        </w:r>
        <w:r w:rsidR="008B2E54" w:rsidRPr="008B2E54">
          <w:rPr>
            <w:rFonts w:eastAsia="Times New Roman"/>
            <w:noProof/>
            <w:color w:val="1E1E1C"/>
            <w:vertAlign w:val="superscript"/>
          </w:rPr>
          <w:t>33</w:t>
        </w:r>
        <w:r w:rsidR="008B2E54" w:rsidRPr="008B2E54">
          <w:rPr>
            <w:rFonts w:eastAsia="Times New Roman"/>
            <w:color w:val="1E1E1C"/>
          </w:rPr>
          <w:fldChar w:fldCharType="end"/>
        </w:r>
      </w:hyperlink>
      <w:ins w:id="664" w:author="Peter Horby" w:date="2020-03-21T10:38:00Z">
        <w:r w:rsidR="00324D47" w:rsidRPr="008B2E54">
          <w:rPr>
            <w:rFonts w:eastAsia="Times New Roman"/>
            <w:color w:val="1E1E1C"/>
          </w:rPr>
          <w:t xml:space="preserve"> </w:t>
        </w:r>
      </w:ins>
      <w:ins w:id="665" w:author="Peter Horby" w:date="2020-03-21T10:19:00Z">
        <w:r w:rsidRPr="008B2E54">
          <w:rPr>
            <w:color w:val="000000" w:themeColor="text1"/>
          </w:rPr>
          <w:t>These are relatively high levels by comparison with therapeutic exposures in the treatment of malaria but could be achieved with daily oral dosing. Chloroquine has complex pharmacokinetic properties</w:t>
        </w:r>
      </w:ins>
      <w:ins w:id="666" w:author="Peter Horby" w:date="2020-03-21T11:08:00Z">
        <w:r w:rsidR="008B2E54">
          <w:rPr>
            <w:color w:val="000000" w:themeColor="text1"/>
          </w:rPr>
          <w:t xml:space="preserve"> and although</w:t>
        </w:r>
      </w:ins>
      <w:ins w:id="667" w:author="Peter Horby" w:date="2020-03-21T10:19:00Z">
        <w:r w:rsidRPr="008B2E54">
          <w:rPr>
            <w:color w:val="000000" w:themeColor="text1"/>
          </w:rPr>
          <w:t xml:space="preserve"> </w:t>
        </w:r>
      </w:ins>
      <w:ins w:id="668" w:author="Peter Horby" w:date="2020-03-21T11:08:00Z">
        <w:r w:rsidR="008B2E54">
          <w:rPr>
            <w:color w:val="000000" w:themeColor="text1"/>
          </w:rPr>
          <w:t>t</w:t>
        </w:r>
      </w:ins>
      <w:ins w:id="669" w:author="Peter Horby" w:date="2020-03-21T10:19:00Z">
        <w:r w:rsidRPr="008B2E54">
          <w:rPr>
            <w:color w:val="000000" w:themeColor="text1"/>
          </w:rPr>
          <w:t xml:space="preserve">he relationship between plasma concentrations and concentrations in respiratory epithelium is not known precisely, in rats the concentration in lung is between 124 and 748-fold that in plasma </w:t>
        </w:r>
      </w:ins>
      <w:r w:rsidR="008B2E54">
        <w:rPr>
          <w:color w:val="000000" w:themeColor="text1"/>
        </w:rPr>
        <w:fldChar w:fldCharType="begin"/>
      </w:r>
      <w:r w:rsidR="008B2E54">
        <w:rPr>
          <w:color w:val="000000" w:themeColor="text1"/>
        </w:rPr>
        <w:instrText xml:space="preserve"> HYPERLINK \l "_ENREF_3_34" \o "McChesney, 1967 #2393" </w:instrText>
      </w:r>
      <w:r w:rsidR="008B2E54">
        <w:rPr>
          <w:color w:val="000000" w:themeColor="text1"/>
        </w:rPr>
        <w:fldChar w:fldCharType="separate"/>
      </w:r>
      <w:ins w:id="670" w:author="Peter Horby" w:date="2020-03-21T10:19:00Z">
        <w:r w:rsidR="008B2E54" w:rsidRPr="008B2E54">
          <w:rPr>
            <w:color w:val="000000" w:themeColor="text1"/>
          </w:rPr>
          <w:fldChar w:fldCharType="begin"/>
        </w:r>
      </w:ins>
      <w:r w:rsidR="008B2E54">
        <w:rPr>
          <w:color w:val="000000" w:themeColor="text1"/>
        </w:rPr>
        <w:instrText xml:space="preserve"> ADDIN EN.CITE &lt;EndNote&gt;&lt;Cite&gt;&lt;Author&gt;McChesney&lt;/Author&gt;&lt;Year&gt;1967&lt;/Year&gt;&lt;RecNum&gt;2393&lt;/RecNum&gt;&lt;DisplayText&gt;&lt;style face="superscript"&gt;34&lt;/style&gt;&lt;/DisplayText&gt;&lt;record&gt;&lt;rec-number&gt;2393&lt;/rec-number&gt;&lt;foreign-keys&gt;&lt;key app="EN" db-id="aspft2p0prr0w7e2vppvt0ei05adwpfwwzpp" timestamp="1581395530"&gt;2393&lt;/key&gt;&lt;/foreign-keys&gt;&lt;ref-type name="Journal Article"&gt;17&lt;/ref-type&gt;&lt;contributors&gt;&lt;authors&gt;&lt;author&gt;McChesney, E. W.&lt;/author&gt;&lt;author&gt;Banks, W. F., Jr.&lt;/author&gt;&lt;author&gt;Fabian, R. J.&lt;/author&gt;&lt;/authors&gt;&lt;/contributors&gt;&lt;titles&gt;&lt;title&gt;Tissue distribution of chloroquine, hydroxychloroquine, and desethylchloroquine in the rat&lt;/title&gt;&lt;secondary-title&gt;Toxicol Appl Pharmacol&lt;/secondary-title&gt;&lt;/titles&gt;&lt;periodical&gt;&lt;full-title&gt;Toxicol Appl Pharmacol&lt;/full-title&gt;&lt;/periodical&gt;&lt;pages&gt;501-13&lt;/pages&gt;&lt;volume&gt;10&lt;/volume&gt;&lt;number&gt;3&lt;/number&gt;&lt;edition&gt;1967/05/01&lt;/edition&gt;&lt;keywords&gt;&lt;keyword&gt;Animals&lt;/keyword&gt;&lt;keyword&gt;Chloroquine/blood/*metabolism&lt;/keyword&gt;&lt;keyword&gt;Eye/metabolism&lt;/keyword&gt;&lt;keyword&gt;Female&lt;/keyword&gt;&lt;keyword&gt;Hydroxychloroquine/blood/*metabolism&lt;/keyword&gt;&lt;keyword&gt;Kidney/metabolism&lt;/keyword&gt;&lt;keyword&gt;Liver/metabolism&lt;/keyword&gt;&lt;keyword&gt;Lung/metabolism&lt;/keyword&gt;&lt;keyword&gt;Male&lt;/keyword&gt;&lt;keyword&gt;Muscles/metabolism&lt;/keyword&gt;&lt;keyword&gt;Myocardium/metabolism&lt;/keyword&gt;&lt;keyword&gt;Rats&lt;/keyword&gt;&lt;keyword&gt;Spleen/metabolism&lt;/keyword&gt;&lt;/keywords&gt;&lt;dates&gt;&lt;year&gt;1967&lt;/year&gt;&lt;pub-dates&gt;&lt;date&gt;May&lt;/date&gt;&lt;/pub-dates&gt;&lt;/dates&gt;&lt;isbn&gt;0041-008X (Print)&amp;#xD;0041-008X (Linking)&lt;/isbn&gt;&lt;accession-num&gt;6059665&lt;/accession-num&gt;&lt;urls&gt;&lt;related-urls&gt;&lt;url&gt;https://www.ncbi.nlm.nih.gov/pubmed/6059665&lt;/url&gt;&lt;/related-urls&gt;&lt;/urls&gt;&lt;electronic-resource-num&gt;10.1016/0041-008x(67)90089-0&lt;/electronic-resource-num&gt;&lt;/record&gt;&lt;/Cite&gt;&lt;/EndNote&gt;</w:instrText>
      </w:r>
      <w:ins w:id="671" w:author="Peter Horby" w:date="2020-03-21T10:19:00Z">
        <w:r w:rsidR="008B2E54" w:rsidRPr="008B2E54">
          <w:rPr>
            <w:color w:val="000000" w:themeColor="text1"/>
          </w:rPr>
          <w:fldChar w:fldCharType="separate"/>
        </w:r>
      </w:ins>
      <w:r w:rsidR="008B2E54" w:rsidRPr="008B2E54">
        <w:rPr>
          <w:noProof/>
          <w:color w:val="000000" w:themeColor="text1"/>
          <w:vertAlign w:val="superscript"/>
        </w:rPr>
        <w:t>34</w:t>
      </w:r>
      <w:ins w:id="672" w:author="Peter Horby" w:date="2020-03-21T10:19:00Z">
        <w:r w:rsidR="008B2E54" w:rsidRPr="008B2E54">
          <w:rPr>
            <w:color w:val="000000" w:themeColor="text1"/>
          </w:rPr>
          <w:fldChar w:fldCharType="end"/>
        </w:r>
      </w:ins>
      <w:r w:rsidR="008B2E54">
        <w:rPr>
          <w:color w:val="000000" w:themeColor="text1"/>
        </w:rPr>
        <w:fldChar w:fldCharType="end"/>
      </w:r>
      <w:ins w:id="673" w:author="Peter Horby" w:date="2020-03-21T10:19:00Z">
        <w:r w:rsidRPr="008B2E54">
          <w:rPr>
            <w:color w:val="000000" w:themeColor="text1"/>
          </w:rPr>
          <w:t xml:space="preserve">. If active, </w:t>
        </w:r>
      </w:ins>
      <w:ins w:id="674" w:author="Peter Horby" w:date="2020-03-21T11:08:00Z">
        <w:r w:rsidR="008B2E54">
          <w:rPr>
            <w:color w:val="000000" w:themeColor="text1"/>
          </w:rPr>
          <w:t>HCQ</w:t>
        </w:r>
      </w:ins>
      <w:ins w:id="675" w:author="Peter Horby" w:date="2020-03-21T10:19:00Z">
        <w:r w:rsidRPr="008B2E54">
          <w:rPr>
            <w:color w:val="000000" w:themeColor="text1"/>
          </w:rPr>
          <w:t xml:space="preserve"> concentrations in the human lung would be expected to exceed those required for the EC</w:t>
        </w:r>
        <w:r w:rsidRPr="00565FCC">
          <w:rPr>
            <w:color w:val="000000" w:themeColor="text1"/>
            <w:vertAlign w:val="subscript"/>
          </w:rPr>
          <w:t>90</w:t>
        </w:r>
        <w:r w:rsidRPr="008B2E54">
          <w:rPr>
            <w:color w:val="000000" w:themeColor="text1"/>
          </w:rPr>
          <w:t xml:space="preserve"> after an initial dose. There are preliminary reports emerging from China </w:t>
        </w:r>
      </w:ins>
      <w:ins w:id="676" w:author="Peter Horby" w:date="2020-03-21T11:03:00Z">
        <w:r w:rsidR="000F3E30" w:rsidRPr="008B2E54">
          <w:rPr>
            <w:color w:val="000000" w:themeColor="text1"/>
          </w:rPr>
          <w:t xml:space="preserve">and France </w:t>
        </w:r>
      </w:ins>
      <w:ins w:id="677" w:author="Peter Horby" w:date="2020-03-21T10:19:00Z">
        <w:r w:rsidRPr="008B2E54">
          <w:rPr>
            <w:color w:val="000000" w:themeColor="text1"/>
          </w:rPr>
          <w:t xml:space="preserve">of clinical benefit in the treatment of COVID-19 infections </w:t>
        </w:r>
        <w:r w:rsidR="007C7881" w:rsidRPr="008B2E54">
          <w:rPr>
            <w:color w:val="000000" w:themeColor="text1"/>
          </w:rPr>
          <w:fldChar w:fldCharType="begin">
            <w:fldData xml:space="preserve">PEVuZE5vdGU+PENpdGU+PEF1dGhvcj5HYW88L0F1dGhvcj48WWVhcj4yMDIwPC9ZZWFyPjxSZWNO
dW0+MjQyNDwvUmVjTnVtPjxEaXNwbGF5VGV4dD48c3R5bGUgZmFjZT0ic3VwZXJzY3JpcHQiPjM1
LDM2PC9zdHlsZT48L0Rpc3BsYXlUZXh0PjxyZWNvcmQ+PHJlYy1udW1iZXI+MjQyNDwvcmVjLW51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ins>
      <w:r w:rsidR="008B2E54">
        <w:rPr>
          <w:color w:val="000000" w:themeColor="text1"/>
        </w:rPr>
        <w:instrText xml:space="preserve"> ADDIN EN.CITE </w:instrText>
      </w:r>
      <w:r w:rsidR="008B2E54">
        <w:rPr>
          <w:color w:val="000000" w:themeColor="text1"/>
        </w:rPr>
        <w:fldChar w:fldCharType="begin">
          <w:fldData xml:space="preserve">PEVuZE5vdGU+PENpdGU+PEF1dGhvcj5HYW88L0F1dGhvcj48WWVhcj4yMDIwPC9ZZWFyPjxSZWNO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=
</w:fldData>
        </w:fldChar>
      </w:r>
      <w:r w:rsidR="008B2E54">
        <w:rPr>
          <w:color w:val="000000" w:themeColor="text1"/>
        </w:rPr>
        <w:instrText xml:space="preserve"> ADDIN EN.CITE.DATA </w:instrText>
      </w:r>
      <w:r w:rsidR="008B2E54">
        <w:rPr>
          <w:color w:val="000000" w:themeColor="text1"/>
        </w:rPr>
      </w:r>
      <w:r w:rsidR="008B2E54">
        <w:rPr>
          <w:color w:val="000000" w:themeColor="text1"/>
        </w:rPr>
        <w:fldChar w:fldCharType="end"/>
      </w:r>
      <w:ins w:id="678" w:author="Peter Horby" w:date="2020-03-21T10:19:00Z">
        <w:r w:rsidR="007C7881" w:rsidRPr="008B2E54">
          <w:rPr>
            <w:color w:val="000000" w:themeColor="text1"/>
          </w:rPr>
        </w:r>
        <w:r w:rsidR="007C7881" w:rsidRPr="008B2E54">
          <w:rPr>
            <w:color w:val="000000" w:themeColor="text1"/>
          </w:rPr>
          <w:fldChar w:fldCharType="separate"/>
        </w:r>
      </w:ins>
      <w:hyperlink w:anchor="_ENREF_3_35" w:tooltip="Gao, 2020 #2424" w:history="1">
        <w:r w:rsidR="008B2E54" w:rsidRPr="008B2E54">
          <w:rPr>
            <w:noProof/>
            <w:color w:val="000000" w:themeColor="text1"/>
            <w:vertAlign w:val="superscript"/>
          </w:rPr>
          <w:t>35</w:t>
        </w:r>
      </w:hyperlink>
      <w:r w:rsidR="008B2E54" w:rsidRPr="008B2E54">
        <w:rPr>
          <w:noProof/>
          <w:color w:val="000000" w:themeColor="text1"/>
          <w:vertAlign w:val="superscript"/>
        </w:rPr>
        <w:t>,</w:t>
      </w:r>
      <w:hyperlink w:anchor="_ENREF_3_36" w:tooltip="GAUTRET, 2020 #68" w:history="1">
        <w:r w:rsidR="008B2E54" w:rsidRPr="008B2E54">
          <w:rPr>
            <w:noProof/>
            <w:color w:val="000000" w:themeColor="text1"/>
            <w:vertAlign w:val="superscript"/>
          </w:rPr>
          <w:t>36</w:t>
        </w:r>
      </w:hyperlink>
      <w:ins w:id="679" w:author="Peter Horby" w:date="2020-03-21T10:19:00Z">
        <w:r w:rsidR="007C7881" w:rsidRPr="008B2E54">
          <w:rPr>
            <w:color w:val="000000" w:themeColor="text1"/>
          </w:rPr>
          <w:fldChar w:fldCharType="end"/>
        </w:r>
        <w:r w:rsidRPr="008B2E54">
          <w:rPr>
            <w:color w:val="000000" w:themeColor="text1"/>
          </w:rPr>
          <w:t>.</w:t>
        </w:r>
      </w:ins>
      <w:ins w:id="680" w:author="Peter Horby" w:date="2020-03-21T10:26:00Z">
        <w:r w:rsidR="00FB160F" w:rsidRPr="008B2E54">
          <w:rPr>
            <w:color w:val="000000" w:themeColor="text1"/>
          </w:rPr>
          <w:t xml:space="preserve"> </w:t>
        </w:r>
      </w:ins>
    </w:p>
    <w:p w14:paraId="61DB5665" w14:textId="77777777" w:rsidR="00565FCC" w:rsidRDefault="00696B33" w:rsidP="00565FCC">
      <w:pPr>
        <w:jc w:val="both"/>
        <w:rPr>
          <w:ins w:id="681" w:author="Richard Haynes" w:date="2020-03-23T11:56:00Z"/>
          <w:rFonts w:eastAsia="Times New Roman"/>
        </w:rPr>
      </w:pPr>
      <w:ins w:id="682" w:author="Richard Haynes" w:date="2020-03-23T11:52:00Z">
        <w:r w:rsidRPr="00696B33">
          <w:rPr>
            <w:rFonts w:eastAsia="Times New Roman"/>
          </w:rPr>
          <w:t>The recommended adult dosing of chloroquine for treatment of non-falciparum malaria (BNF) is:  Initially 620 mg, then 310 mg after 6–8 hours, then 310 mg daily for 2 days</w:t>
        </w:r>
      </w:ins>
      <w:ins w:id="683" w:author="Richard Haynes" w:date="2020-03-23T11:56:00Z">
        <w:r w:rsidR="00565FCC">
          <w:rPr>
            <w:rFonts w:eastAsia="Times New Roman"/>
          </w:rPr>
          <w:t xml:space="preserve">. This is equivalent to </w:t>
        </w:r>
      </w:ins>
      <w:ins w:id="684" w:author="Richard Haynes" w:date="2020-03-23T11:52:00Z">
        <w:r w:rsidRPr="00696B33">
          <w:rPr>
            <w:rFonts w:eastAsia="Times New Roman"/>
          </w:rPr>
          <w:t>930mg base in first 24 hours. This is a loading dose to ensure the necessary blood concentrations are achieved rapidly.</w:t>
        </w:r>
      </w:ins>
    </w:p>
    <w:p w14:paraId="412DA742" w14:textId="4F11C1A6" w:rsidR="00565FCC" w:rsidRPr="00167119" w:rsidRDefault="00696B33" w:rsidP="00565FCC">
      <w:pPr>
        <w:jc w:val="both"/>
        <w:rPr>
          <w:ins w:id="685" w:author="Richard Haynes" w:date="2020-03-23T11:52:00Z"/>
          <w:rFonts w:eastAsia="Times New Roman"/>
          <w:bCs/>
        </w:rPr>
      </w:pPr>
      <w:ins w:id="686" w:author="Richard Haynes" w:date="2020-03-23T11:52:00Z">
        <w:r w:rsidRPr="00696B33">
          <w:rPr>
            <w:rFonts w:eastAsia="Times New Roman"/>
          </w:rPr>
          <w:t>Hydroxychloroquine is very similar to chloroquine. It is used mainly to treat rheumatoid arthritis and other related conditions. The adult dose is usually 400-600mg/ day (equivalent to 310 to 465 mg base). Sometimes 800mg/day is given.</w:t>
        </w:r>
        <w:r w:rsidRPr="00696B33">
          <w:rPr>
            <w:rFonts w:eastAsia="Times New Roman"/>
            <w:color w:val="5856D6"/>
          </w:rPr>
          <w:br/>
        </w:r>
        <w:r w:rsidRPr="00696B33">
          <w:rPr>
            <w:rFonts w:eastAsia="Times New Roman"/>
          </w:rPr>
          <w:t>The dose in RECOVERY is Hydroyxchloroquine  (155mg base per 200 mg tablet)</w:t>
        </w:r>
      </w:ins>
      <w:ins w:id="687" w:author="Richard Haynes" w:date="2020-03-23T11:56:00Z">
        <w:r w:rsidR="00565FCC">
          <w:rPr>
            <w:rFonts w:eastAsia="Times New Roman"/>
          </w:rPr>
          <w:t>:</w:t>
        </w:r>
      </w:ins>
      <w:ins w:id="688" w:author="Richard Haynes" w:date="2020-03-23T11:52:00Z">
        <w:r w:rsidRPr="00696B33">
          <w:rPr>
            <w:rFonts w:eastAsia="Times New Roman"/>
          </w:rPr>
          <w:br/>
        </w:r>
        <w:r w:rsidRPr="00696B33">
          <w:rPr>
            <w:rFonts w:eastAsia="Times New Roman"/>
            <w:color w:val="5856D6"/>
          </w:rPr>
          <w:br/>
        </w:r>
        <w:r w:rsidRPr="00565FCC">
          <w:rPr>
            <w:rFonts w:eastAsia="Times New Roman"/>
          </w:rPr>
          <w:t>Initial dose:</w:t>
        </w:r>
      </w:ins>
      <w:ins w:id="689" w:author="Richard Haynes" w:date="2020-03-23T11:54:00Z">
        <w:r w:rsidR="00565FCC">
          <w:rPr>
            <w:rFonts w:eastAsia="Times New Roman"/>
          </w:rPr>
          <w:tab/>
        </w:r>
      </w:ins>
      <w:ins w:id="690" w:author="Richard Haynes" w:date="2020-03-23T11:52:00Z">
        <w:r w:rsidRPr="00167119">
          <w:rPr>
            <w:rFonts w:eastAsia="Times New Roman"/>
          </w:rPr>
          <w:t>4</w:t>
        </w:r>
        <w:r w:rsidRPr="00167119">
          <w:rPr>
            <w:rFonts w:eastAsia="Times New Roman"/>
            <w:bCs/>
          </w:rPr>
          <w:t> tablet</w:t>
        </w:r>
      </w:ins>
      <w:ins w:id="691" w:author="Richard Haynes" w:date="2020-03-23T11:54:00Z">
        <w:r w:rsidR="00565FCC" w:rsidRPr="00167119">
          <w:rPr>
            <w:rFonts w:eastAsia="Times New Roman"/>
            <w:bCs/>
          </w:rPr>
          <w:t>s</w:t>
        </w:r>
      </w:ins>
    </w:p>
    <w:p w14:paraId="1813CB67" w14:textId="03B46BCE" w:rsidR="00565FCC" w:rsidRPr="00167119" w:rsidRDefault="00565FCC" w:rsidP="00565FCC">
      <w:pPr>
        <w:jc w:val="both"/>
        <w:rPr>
          <w:ins w:id="692" w:author="Richard Haynes" w:date="2020-03-23T11:52:00Z"/>
          <w:rFonts w:eastAsia="Times New Roman"/>
          <w:bCs/>
        </w:rPr>
      </w:pPr>
      <w:ins w:id="693" w:author="Richard Haynes" w:date="2020-03-23T11:52:00Z">
        <w:r w:rsidRPr="00167119">
          <w:rPr>
            <w:rFonts w:eastAsia="Times New Roman"/>
          </w:rPr>
          <w:t>6</w:t>
        </w:r>
        <w:r w:rsidR="00696B33" w:rsidRPr="00167119">
          <w:rPr>
            <w:rFonts w:eastAsia="Times New Roman"/>
          </w:rPr>
          <w:t xml:space="preserve"> hours later</w:t>
        </w:r>
      </w:ins>
      <w:ins w:id="694" w:author="Richard Haynes" w:date="2020-03-23T11:54:00Z">
        <w:r w:rsidRPr="00167119">
          <w:rPr>
            <w:rFonts w:eastAsia="Times New Roman"/>
          </w:rPr>
          <w:t>:</w:t>
        </w:r>
        <w:r w:rsidRPr="00167119">
          <w:rPr>
            <w:rFonts w:eastAsia="Times New Roman"/>
          </w:rPr>
          <w:tab/>
        </w:r>
      </w:ins>
      <w:ins w:id="695" w:author="Richard Haynes" w:date="2020-03-23T11:52:00Z">
        <w:r w:rsidR="00696B33" w:rsidRPr="00167119">
          <w:rPr>
            <w:rFonts w:eastAsia="Times New Roman"/>
          </w:rPr>
          <w:t>4</w:t>
        </w:r>
        <w:r w:rsidR="00696B33" w:rsidRPr="00167119">
          <w:rPr>
            <w:rFonts w:eastAsia="Times New Roman"/>
            <w:bCs/>
          </w:rPr>
          <w:t> tablets</w:t>
        </w:r>
      </w:ins>
    </w:p>
    <w:p w14:paraId="5D326B55" w14:textId="48514B18" w:rsidR="00565FCC" w:rsidRPr="00167119" w:rsidRDefault="00696B33" w:rsidP="00565FCC">
      <w:pPr>
        <w:jc w:val="both"/>
        <w:rPr>
          <w:ins w:id="696" w:author="Richard Haynes" w:date="2020-03-23T11:52:00Z"/>
          <w:rFonts w:eastAsia="Times New Roman"/>
          <w:bCs/>
        </w:rPr>
      </w:pPr>
      <w:ins w:id="697" w:author="Richard Haynes" w:date="2020-03-23T11:52:00Z">
        <w:r w:rsidRPr="00167119">
          <w:rPr>
            <w:rFonts w:eastAsia="Times New Roman"/>
          </w:rPr>
          <w:t>12 hours</w:t>
        </w:r>
      </w:ins>
      <w:ins w:id="698" w:author="Richard Haynes" w:date="2020-03-23T11:54:00Z">
        <w:r w:rsidR="00565FCC" w:rsidRPr="00167119">
          <w:rPr>
            <w:rFonts w:eastAsia="Times New Roman"/>
          </w:rPr>
          <w:t>:</w:t>
        </w:r>
        <w:r w:rsidR="00565FCC" w:rsidRPr="00167119">
          <w:rPr>
            <w:rFonts w:eastAsia="Times New Roman"/>
          </w:rPr>
          <w:tab/>
        </w:r>
      </w:ins>
      <w:ins w:id="699" w:author="Richard Haynes" w:date="2020-03-23T11:52:00Z">
        <w:r w:rsidRPr="00167119">
          <w:rPr>
            <w:rFonts w:eastAsia="Times New Roman"/>
            <w:bCs/>
          </w:rPr>
          <w:t>2 tablets</w:t>
        </w:r>
      </w:ins>
    </w:p>
    <w:p w14:paraId="292B22C2" w14:textId="57537741" w:rsidR="00565FCC" w:rsidRPr="00167119" w:rsidRDefault="00696B33" w:rsidP="00565FCC">
      <w:pPr>
        <w:jc w:val="both"/>
        <w:rPr>
          <w:ins w:id="700" w:author="Richard Haynes" w:date="2020-03-23T11:52:00Z"/>
          <w:rFonts w:eastAsia="Times New Roman"/>
          <w:bCs/>
        </w:rPr>
      </w:pPr>
      <w:ins w:id="701" w:author="Richard Haynes" w:date="2020-03-23T11:52:00Z">
        <w:r w:rsidRPr="00167119">
          <w:rPr>
            <w:rFonts w:eastAsia="Times New Roman"/>
          </w:rPr>
          <w:t>24 hours</w:t>
        </w:r>
      </w:ins>
      <w:ins w:id="702" w:author="Richard Haynes" w:date="2020-03-23T11:54:00Z">
        <w:r w:rsidR="00565FCC" w:rsidRPr="00167119">
          <w:rPr>
            <w:rFonts w:eastAsia="Times New Roman"/>
          </w:rPr>
          <w:t>:</w:t>
        </w:r>
        <w:r w:rsidR="00565FCC" w:rsidRPr="00167119">
          <w:rPr>
            <w:rFonts w:eastAsia="Times New Roman"/>
          </w:rPr>
          <w:tab/>
        </w:r>
      </w:ins>
      <w:ins w:id="703" w:author="Richard Haynes" w:date="2020-03-23T11:52:00Z">
        <w:r w:rsidRPr="00167119">
          <w:rPr>
            <w:rFonts w:eastAsia="Times New Roman"/>
            <w:bCs/>
          </w:rPr>
          <w:t>2 tablets</w:t>
        </w:r>
      </w:ins>
    </w:p>
    <w:p w14:paraId="70B55F04" w14:textId="00548F57" w:rsidR="00565FCC" w:rsidRPr="00565FCC" w:rsidRDefault="00696B33" w:rsidP="00565FCC">
      <w:pPr>
        <w:jc w:val="both"/>
        <w:rPr>
          <w:ins w:id="704" w:author="Richard Haynes" w:date="2020-03-23T11:52:00Z"/>
          <w:rFonts w:eastAsia="Times New Roman"/>
        </w:rPr>
      </w:pPr>
      <w:ins w:id="705" w:author="Richard Haynes" w:date="2020-03-23T11:52:00Z">
        <w:r w:rsidRPr="00167119">
          <w:rPr>
            <w:rFonts w:eastAsia="Times New Roman"/>
          </w:rPr>
          <w:t>Thereafter</w:t>
        </w:r>
      </w:ins>
      <w:ins w:id="706" w:author="Richard Haynes" w:date="2020-03-23T11:54:00Z">
        <w:r w:rsidR="00565FCC" w:rsidRPr="00167119">
          <w:rPr>
            <w:rFonts w:eastAsia="Times New Roman"/>
          </w:rPr>
          <w:t>:</w:t>
        </w:r>
        <w:r w:rsidR="00565FCC" w:rsidRPr="00167119">
          <w:rPr>
            <w:rFonts w:eastAsia="Times New Roman"/>
          </w:rPr>
          <w:tab/>
        </w:r>
      </w:ins>
      <w:ins w:id="707" w:author="Richard Haynes" w:date="2020-03-23T11:52:00Z">
        <w:r w:rsidRPr="00167119">
          <w:rPr>
            <w:rFonts w:eastAsia="Times New Roman"/>
            <w:bCs/>
          </w:rPr>
          <w:t>2 tablets</w:t>
        </w:r>
        <w:r w:rsidRPr="00167119">
          <w:rPr>
            <w:rFonts w:eastAsia="Times New Roman"/>
          </w:rPr>
          <w:t>   </w:t>
        </w:r>
      </w:ins>
      <w:ins w:id="708" w:author="Richard Haynes" w:date="2020-03-23T11:53:00Z">
        <w:r w:rsidR="00565FCC" w:rsidRPr="00167119">
          <w:rPr>
            <w:rFonts w:eastAsia="Times New Roman"/>
          </w:rPr>
          <w:t xml:space="preserve"> </w:t>
        </w:r>
        <w:r w:rsidR="00565FCC" w:rsidRPr="00565FCC">
          <w:rPr>
            <w:rFonts w:eastAsia="Times New Roman"/>
          </w:rPr>
          <w:t>every 12 hours f</w:t>
        </w:r>
      </w:ins>
      <w:ins w:id="709" w:author="Richard Haynes" w:date="2020-03-23T11:52:00Z">
        <w:r w:rsidRPr="00565FCC">
          <w:rPr>
            <w:rFonts w:eastAsia="Times New Roman"/>
          </w:rPr>
          <w:t>or a tot</w:t>
        </w:r>
        <w:r w:rsidR="00565FCC" w:rsidRPr="00565FCC">
          <w:rPr>
            <w:rFonts w:eastAsia="Times New Roman"/>
          </w:rPr>
          <w:t>al of 10 days</w:t>
        </w:r>
      </w:ins>
    </w:p>
    <w:p w14:paraId="59C4A808" w14:textId="0DBDA1C1" w:rsidR="00565FCC" w:rsidRDefault="00696B33" w:rsidP="00565FCC">
      <w:pPr>
        <w:jc w:val="both"/>
        <w:rPr>
          <w:ins w:id="710" w:author="Richard Haynes" w:date="2020-03-23T11:53:00Z"/>
          <w:rFonts w:eastAsia="Times New Roman"/>
        </w:rPr>
      </w:pPr>
      <w:ins w:id="711" w:author="Richard Haynes" w:date="2020-03-23T11:52:00Z">
        <w:r w:rsidRPr="00696B33">
          <w:rPr>
            <w:rFonts w:eastAsia="Times New Roman"/>
            <w:color w:val="5856D6"/>
          </w:rPr>
          <w:br/>
        </w:r>
        <w:r w:rsidRPr="00696B33">
          <w:rPr>
            <w:rFonts w:eastAsia="Times New Roman"/>
          </w:rPr>
          <w:t>12x155mg = 1860mg base = in first 24 hours</w:t>
        </w:r>
      </w:ins>
    </w:p>
    <w:p w14:paraId="4E39A488" w14:textId="332C21E1" w:rsidR="000B39F6" w:rsidRPr="00565FCC" w:rsidRDefault="00696B33" w:rsidP="00565FCC">
      <w:pPr>
        <w:jc w:val="both"/>
        <w:rPr>
          <w:ins w:id="712" w:author="Peter Horby" w:date="2020-03-21T10:19:00Z"/>
          <w:rFonts w:eastAsia="Times New Roman"/>
          <w:b/>
          <w:bCs/>
          <w:color w:val="FF0000"/>
        </w:rPr>
      </w:pPr>
      <w:ins w:id="713" w:author="Richard Haynes" w:date="2020-03-23T11:52:00Z">
        <w:r w:rsidRPr="00696B33">
          <w:rPr>
            <w:rFonts w:eastAsia="Times New Roman"/>
          </w:rPr>
          <w:br/>
          <w:t>So the loading dose in RECOVERY is twice the normal dose for treating malaria. However, this dose has been selected based on the available data of the IC</w:t>
        </w:r>
        <w:r w:rsidRPr="00565FCC">
          <w:rPr>
            <w:rFonts w:eastAsia="Times New Roman"/>
            <w:vertAlign w:val="subscript"/>
          </w:rPr>
          <w:t>50</w:t>
        </w:r>
        <w:r w:rsidRPr="00696B33">
          <w:rPr>
            <w:rFonts w:eastAsia="Times New Roman"/>
          </w:rPr>
          <w:t xml:space="preserve"> for SARS-CoV-2. The objective is to reach plasma concentrations that are inhibitory to the virus as soon as safely possible. The plasma concentrations that will result are at the higher end of those encountered during steady state treatment of rheumatoid arthritis. Given the significant mortality in patients hospitalised with COVID-19, this dose is felt to be justified. This is the schedule that is likely to be adopted by the World Health Organisation.</w:t>
        </w:r>
      </w:ins>
      <w:ins w:id="714" w:author="Richard Haynes" w:date="2020-03-22T13:08:00Z">
        <w:r w:rsidR="00F34C4C" w:rsidRPr="00696B33">
          <w:rPr>
            <w:color w:val="000000" w:themeColor="text1"/>
          </w:rPr>
          <w:t>No dose adjustment is required for weight based on the doses defined in this protocol.</w:t>
        </w:r>
      </w:ins>
      <w:del w:id="715" w:author="Peter Horby" w:date="2020-03-21T10:50:00Z">
        <w:r w:rsidR="007C7881" w:rsidRPr="00696B33" w:rsidDel="007C7881">
          <w:rPr>
            <w:color w:val="000000" w:themeColor="text1"/>
          </w:rPr>
          <w:fldChar w:fldCharType="begin"/>
        </w:r>
        <w:r w:rsidR="007C7881" w:rsidRPr="00696B33" w:rsidDel="007C7881">
          <w:rPr>
            <w:color w:val="000000" w:themeColor="text1"/>
          </w:rPr>
          <w:delInstrText xml:space="preserve"> HYPERLINK \l "_ENREF_3_35" \o "White, 1988 #2420" </w:delInstrText>
        </w:r>
        <w:r w:rsidR="007C7881" w:rsidRPr="00696B33" w:rsidDel="007C7881">
          <w:rPr>
            <w:color w:val="000000" w:themeColor="text1"/>
          </w:rPr>
          <w:fldChar w:fldCharType="end"/>
        </w:r>
      </w:del>
    </w:p>
    <w:p w14:paraId="7E035C82" w14:textId="10E33AFE" w:rsidR="00E5671F" w:rsidRDefault="00E5671F" w:rsidP="00265B14">
      <w:pPr>
        <w:rPr>
          <w:ins w:id="716" w:author="Peter Horby" w:date="2020-03-21T11:08:00Z"/>
          <w:b/>
        </w:rPr>
      </w:pPr>
    </w:p>
    <w:p w14:paraId="785AE555" w14:textId="521CDD85" w:rsidR="008B2E54" w:rsidRDefault="008B2E54" w:rsidP="00265B14">
      <w:pPr>
        <w:rPr>
          <w:ins w:id="717" w:author="Peter Horby" w:date="2020-03-21T11:08:00Z"/>
          <w:b/>
        </w:rPr>
      </w:pPr>
    </w:p>
    <w:p w14:paraId="386B2A08" w14:textId="02385245" w:rsidR="008B2E54" w:rsidRDefault="008B2E54" w:rsidP="00265B14">
      <w:pPr>
        <w:rPr>
          <w:ins w:id="718" w:author="Peter Horby" w:date="2020-03-21T11:08:00Z"/>
          <w:b/>
        </w:rPr>
      </w:pPr>
    </w:p>
    <w:p w14:paraId="45B8E0FB" w14:textId="77777777" w:rsidR="008B2E54" w:rsidRPr="00F47C60" w:rsidRDefault="008B2E54" w:rsidP="00265B14">
      <w:pPr>
        <w:rPr>
          <w:ins w:id="719" w:author="Martin Landray" w:date="2020-03-20T18:27:00Z"/>
          <w:b/>
        </w:rPr>
      </w:pPr>
    </w:p>
    <w:p w14:paraId="2A377739" w14:textId="77777777" w:rsidR="00F47C60" w:rsidRDefault="00F47C60" w:rsidP="00265B14">
      <w:pPr>
        <w:rPr>
          <w:ins w:id="720" w:author="Martin Landray" w:date="2020-03-20T18:27:00Z"/>
        </w:rPr>
      </w:pPr>
    </w:p>
    <w:p w14:paraId="2CE58626" w14:textId="77777777" w:rsidR="00F47C60" w:rsidRDefault="00F47C60" w:rsidP="00265B14"/>
    <w:p w14:paraId="4246940C" w14:textId="6AB7F48B" w:rsidR="00E5671F" w:rsidRPr="00E848DA" w:rsidRDefault="00E5671F" w:rsidP="00E848DA">
      <w:pPr>
        <w:rPr>
          <w:b/>
        </w:rPr>
      </w:pPr>
      <w:r w:rsidRPr="00B2198A">
        <w:rPr>
          <w:b/>
        </w:rPr>
        <w:t>REFERENCES</w:t>
      </w:r>
    </w:p>
    <w:p w14:paraId="2F3CDB3B" w14:textId="77777777" w:rsidR="00E5671F" w:rsidRDefault="00E5671F" w:rsidP="00A73E0A">
      <w:pPr>
        <w:ind w:left="284" w:hanging="284"/>
        <w:rPr>
          <w:rFonts w:eastAsia="Times New Roman"/>
        </w:rPr>
      </w:pPr>
    </w:p>
    <w:p w14:paraId="6D7FF29F" w14:textId="77777777" w:rsidR="008B2E54" w:rsidRPr="008B2E54" w:rsidRDefault="00E5671F" w:rsidP="00EB461B">
      <w:pPr>
        <w:pStyle w:val="EndNoteBibliography"/>
        <w:ind w:left="567" w:hanging="567"/>
      </w:pPr>
      <w:r>
        <w:rPr>
          <w:rFonts w:eastAsia="Times New Roman"/>
        </w:rPr>
        <w:fldChar w:fldCharType="begin"/>
      </w:r>
      <w:r>
        <w:rPr>
          <w:rFonts w:eastAsia="Times New Roman"/>
        </w:rPr>
        <w:instrText xml:space="preserve"> ADDIN EN.SECTION.REFLIST </w:instrText>
      </w:r>
      <w:r>
        <w:rPr>
          <w:rFonts w:eastAsia="Times New Roman"/>
        </w:rPr>
        <w:fldChar w:fldCharType="separate"/>
      </w:r>
      <w:bookmarkStart w:id="721" w:name="_ENREF_3_1"/>
      <w:r w:rsidR="008B2E54" w:rsidRPr="008B2E54">
        <w:t>1.</w:t>
      </w:r>
      <w:r w:rsidR="008B2E54" w:rsidRPr="008B2E54">
        <w:tab/>
        <w:t>Pasley MV, Martinez M, Hermes A, d'Amico R, Nilius A. Safety and efficacy of lopinavir/ritonavir during pregnancy: a systematic review. AIDS Rev 2013;15:38-48.</w:t>
      </w:r>
      <w:bookmarkEnd w:id="721"/>
    </w:p>
    <w:p w14:paraId="47EDE7C3" w14:textId="77777777" w:rsidR="008B2E54" w:rsidRPr="008B2E54" w:rsidRDefault="008B2E54" w:rsidP="00EB461B">
      <w:pPr>
        <w:pStyle w:val="EndNoteBibliography"/>
        <w:ind w:left="567" w:hanging="567"/>
      </w:pPr>
      <w:bookmarkStart w:id="722" w:name="_ENREF_3_2"/>
      <w:r w:rsidRPr="008B2E54">
        <w:t>2.</w:t>
      </w:r>
      <w:r w:rsidRPr="008B2E54">
        <w:tab/>
        <w:t>Chu CM, Cheng VC, Hung IF, et al. Role of lopinavir/ritonavir in the treatment of SARS: initial virological and clinical findings. Thorax 2004;59:252-6.</w:t>
      </w:r>
      <w:bookmarkEnd w:id="722"/>
    </w:p>
    <w:p w14:paraId="2E654E67" w14:textId="77777777" w:rsidR="008B2E54" w:rsidRPr="008B2E54" w:rsidRDefault="008B2E54" w:rsidP="00EB461B">
      <w:pPr>
        <w:pStyle w:val="EndNoteBibliography"/>
        <w:ind w:left="567" w:hanging="567"/>
      </w:pPr>
      <w:bookmarkStart w:id="723" w:name="_ENREF_3_3"/>
      <w:r w:rsidRPr="008B2E54">
        <w:t>3.</w:t>
      </w:r>
      <w:r w:rsidRPr="008B2E54">
        <w:tab/>
        <w:t>Chen F, Chan KH, Jiang Y, et al. In vitro susceptibility of 10 clinical isolates of SARS coronavirus to selected antiviral compounds. J Clin Virol 2004;31:69-75.</w:t>
      </w:r>
      <w:bookmarkEnd w:id="723"/>
    </w:p>
    <w:p w14:paraId="6C510E46" w14:textId="77777777" w:rsidR="008B2E54" w:rsidRPr="008B2E54" w:rsidRDefault="008B2E54" w:rsidP="00EB461B">
      <w:pPr>
        <w:pStyle w:val="EndNoteBibliography"/>
        <w:ind w:left="567" w:hanging="567"/>
      </w:pPr>
      <w:bookmarkStart w:id="724" w:name="_ENREF_3_4"/>
      <w:r w:rsidRPr="008B2E54">
        <w:t>4.</w:t>
      </w:r>
      <w:r w:rsidRPr="008B2E54">
        <w:tab/>
        <w:t>Wu CY, Jan JT, Ma SH, et al. Small molecules targeting severe acute respiratory syndrome human coronavirus. Proc Natl Acad Sci U S A 2004;101:10012-7.</w:t>
      </w:r>
      <w:bookmarkEnd w:id="724"/>
    </w:p>
    <w:p w14:paraId="5F74BACD" w14:textId="77777777" w:rsidR="008B2E54" w:rsidRPr="008B2E54" w:rsidRDefault="008B2E54" w:rsidP="00EB461B">
      <w:pPr>
        <w:pStyle w:val="EndNoteBibliography"/>
        <w:ind w:left="567" w:hanging="567"/>
      </w:pPr>
      <w:bookmarkStart w:id="725" w:name="_ENREF_3_5"/>
      <w:r w:rsidRPr="008B2E54">
        <w:t>5.</w:t>
      </w:r>
      <w:r w:rsidRPr="008B2E54">
        <w:tab/>
        <w:t>de Wilde AH, Raj VS, Oudshoorn D, et al. MERS-coronavirus replication induces severe in vitro cytopathology and is strongly inhibited by cyclosporin A or interferon-alpha treatment. J Gen Virol 2013;94:1749-60.</w:t>
      </w:r>
      <w:bookmarkEnd w:id="725"/>
    </w:p>
    <w:p w14:paraId="2AC81C1F" w14:textId="77777777" w:rsidR="008B2E54" w:rsidRPr="008B2E54" w:rsidRDefault="008B2E54" w:rsidP="00EB461B">
      <w:pPr>
        <w:pStyle w:val="EndNoteBibliography"/>
        <w:ind w:left="567" w:hanging="567"/>
      </w:pPr>
      <w:bookmarkStart w:id="726" w:name="_ENREF_3_6"/>
      <w:r w:rsidRPr="008B2E54">
        <w:t>6.</w:t>
      </w:r>
      <w:r w:rsidRPr="008B2E54">
        <w:tab/>
        <w:t>Chan JF, Yao Y, Yeung ML, et al. Treatment With Lopinavir/Ritonavir or Interferon-beta1b Improves Outcome of MERS-CoV Infection in a Nonhuman Primate Model of Common Marmoset. J Infect Dis 2015;212:1904-13.</w:t>
      </w:r>
      <w:bookmarkEnd w:id="726"/>
    </w:p>
    <w:p w14:paraId="64AD8F58" w14:textId="77777777" w:rsidR="008B2E54" w:rsidRPr="008B2E54" w:rsidRDefault="008B2E54" w:rsidP="00EB461B">
      <w:pPr>
        <w:pStyle w:val="EndNoteBibliography"/>
        <w:ind w:left="567" w:hanging="567"/>
      </w:pPr>
      <w:bookmarkStart w:id="727" w:name="_ENREF_3_7"/>
      <w:r w:rsidRPr="008B2E54">
        <w:t>7.</w:t>
      </w:r>
      <w:r w:rsidRPr="008B2E54">
        <w:tab/>
        <w:t>Barnard DL, Day CW, Bailey K, et al. Evaluation of immunomodulators, interferons and known in vitro SARS-coV inhibitors for inhibition of SARS-coV replication in BALB/c mice. Antivir Chem Chemother 2006;17:275-84.</w:t>
      </w:r>
      <w:bookmarkEnd w:id="727"/>
    </w:p>
    <w:p w14:paraId="31CF375D" w14:textId="77777777" w:rsidR="008B2E54" w:rsidRPr="008B2E54" w:rsidRDefault="008B2E54" w:rsidP="00EB461B">
      <w:pPr>
        <w:pStyle w:val="EndNoteBibliography"/>
        <w:ind w:left="567" w:hanging="567"/>
      </w:pPr>
      <w:bookmarkStart w:id="728" w:name="_ENREF_3_8"/>
      <w:r w:rsidRPr="008B2E54">
        <w:t>8.</w:t>
      </w:r>
      <w:r w:rsidRPr="008B2E54">
        <w:tab/>
        <w:t>Haagmans BL, Kuiken T, Martina BE, et al. Pegylated interferon-alpha protects type 1 pneumocytes against SARS coronavirus infection in macaques. Nat Med 2004;10:290-3.</w:t>
      </w:r>
      <w:bookmarkEnd w:id="728"/>
    </w:p>
    <w:p w14:paraId="5BCB4693" w14:textId="77777777" w:rsidR="008B2E54" w:rsidRPr="008B2E54" w:rsidRDefault="008B2E54" w:rsidP="00EB461B">
      <w:pPr>
        <w:pStyle w:val="EndNoteBibliography"/>
        <w:ind w:left="567" w:hanging="567"/>
      </w:pPr>
      <w:bookmarkStart w:id="729" w:name="_ENREF_3_9"/>
      <w:r w:rsidRPr="008B2E54">
        <w:t>9.</w:t>
      </w:r>
      <w:r w:rsidRPr="008B2E54">
        <w:tab/>
        <w:t>Cinatl J, Morgenstern B, Bauer G, Chandra P, Rabenau H, Doerr HW. Treatment of SARS with human interferons. Lancet 2003;362:293-4.</w:t>
      </w:r>
      <w:bookmarkEnd w:id="729"/>
    </w:p>
    <w:p w14:paraId="04A3615D" w14:textId="77777777" w:rsidR="008B2E54" w:rsidRPr="008B2E54" w:rsidRDefault="008B2E54" w:rsidP="00EB461B">
      <w:pPr>
        <w:pStyle w:val="EndNoteBibliography"/>
        <w:ind w:left="567" w:hanging="567"/>
      </w:pPr>
      <w:bookmarkStart w:id="730" w:name="_ENREF_3_10"/>
      <w:r w:rsidRPr="008B2E54">
        <w:t>10.</w:t>
      </w:r>
      <w:r w:rsidRPr="008B2E54">
        <w:tab/>
        <w:t>Hensley LE, Fritz LE, Jahrling PB, Karp CL, Huggins JW, Geisbert TW. Interferon-beta 1a and SARS coronavirus replication. Emerg Infect Dis 2004;10:317-9.</w:t>
      </w:r>
      <w:bookmarkEnd w:id="730"/>
    </w:p>
    <w:p w14:paraId="02FFF6CD" w14:textId="77777777" w:rsidR="008B2E54" w:rsidRPr="008B2E54" w:rsidRDefault="008B2E54" w:rsidP="00EB461B">
      <w:pPr>
        <w:pStyle w:val="EndNoteBibliography"/>
        <w:ind w:left="567" w:hanging="567"/>
      </w:pPr>
      <w:bookmarkStart w:id="731" w:name="_ENREF_3_11"/>
      <w:r w:rsidRPr="008B2E54">
        <w:t>11.</w:t>
      </w:r>
      <w:r w:rsidRPr="008B2E54">
        <w:tab/>
        <w:t>Sainz B, Jr., Mossel EC, Peters CJ, Garry RF. Interferon-beta and interferon-gamma synergistically inhibit the replication of severe acute respiratory syndrome-associated coronavirus (SARS-CoV). Virology 2004;329:11-7.</w:t>
      </w:r>
      <w:bookmarkEnd w:id="731"/>
    </w:p>
    <w:p w14:paraId="57C32D44" w14:textId="77777777" w:rsidR="008B2E54" w:rsidRPr="008B2E54" w:rsidRDefault="008B2E54" w:rsidP="00EB461B">
      <w:pPr>
        <w:pStyle w:val="EndNoteBibliography"/>
        <w:ind w:left="567" w:hanging="567"/>
      </w:pPr>
      <w:bookmarkStart w:id="732" w:name="_ENREF_3_12"/>
      <w:r w:rsidRPr="008B2E54">
        <w:t>12.</w:t>
      </w:r>
      <w:r w:rsidRPr="008B2E54">
        <w:tab/>
        <w:t>Falzarano D, de Wit E, Martellaro C, Callison J, Munster VJ, Feldmann H. Inhibition of novel beta coronavirus replication by a combination of interferon-alpha2b and ribavirin. Sci Rep 2013;3:1686.</w:t>
      </w:r>
      <w:bookmarkEnd w:id="732"/>
    </w:p>
    <w:p w14:paraId="51BD072C" w14:textId="77777777" w:rsidR="008B2E54" w:rsidRPr="008B2E54" w:rsidRDefault="008B2E54" w:rsidP="00EB461B">
      <w:pPr>
        <w:pStyle w:val="EndNoteBibliography"/>
        <w:ind w:left="567" w:hanging="567"/>
      </w:pPr>
      <w:bookmarkStart w:id="733" w:name="_ENREF_3_13"/>
      <w:r w:rsidRPr="008B2E54">
        <w:t>13.</w:t>
      </w:r>
      <w:r w:rsidRPr="008B2E54">
        <w:tab/>
        <w:t>Falzarano D, de Wit E, Rasmussen AL, et al. Treatment with interferon-alpha2b and ribavirin improves outcome in MERS-CoV-infected rhesus macaques. Nat Med 2013;19:1313-7.</w:t>
      </w:r>
      <w:bookmarkEnd w:id="733"/>
    </w:p>
    <w:p w14:paraId="49C2EEE0" w14:textId="77777777" w:rsidR="008B2E54" w:rsidRPr="008B2E54" w:rsidRDefault="008B2E54" w:rsidP="00EB461B">
      <w:pPr>
        <w:pStyle w:val="EndNoteBibliography"/>
        <w:ind w:left="567" w:hanging="567"/>
      </w:pPr>
      <w:bookmarkStart w:id="734" w:name="_ENREF_3_14"/>
      <w:r w:rsidRPr="008B2E54">
        <w:t>14.</w:t>
      </w:r>
      <w:r w:rsidRPr="008B2E54">
        <w:tab/>
        <w:t>Hart BJ, Dyall J, Postnikova E, et al. Interferon-beta and mycophenolic acid are potent inhibitors of Middle East respiratory syndrome coronavirus in cell-based assays. J Gen Virol 2014;95:571-7.</w:t>
      </w:r>
      <w:bookmarkEnd w:id="734"/>
    </w:p>
    <w:p w14:paraId="6A5B1A55" w14:textId="77777777" w:rsidR="008B2E54" w:rsidRPr="008B2E54" w:rsidRDefault="008B2E54" w:rsidP="00EB461B">
      <w:pPr>
        <w:pStyle w:val="EndNoteBibliography"/>
        <w:ind w:left="567" w:hanging="567"/>
      </w:pPr>
      <w:bookmarkStart w:id="735" w:name="_ENREF_3_15"/>
      <w:r w:rsidRPr="008B2E54">
        <w:t>15.</w:t>
      </w:r>
      <w:r w:rsidRPr="008B2E54">
        <w:tab/>
        <w:t>Sheahan TP, Sims AC, Leist SR, et al. Comparative therapeutic efficacy of remdesivir and combination lopinavir, ritonavir, and interferon beta against MERS-CoV. Nat Commun 2020;11:222.</w:t>
      </w:r>
      <w:bookmarkEnd w:id="735"/>
    </w:p>
    <w:p w14:paraId="1A5047B8" w14:textId="77777777" w:rsidR="008B2E54" w:rsidRPr="008B2E54" w:rsidRDefault="008B2E54" w:rsidP="00EB461B">
      <w:pPr>
        <w:pStyle w:val="EndNoteBibliography"/>
        <w:ind w:left="567" w:hanging="567"/>
      </w:pPr>
      <w:bookmarkStart w:id="736" w:name="_ENREF_3_16"/>
      <w:r w:rsidRPr="008B2E54">
        <w:t>16.</w:t>
      </w:r>
      <w:r w:rsidRPr="008B2E54">
        <w:tab/>
        <w:t>Lau SK, Lau CC, Chan KH, et al. Delayed induction of proinflammatory cytokines and suppression of innate antiviral response by the novel Middle East respiratory syndrome coronavirus: implications for pathogenesis and treatment. J Gen Virol 2013;94:2679-90.</w:t>
      </w:r>
      <w:bookmarkEnd w:id="736"/>
    </w:p>
    <w:p w14:paraId="29336F05" w14:textId="77777777" w:rsidR="008B2E54" w:rsidRPr="008B2E54" w:rsidRDefault="008B2E54" w:rsidP="00EB461B">
      <w:pPr>
        <w:pStyle w:val="EndNoteBibliography"/>
        <w:ind w:left="567" w:hanging="567"/>
      </w:pPr>
      <w:bookmarkStart w:id="737" w:name="_ENREF_3_17"/>
      <w:r w:rsidRPr="008B2E54">
        <w:t>17.</w:t>
      </w:r>
      <w:r w:rsidRPr="008B2E54">
        <w:tab/>
        <w:t>de Jong MD, Simmons CP, Thanh TT, et al. Fatal outcome of human influenza A (H5N1) is associated with high viral load and hypercytokinemia. Nat Med 2006;12:1203-7.</w:t>
      </w:r>
      <w:bookmarkEnd w:id="737"/>
    </w:p>
    <w:p w14:paraId="153630D2" w14:textId="77777777" w:rsidR="008B2E54" w:rsidRPr="008B2E54" w:rsidRDefault="008B2E54" w:rsidP="00EB461B">
      <w:pPr>
        <w:pStyle w:val="EndNoteBibliography"/>
        <w:ind w:left="567" w:hanging="567"/>
      </w:pPr>
      <w:bookmarkStart w:id="738" w:name="_ENREF_3_18"/>
      <w:r w:rsidRPr="008B2E54">
        <w:t>18.</w:t>
      </w:r>
      <w:r w:rsidRPr="008B2E54">
        <w:tab/>
        <w:t>Liu Q, Zhou YH, Yang ZQ. The cytokine storm of severe influenza and development of immunomodulatory therapy. Cell Mol Immunol 2016;13:3-10.</w:t>
      </w:r>
      <w:bookmarkEnd w:id="738"/>
    </w:p>
    <w:p w14:paraId="66F33FC1" w14:textId="77777777" w:rsidR="008B2E54" w:rsidRPr="008B2E54" w:rsidRDefault="008B2E54" w:rsidP="00EB461B">
      <w:pPr>
        <w:pStyle w:val="EndNoteBibliography"/>
        <w:ind w:left="567" w:hanging="567"/>
      </w:pPr>
      <w:bookmarkStart w:id="739" w:name="_ENREF_3_19"/>
      <w:r w:rsidRPr="008B2E54">
        <w:t>19.</w:t>
      </w:r>
      <w:r w:rsidRPr="008B2E54">
        <w:tab/>
        <w:t>Short KR, Veeris R, Leijten LM, et al. Proinflammatory Cytokine Responses in Extra-Respiratory Tissues During Severe Influenza. The Journal of infectious diseases 2017;216:829-33.</w:t>
      </w:r>
      <w:bookmarkEnd w:id="739"/>
    </w:p>
    <w:p w14:paraId="4300ED56" w14:textId="77777777" w:rsidR="008B2E54" w:rsidRPr="008B2E54" w:rsidRDefault="008B2E54" w:rsidP="00EB461B">
      <w:pPr>
        <w:pStyle w:val="EndNoteBibliography"/>
        <w:ind w:left="567" w:hanging="567"/>
      </w:pPr>
      <w:bookmarkStart w:id="740" w:name="_ENREF_3_20"/>
      <w:r w:rsidRPr="008B2E54">
        <w:t>20.</w:t>
      </w:r>
      <w:r w:rsidRPr="008B2E54">
        <w:tab/>
        <w:t>Xu Z, Shi L, Wang Y, et al. Pathological findings of COVID-19 associated with acute respiratory distress syndrome. Lancet Respir Med 2020.</w:t>
      </w:r>
      <w:bookmarkEnd w:id="740"/>
    </w:p>
    <w:p w14:paraId="63DA0D69" w14:textId="77777777" w:rsidR="008B2E54" w:rsidRPr="008B2E54" w:rsidRDefault="008B2E54" w:rsidP="00EB461B">
      <w:pPr>
        <w:pStyle w:val="EndNoteBibliography"/>
        <w:ind w:left="567" w:hanging="567"/>
      </w:pPr>
      <w:bookmarkStart w:id="741" w:name="_ENREF_3_21"/>
      <w:r w:rsidRPr="008B2E54">
        <w:t>21.</w:t>
      </w:r>
      <w:r w:rsidRPr="008B2E54">
        <w:tab/>
        <w:t>Rochwerg B, Oczkowski SJ, Siemieniuk RAC, et al. Corticosteroids in Sepsis: An Updated Systematic Review and Meta-Analysis. Critical care medicine 2018;46:1411-20.</w:t>
      </w:r>
      <w:bookmarkEnd w:id="741"/>
    </w:p>
    <w:p w14:paraId="20C5DA5A" w14:textId="77777777" w:rsidR="008B2E54" w:rsidRPr="008B2E54" w:rsidRDefault="008B2E54" w:rsidP="00EB461B">
      <w:pPr>
        <w:pStyle w:val="EndNoteBibliography"/>
        <w:ind w:left="567" w:hanging="567"/>
      </w:pPr>
      <w:bookmarkStart w:id="742" w:name="_ENREF_3_22"/>
      <w:r w:rsidRPr="008B2E54">
        <w:t>22.</w:t>
      </w:r>
      <w:r w:rsidRPr="008B2E54">
        <w:tab/>
        <w:t>Villar J, Ferrando C, Martinez D, et al. Dexamethasone treatment for the acute respiratory distress syndrome: a multicentre, randomised controlled trial. Lancet Respir Med 2020;8:267-76.</w:t>
      </w:r>
      <w:bookmarkEnd w:id="742"/>
    </w:p>
    <w:p w14:paraId="1F2F6C71" w14:textId="77777777" w:rsidR="008B2E54" w:rsidRPr="008B2E54" w:rsidRDefault="008B2E54" w:rsidP="00EB461B">
      <w:pPr>
        <w:pStyle w:val="EndNoteBibliography"/>
        <w:ind w:left="567" w:hanging="567"/>
      </w:pPr>
      <w:bookmarkStart w:id="743" w:name="_ENREF_3_23"/>
      <w:r w:rsidRPr="008B2E54">
        <w:t>23.</w:t>
      </w:r>
      <w:r w:rsidRPr="008B2E54">
        <w:tab/>
        <w:t>Siemieniuk RA, Meade MO, Alonso-Coello P, et al. Corticosteroid Therapy for Patients Hospitalized With Community-Acquired Pneumonia: A Systematic Review and Meta-analysis. Ann Intern Med 2015;163:519-28.</w:t>
      </w:r>
      <w:bookmarkEnd w:id="743"/>
    </w:p>
    <w:p w14:paraId="034A3DE7" w14:textId="77777777" w:rsidR="008B2E54" w:rsidRPr="008B2E54" w:rsidRDefault="008B2E54" w:rsidP="00EB461B">
      <w:pPr>
        <w:pStyle w:val="EndNoteBibliography"/>
        <w:ind w:left="567" w:hanging="567"/>
      </w:pPr>
      <w:bookmarkStart w:id="744" w:name="_ENREF_3_24"/>
      <w:r w:rsidRPr="008B2E54">
        <w:t>24.</w:t>
      </w:r>
      <w:r w:rsidRPr="008B2E54">
        <w:tab/>
        <w:t>Meijvis SC, Hardeman H, Remmelts HH, et al. Dexamethasone and length of hospital stay in patients with community-acquired pneumonia: a randomised, double-blind, placebo-controlled trial. Lancet 2011;377:2023-30.</w:t>
      </w:r>
      <w:bookmarkEnd w:id="744"/>
    </w:p>
    <w:p w14:paraId="6A09B654" w14:textId="77777777" w:rsidR="008B2E54" w:rsidRPr="008B2E54" w:rsidRDefault="008B2E54" w:rsidP="00EB461B">
      <w:pPr>
        <w:pStyle w:val="EndNoteBibliography"/>
        <w:ind w:left="567" w:hanging="567"/>
      </w:pPr>
      <w:bookmarkStart w:id="745" w:name="_ENREF_3_25"/>
      <w:r w:rsidRPr="008B2E54">
        <w:t>25.</w:t>
      </w:r>
      <w:r w:rsidRPr="008B2E54">
        <w:tab/>
        <w:t>Annane D, Bellissant E, Bollaert PE, et al. Corticosteroids in the treatment of severe sepsis and septic shock in adults: a systematic review. Jama 2009;301:2362-75.</w:t>
      </w:r>
      <w:bookmarkEnd w:id="745"/>
    </w:p>
    <w:p w14:paraId="2DB52C58" w14:textId="77777777" w:rsidR="008B2E54" w:rsidRPr="008B2E54" w:rsidRDefault="008B2E54" w:rsidP="00EB461B">
      <w:pPr>
        <w:pStyle w:val="EndNoteBibliography"/>
        <w:ind w:left="567" w:hanging="567"/>
      </w:pPr>
      <w:bookmarkStart w:id="746" w:name="_ENREF_3_26"/>
      <w:r w:rsidRPr="008B2E54">
        <w:t>26.</w:t>
      </w:r>
      <w:r w:rsidRPr="008B2E54">
        <w:tab/>
        <w:t>Villegas L, McGready R, Htway M, et al. Chloroquine prophylaxis against vivax malaria in pregnancy: a randomized, double-blind, placebo-controlled trial. Trop Med Int Health 2007;12:209-18.</w:t>
      </w:r>
      <w:bookmarkEnd w:id="746"/>
    </w:p>
    <w:p w14:paraId="035F3538" w14:textId="77777777" w:rsidR="008B2E54" w:rsidRPr="008B2E54" w:rsidRDefault="008B2E54" w:rsidP="00EB461B">
      <w:pPr>
        <w:pStyle w:val="EndNoteBibliography"/>
        <w:ind w:left="567" w:hanging="567"/>
      </w:pPr>
      <w:bookmarkStart w:id="747" w:name="_ENREF_3_27"/>
      <w:r w:rsidRPr="008B2E54">
        <w:t>27.</w:t>
      </w:r>
      <w:r w:rsidRPr="008B2E54">
        <w:tab/>
        <w:t>McChesney EW. Animal toxicity and pharmacokinetics of hydroxychloroquine sulfate. Am J Med 1983;75:11-8.</w:t>
      </w:r>
      <w:bookmarkEnd w:id="747"/>
    </w:p>
    <w:p w14:paraId="0D832914" w14:textId="77777777" w:rsidR="008B2E54" w:rsidRPr="008B2E54" w:rsidRDefault="008B2E54" w:rsidP="00EB461B">
      <w:pPr>
        <w:pStyle w:val="EndNoteBibliography"/>
        <w:ind w:left="567" w:hanging="567"/>
      </w:pPr>
      <w:bookmarkStart w:id="748" w:name="_ENREF_3_28"/>
      <w:r w:rsidRPr="008B2E54">
        <w:t>28.</w:t>
      </w:r>
      <w:r w:rsidRPr="008B2E54">
        <w:tab/>
        <w:t>Wang M, Cao R, Zhang L, et al. Remdesivir and chloroquine effectively inhibit the recently emerged novel coronavirus (2019-nCoV) in vitro. Cell Res 2020.</w:t>
      </w:r>
      <w:bookmarkEnd w:id="748"/>
    </w:p>
    <w:p w14:paraId="5E2A74E3" w14:textId="77777777" w:rsidR="008B2E54" w:rsidRPr="008B2E54" w:rsidRDefault="008B2E54" w:rsidP="00EB461B">
      <w:pPr>
        <w:pStyle w:val="EndNoteBibliography"/>
        <w:ind w:left="567" w:hanging="567"/>
      </w:pPr>
      <w:bookmarkStart w:id="749" w:name="_ENREF_3_29"/>
      <w:r w:rsidRPr="008B2E54">
        <w:t>29.</w:t>
      </w:r>
      <w:r w:rsidRPr="008B2E54">
        <w:tab/>
        <w:t>Lu R, Zhao X, Li J, et al. Genomic characterisation and epidemiology of 2019 novel coronavirus: implications for virus origins and receptor binding. Lancet (London, England) 2020.</w:t>
      </w:r>
      <w:bookmarkEnd w:id="749"/>
    </w:p>
    <w:p w14:paraId="2F3E012D" w14:textId="77777777" w:rsidR="008B2E54" w:rsidRPr="008B2E54" w:rsidRDefault="008B2E54" w:rsidP="00EB461B">
      <w:pPr>
        <w:pStyle w:val="EndNoteBibliography"/>
        <w:ind w:left="567" w:hanging="567"/>
      </w:pPr>
      <w:bookmarkStart w:id="750" w:name="_ENREF_3_30"/>
      <w:r w:rsidRPr="008B2E54">
        <w:t>30.</w:t>
      </w:r>
      <w:r w:rsidRPr="008B2E54">
        <w:tab/>
        <w:t>Vincent MJ, Bergeron E, Benjannet S, et al. Chloroquine is a potent inhibitor of SARS coronavirus infection and spread. Virol J 2005;2:69.</w:t>
      </w:r>
      <w:bookmarkEnd w:id="750"/>
    </w:p>
    <w:p w14:paraId="7414A7CD" w14:textId="77777777" w:rsidR="008B2E54" w:rsidRPr="008B2E54" w:rsidRDefault="008B2E54" w:rsidP="00EB461B">
      <w:pPr>
        <w:pStyle w:val="EndNoteBibliography"/>
        <w:ind w:left="567" w:hanging="567"/>
      </w:pPr>
      <w:bookmarkStart w:id="751" w:name="_ENREF_3_31"/>
      <w:r w:rsidRPr="008B2E54">
        <w:t>31.</w:t>
      </w:r>
      <w:r w:rsidRPr="008B2E54">
        <w:tab/>
        <w:t>Zhou P, Yang XL, Wang XG, et al. A pneumonia outbreak associated with a new coronavirus of probable bat origin. Nature 2020.</w:t>
      </w:r>
      <w:bookmarkEnd w:id="751"/>
    </w:p>
    <w:p w14:paraId="65D94CB1" w14:textId="77777777" w:rsidR="008B2E54" w:rsidRPr="008B2E54" w:rsidRDefault="008B2E54" w:rsidP="00EB461B">
      <w:pPr>
        <w:pStyle w:val="EndNoteBibliography"/>
        <w:ind w:left="567" w:hanging="567"/>
      </w:pPr>
      <w:bookmarkStart w:id="752" w:name="_ENREF_3_32"/>
      <w:r w:rsidRPr="008B2E54">
        <w:t>32.</w:t>
      </w:r>
      <w:r w:rsidRPr="008B2E54">
        <w:tab/>
        <w:t>Yao X, Ye F, Zhang M, et al. In Vitro Antiviral Activity and Projection of Optimized Dosing Design of Hydroxychloroquine for the Treatment of Severe Acute Respiratory Syndrome Coronavirus 2 (SARS-CoV-2). Clin Infect Dis 2020.</w:t>
      </w:r>
      <w:bookmarkEnd w:id="752"/>
    </w:p>
    <w:p w14:paraId="4D6CDC88" w14:textId="77777777" w:rsidR="008B2E54" w:rsidRPr="008B2E54" w:rsidRDefault="008B2E54" w:rsidP="00EB461B">
      <w:pPr>
        <w:pStyle w:val="EndNoteBibliography"/>
        <w:ind w:left="567" w:hanging="567"/>
      </w:pPr>
      <w:bookmarkStart w:id="753" w:name="_ENREF_3_33"/>
      <w:r w:rsidRPr="008B2E54">
        <w:t>33.</w:t>
      </w:r>
      <w:r w:rsidRPr="008B2E54">
        <w:tab/>
        <w:t>Liu J, Cao R, Xu M, et al. Hydroxychloroquine, a less toxic derivative of chloroquine, is effective in inhibiting SARS-CoV-2 infection in vitro. Cell Discov 2020;6:16.</w:t>
      </w:r>
      <w:bookmarkEnd w:id="753"/>
    </w:p>
    <w:p w14:paraId="2FFDC283" w14:textId="77777777" w:rsidR="008B2E54" w:rsidRPr="008B2E54" w:rsidRDefault="008B2E54" w:rsidP="00EB461B">
      <w:pPr>
        <w:pStyle w:val="EndNoteBibliography"/>
        <w:ind w:left="567" w:hanging="567"/>
      </w:pPr>
      <w:bookmarkStart w:id="754" w:name="_ENREF_3_34"/>
      <w:r w:rsidRPr="008B2E54">
        <w:t>34.</w:t>
      </w:r>
      <w:r w:rsidRPr="008B2E54">
        <w:tab/>
        <w:t>McChesney EW, Banks WF, Jr., Fabian RJ. Tissue distribution of chloroquine, hydroxychloroquine, and desethylchloroquine in the rat. Toxicol Appl Pharmacol 1967;10:501-13.</w:t>
      </w:r>
      <w:bookmarkEnd w:id="754"/>
    </w:p>
    <w:p w14:paraId="0A3B685C" w14:textId="77777777" w:rsidR="008B2E54" w:rsidRPr="008B2E54" w:rsidRDefault="008B2E54" w:rsidP="00EB461B">
      <w:pPr>
        <w:pStyle w:val="EndNoteBibliography"/>
        <w:ind w:left="567" w:hanging="567"/>
      </w:pPr>
      <w:bookmarkStart w:id="755" w:name="_ENREF_3_35"/>
      <w:r w:rsidRPr="008B2E54">
        <w:t>35.</w:t>
      </w:r>
      <w:r w:rsidRPr="008B2E54">
        <w:tab/>
        <w:t>Gao J, Tian Z, Yang X. Breakthrough: Chloroquine phosphate has shown apparent efficacy in treatment of COVID-19 associated pneumonia in clinical studies. Biosci Trends 2020.</w:t>
      </w:r>
      <w:bookmarkEnd w:id="755"/>
    </w:p>
    <w:p w14:paraId="129D6909" w14:textId="77777777" w:rsidR="008B2E54" w:rsidRPr="008B2E54" w:rsidRDefault="008B2E54" w:rsidP="00EB461B">
      <w:pPr>
        <w:pStyle w:val="EndNoteBibliography"/>
        <w:ind w:left="567" w:hanging="567"/>
      </w:pPr>
      <w:bookmarkStart w:id="756" w:name="_ENREF_3_36"/>
      <w:r w:rsidRPr="008B2E54">
        <w:t>36.</w:t>
      </w:r>
      <w:r w:rsidRPr="008B2E54">
        <w:tab/>
        <w:t>GAUTRET P, LAGIER JC, PAROLA P, et al. Hydroxychloroquine and Azithromycin as a treatment of COVID-19: preliminary results of an open-label non-randomized clinical trial. medRxiv 2020:2020.03.16.20037135.</w:t>
      </w:r>
      <w:bookmarkEnd w:id="756"/>
    </w:p>
    <w:p w14:paraId="183F8538" w14:textId="5CA07460" w:rsidR="00265B14" w:rsidRDefault="00E5671F" w:rsidP="00EB461B">
      <w:pPr>
        <w:ind w:left="284" w:hanging="284"/>
        <w:rPr>
          <w:rFonts w:eastAsia="Times New Roman"/>
        </w:rPr>
      </w:pPr>
      <w:r>
        <w:rPr>
          <w:rFonts w:eastAsia="Times New Roman"/>
        </w:rPr>
        <w:fldChar w:fldCharType="end"/>
      </w:r>
    </w:p>
    <w:p w14:paraId="42D05D9B" w14:textId="7D33E42D" w:rsidR="00E5671F" w:rsidRDefault="00E5671F" w:rsidP="00392BCB">
      <w:pPr>
        <w:contextualSpacing/>
        <w:jc w:val="both"/>
        <w:sectPr w:rsidR="00E5671F" w:rsidSect="005457C5">
          <w:footnotePr>
            <w:numFmt w:val="lowerLetter"/>
          </w:footnotePr>
          <w:pgSz w:w="11907" w:h="16840" w:code="9"/>
          <w:pgMar w:top="1134" w:right="1134" w:bottom="1134" w:left="1134" w:header="720" w:footer="720" w:gutter="0"/>
          <w:cols w:space="720"/>
          <w:docGrid w:linePitch="326"/>
        </w:sectPr>
      </w:pPr>
    </w:p>
    <w:p w14:paraId="542F71F6" w14:textId="22AC3094" w:rsidR="004B65DD" w:rsidRPr="00734153" w:rsidRDefault="004B65DD" w:rsidP="00392BCB">
      <w:pPr>
        <w:contextualSpacing/>
        <w:jc w:val="both"/>
      </w:pPr>
    </w:p>
    <w:p w14:paraId="7824AF30" w14:textId="1F287AE0" w:rsidR="00A86BD1" w:rsidRDefault="00A86BD1" w:rsidP="005B5E0B">
      <w:pPr>
        <w:pStyle w:val="Heading2"/>
        <w:tabs>
          <w:tab w:val="clear" w:pos="426"/>
          <w:tab w:val="left" w:pos="714"/>
          <w:tab w:val="num" w:pos="1850"/>
        </w:tabs>
        <w:spacing w:before="0" w:after="0"/>
        <w:ind w:left="431" w:hanging="431"/>
        <w:contextualSpacing/>
        <w:jc w:val="both"/>
      </w:pPr>
      <w:bookmarkStart w:id="757" w:name="_Ref34817979"/>
      <w:bookmarkStart w:id="758" w:name="_Toc35700896"/>
      <w:bookmarkStart w:id="759" w:name="_Toc246777109"/>
      <w:bookmarkStart w:id="760" w:name="_Ref247428675"/>
      <w:bookmarkStart w:id="761" w:name="_Ref247429975"/>
      <w:r>
        <w:t xml:space="preserve">Appendix </w:t>
      </w:r>
      <w:r w:rsidR="00265B14">
        <w:t>2</w:t>
      </w:r>
      <w:r w:rsidR="004D7874">
        <w:t>:</w:t>
      </w:r>
      <w:r>
        <w:t xml:space="preserve"> Drug specific contraindications</w:t>
      </w:r>
      <w:bookmarkEnd w:id="757"/>
      <w:ins w:id="762" w:author="Richard Haynes" w:date="2020-03-21T14:23:00Z">
        <w:r w:rsidR="00BB4FC7">
          <w:t xml:space="preserve"> and cautions</w:t>
        </w:r>
      </w:ins>
      <w:bookmarkEnd w:id="758"/>
    </w:p>
    <w:p w14:paraId="3261B38F" w14:textId="77777777" w:rsidR="00A86BD1" w:rsidRDefault="00A86BD1" w:rsidP="005B5E0B">
      <w:pPr>
        <w:jc w:val="both"/>
      </w:pPr>
    </w:p>
    <w:p w14:paraId="693236CF" w14:textId="77777777" w:rsidR="00A86BD1" w:rsidRPr="00841FF7" w:rsidRDefault="00A86BD1" w:rsidP="005B5E0B">
      <w:pPr>
        <w:jc w:val="both"/>
        <w:rPr>
          <w:b/>
          <w:bCs/>
        </w:rPr>
      </w:pPr>
      <w:r w:rsidRPr="00841FF7">
        <w:rPr>
          <w:b/>
          <w:bCs/>
        </w:rPr>
        <w:t>Lopinavir/ritonavir</w:t>
      </w:r>
    </w:p>
    <w:p w14:paraId="466D9670" w14:textId="5D39CA89" w:rsidR="00A86BD1" w:rsidDel="00F47C60" w:rsidRDefault="00A86BD1" w:rsidP="00F47C60">
      <w:pPr>
        <w:pStyle w:val="ListParagraph"/>
        <w:numPr>
          <w:ilvl w:val="0"/>
          <w:numId w:val="21"/>
        </w:numPr>
        <w:jc w:val="both"/>
        <w:rPr>
          <w:del w:id="763" w:author="Martin Landray" w:date="2020-03-20T18:29:00Z"/>
        </w:rPr>
      </w:pPr>
      <w:r w:rsidRPr="00841FF7">
        <w:t>Severe hepatic insufficiency</w:t>
      </w:r>
      <w:r w:rsidR="00842AA6">
        <w:t>*</w:t>
      </w:r>
    </w:p>
    <w:p w14:paraId="4C8956A3" w14:textId="77777777" w:rsidR="00F47C60" w:rsidRPr="00841FF7" w:rsidRDefault="00F47C60" w:rsidP="005B5E0B">
      <w:pPr>
        <w:pStyle w:val="ListParagraph"/>
        <w:numPr>
          <w:ilvl w:val="0"/>
          <w:numId w:val="21"/>
        </w:numPr>
        <w:jc w:val="both"/>
        <w:rPr>
          <w:ins w:id="764" w:author="Martin Landray" w:date="2020-03-20T18:29:00Z"/>
        </w:rPr>
      </w:pPr>
    </w:p>
    <w:p w14:paraId="460983D7" w14:textId="620A9A82" w:rsidR="00AB10DB" w:rsidRPr="00B2198A" w:rsidRDefault="00A86BD1" w:rsidP="00F47C60">
      <w:pPr>
        <w:pStyle w:val="ListParagraph"/>
        <w:numPr>
          <w:ilvl w:val="0"/>
          <w:numId w:val="21"/>
        </w:numPr>
        <w:jc w:val="both"/>
        <w:rPr>
          <w:rFonts w:eastAsia="Times New Roman"/>
        </w:rPr>
      </w:pPr>
      <w:r w:rsidRPr="00F47C60">
        <w:rPr>
          <w:rFonts w:eastAsia="Times New Roman"/>
        </w:rPr>
        <w:t>Co-administration with medicinal products that are highly dependent on CYP3A for clearance and for which elevated plasma concentrations are associated with serious and/or life-threatening events</w:t>
      </w:r>
      <w:r w:rsidR="005D59CE" w:rsidRPr="00F47C60">
        <w:rPr>
          <w:rFonts w:eastAsia="Times New Roman"/>
        </w:rPr>
        <w:t>. This includes alfuzosin, ranolazine, amiodarone, dronaderone, fusidic acid, neratinib, venetoclax, colchicine, astemizole, terfenadine, lurasidone, pimozide, quetiapine, dihydroergotamine, ergonovine, ergotamine, methylergonovine, cisapride, elbasvir/grazoprevir, ombitasvir/paritaprevir/ritonavir, lovastatin, simvastatin, lomitapide, avanafil, sildenafil, vardenafil, midazolam, triazolam</w:t>
      </w:r>
      <w:r w:rsidRPr="00F47C60">
        <w:rPr>
          <w:rFonts w:eastAsia="Times New Roman"/>
        </w:rPr>
        <w:t xml:space="preserve"> </w:t>
      </w:r>
      <w:r w:rsidR="00AB10DB" w:rsidRPr="00F47C60">
        <w:rPr>
          <w:rFonts w:eastAsia="Times New Roman"/>
        </w:rPr>
        <w:t xml:space="preserve">(See </w:t>
      </w:r>
      <w:r w:rsidR="00AB10DB" w:rsidRPr="00841FF7">
        <w:t>Summary of Product Characteristics</w:t>
      </w:r>
      <w:r w:rsidR="00AB10DB">
        <w:t xml:space="preserve"> for more detail</w:t>
      </w:r>
      <w:r w:rsidR="00AB10DB" w:rsidRPr="00841FF7">
        <w:t>)</w:t>
      </w:r>
      <w:r w:rsidR="00AB10DB" w:rsidRPr="00F47C60">
        <w:rPr>
          <w:rFonts w:eastAsia="Times New Roman"/>
        </w:rPr>
        <w:t xml:space="preserve">. </w:t>
      </w:r>
      <w:ins w:id="765" w:author="Richard Haynes" w:date="2020-03-21T14:23:00Z">
        <w:r w:rsidR="00BB4FC7">
          <w:rPr>
            <w:rFonts w:eastAsia="Times New Roman"/>
          </w:rPr>
          <w:t xml:space="preserve">It may be appropriate to temporarily withhold such </w:t>
        </w:r>
        <w:r w:rsidR="00BB4FC7" w:rsidRPr="00B2198A">
          <w:rPr>
            <w:rFonts w:eastAsia="Times New Roman"/>
          </w:rPr>
          <w:t xml:space="preserve">concomitant medication while the patient is </w:t>
        </w:r>
        <w:del w:id="766" w:author="Martin Landray" w:date="2020-03-21T19:18:00Z">
          <w:r w:rsidR="00BB4FC7" w:rsidRPr="00B2198A" w:rsidDel="00EB461B">
            <w:rPr>
              <w:rFonts w:eastAsia="Times New Roman"/>
            </w:rPr>
            <w:delText>admitted</w:delText>
          </w:r>
        </w:del>
      </w:ins>
      <w:ins w:id="767" w:author="Martin Landray" w:date="2020-03-21T19:18:00Z">
        <w:r w:rsidR="00EB461B" w:rsidRPr="00B2198A">
          <w:rPr>
            <w:rFonts w:eastAsia="Times New Roman"/>
          </w:rPr>
          <w:t>receiving lopinavir/ritonavir</w:t>
        </w:r>
      </w:ins>
      <w:ins w:id="768" w:author="Richard Haynes" w:date="2020-03-21T14:23:00Z">
        <w:r w:rsidR="00BB4FC7" w:rsidRPr="00B2198A">
          <w:rPr>
            <w:rFonts w:eastAsia="Times New Roman"/>
          </w:rPr>
          <w:t>.</w:t>
        </w:r>
      </w:ins>
    </w:p>
    <w:p w14:paraId="7613A113" w14:textId="77777777" w:rsidR="00AB10DB" w:rsidRPr="00AB10DB" w:rsidRDefault="00AB10DB" w:rsidP="005B5E0B">
      <w:pPr>
        <w:ind w:left="720"/>
        <w:jc w:val="both"/>
        <w:rPr>
          <w:rFonts w:eastAsia="Times New Roman"/>
        </w:rPr>
      </w:pPr>
    </w:p>
    <w:p w14:paraId="254CB189" w14:textId="2A178844" w:rsidR="00A86BD1" w:rsidRPr="00841FF7" w:rsidRDefault="00A86BD1" w:rsidP="003D7060">
      <w:pPr>
        <w:tabs>
          <w:tab w:val="left" w:pos="6302"/>
        </w:tabs>
        <w:jc w:val="both"/>
        <w:rPr>
          <w:rFonts w:eastAsia="Times New Roman"/>
          <w:b/>
          <w:bCs/>
          <w:shd w:val="clear" w:color="auto" w:fill="FFFFFF"/>
        </w:rPr>
      </w:pPr>
      <w:r w:rsidRPr="00841FF7">
        <w:rPr>
          <w:rFonts w:eastAsia="Times New Roman"/>
          <w:b/>
          <w:bCs/>
          <w:shd w:val="clear" w:color="auto" w:fill="FFFFFF"/>
        </w:rPr>
        <w:t>Inhaled interferon</w:t>
      </w:r>
      <w:r w:rsidRPr="00841FF7">
        <w:rPr>
          <w:b/>
          <w:bCs/>
        </w:rPr>
        <w:t>-</w:t>
      </w:r>
      <w:r w:rsidR="002073A3">
        <w:rPr>
          <w:rFonts w:ascii="Symbol" w:hAnsi="Symbol"/>
          <w:b/>
        </w:rPr>
        <w:t></w:t>
      </w:r>
      <w:r w:rsidRPr="00841FF7">
        <w:rPr>
          <w:rFonts w:eastAsia="Times New Roman"/>
          <w:b/>
          <w:bCs/>
          <w:shd w:val="clear" w:color="auto" w:fill="FFFFFF"/>
        </w:rPr>
        <w:t xml:space="preserve">-1a </w:t>
      </w:r>
      <w:ins w:id="769" w:author="Richard Haynes" w:date="2020-03-21T07:14:00Z">
        <w:del w:id="770" w:author="Martin Landray" w:date="2020-03-21T19:18:00Z">
          <w:r w:rsidR="003D7060" w:rsidDel="00EB461B">
            <w:rPr>
              <w:rFonts w:eastAsia="Times New Roman"/>
              <w:b/>
              <w:bCs/>
              <w:shd w:val="clear" w:color="auto" w:fill="FFFFFF"/>
            </w:rPr>
            <w:tab/>
          </w:r>
        </w:del>
      </w:ins>
    </w:p>
    <w:p w14:paraId="0A439C08" w14:textId="0C95865B" w:rsidR="00A86BD1" w:rsidRPr="00841FF7" w:rsidDel="00F47C60" w:rsidRDefault="00A86BD1" w:rsidP="005B5E0B">
      <w:pPr>
        <w:pStyle w:val="ListParagraph"/>
        <w:numPr>
          <w:ilvl w:val="0"/>
          <w:numId w:val="22"/>
        </w:numPr>
        <w:jc w:val="both"/>
        <w:rPr>
          <w:del w:id="771" w:author="Martin Landray" w:date="2020-03-20T18:28:00Z"/>
          <w:rFonts w:eastAsia="Times New Roman"/>
          <w:color w:val="0E0E0E"/>
          <w:shd w:val="clear" w:color="auto" w:fill="FFFFFF"/>
        </w:rPr>
      </w:pPr>
      <w:del w:id="772" w:author="Martin Landray" w:date="2020-03-20T18:28:00Z">
        <w:r w:rsidRPr="00841FF7" w:rsidDel="00F47C60">
          <w:rPr>
            <w:rFonts w:eastAsia="Times New Roman"/>
            <w:color w:val="0E0E0E"/>
            <w:shd w:val="clear" w:color="auto" w:fill="FFFFFF"/>
          </w:rPr>
          <w:delText>Severe depressive illness</w:delText>
        </w:r>
        <w:r w:rsidR="00842AA6" w:rsidDel="00F47C60">
          <w:rPr>
            <w:rFonts w:eastAsia="Times New Roman"/>
            <w:color w:val="0E0E0E"/>
            <w:shd w:val="clear" w:color="auto" w:fill="FFFFFF"/>
          </w:rPr>
          <w:delText>*</w:delText>
        </w:r>
      </w:del>
    </w:p>
    <w:p w14:paraId="5EC5886A" w14:textId="171F10A3" w:rsidR="00A86BD1" w:rsidRPr="00841FF7" w:rsidRDefault="00A86BD1" w:rsidP="005B5E0B">
      <w:pPr>
        <w:pStyle w:val="ListParagraph"/>
        <w:numPr>
          <w:ilvl w:val="0"/>
          <w:numId w:val="21"/>
        </w:numPr>
        <w:jc w:val="both"/>
      </w:pPr>
      <w:r w:rsidRPr="00841FF7">
        <w:t>Severe hepatic insufficiency</w:t>
      </w:r>
      <w:r w:rsidR="00842AA6">
        <w:t>*</w:t>
      </w:r>
    </w:p>
    <w:p w14:paraId="5B0F3C79" w14:textId="77777777" w:rsidR="00A86BD1" w:rsidRPr="00841FF7" w:rsidRDefault="00A86BD1" w:rsidP="005B5E0B">
      <w:pPr>
        <w:jc w:val="both"/>
        <w:rPr>
          <w:rFonts w:eastAsia="Times New Roman"/>
          <w:color w:val="0E0E0E"/>
          <w:shd w:val="clear" w:color="auto" w:fill="FFFFFF"/>
        </w:rPr>
      </w:pPr>
    </w:p>
    <w:p w14:paraId="728FD25C" w14:textId="77777777" w:rsidR="00A86BD1" w:rsidRPr="00841FF7" w:rsidRDefault="00A86BD1" w:rsidP="005B5E0B">
      <w:pPr>
        <w:jc w:val="both"/>
        <w:rPr>
          <w:rFonts w:eastAsia="Times New Roman"/>
          <w:b/>
          <w:bCs/>
          <w:color w:val="0E0E0E"/>
          <w:shd w:val="clear" w:color="auto" w:fill="FFFFFF"/>
        </w:rPr>
      </w:pPr>
      <w:r w:rsidRPr="00841FF7">
        <w:rPr>
          <w:rFonts w:eastAsia="Times New Roman"/>
          <w:b/>
          <w:bCs/>
          <w:color w:val="0E0E0E"/>
          <w:shd w:val="clear" w:color="auto" w:fill="FFFFFF"/>
        </w:rPr>
        <w:t>Dexamethasone</w:t>
      </w:r>
    </w:p>
    <w:p w14:paraId="4E89BCD5" w14:textId="0CCE2BD1" w:rsidR="00A86BD1" w:rsidRPr="00841FF7" w:rsidRDefault="00A86BD1" w:rsidP="005B5E0B">
      <w:pPr>
        <w:numPr>
          <w:ilvl w:val="0"/>
          <w:numId w:val="23"/>
        </w:numPr>
        <w:jc w:val="both"/>
        <w:rPr>
          <w:szCs w:val="20"/>
        </w:rPr>
      </w:pPr>
      <w:r w:rsidRPr="00841FF7">
        <w:rPr>
          <w:szCs w:val="20"/>
        </w:rPr>
        <w:t xml:space="preserve">Known contra-indication to </w:t>
      </w:r>
      <w:r w:rsidR="002073A3">
        <w:rPr>
          <w:szCs w:val="20"/>
        </w:rPr>
        <w:t xml:space="preserve">short-term </w:t>
      </w:r>
      <w:r w:rsidRPr="00841FF7">
        <w:rPr>
          <w:szCs w:val="20"/>
        </w:rPr>
        <w:t>dexamethasone.</w:t>
      </w:r>
    </w:p>
    <w:p w14:paraId="1E826E26" w14:textId="77777777" w:rsidR="00F47C60" w:rsidRPr="00841FF7" w:rsidRDefault="00F47C60" w:rsidP="005B5E0B">
      <w:pPr>
        <w:ind w:left="357"/>
        <w:jc w:val="both"/>
        <w:rPr>
          <w:rFonts w:eastAsia="Times New Roman"/>
        </w:rPr>
      </w:pPr>
    </w:p>
    <w:p w14:paraId="7D572B58" w14:textId="2C8E0346" w:rsidR="00F47C60" w:rsidRDefault="00F47C60" w:rsidP="005B5E0B">
      <w:pPr>
        <w:shd w:val="clear" w:color="auto" w:fill="FFFFFF"/>
        <w:jc w:val="both"/>
        <w:rPr>
          <w:ins w:id="773" w:author="Martin Landray" w:date="2020-03-20T18:28:00Z"/>
          <w:rFonts w:eastAsia="Times New Roman"/>
          <w:b/>
        </w:rPr>
      </w:pPr>
      <w:ins w:id="774" w:author="Martin Landray" w:date="2020-03-20T18:28:00Z">
        <w:r>
          <w:rPr>
            <w:rFonts w:eastAsia="Times New Roman"/>
            <w:b/>
          </w:rPr>
          <w:t>Hydroxychloroquine</w:t>
        </w:r>
      </w:ins>
    </w:p>
    <w:p w14:paraId="757EB4EC" w14:textId="609BD4B3" w:rsidR="00F47C60" w:rsidRPr="008B2E54" w:rsidRDefault="00F47C60" w:rsidP="005B5E0B">
      <w:pPr>
        <w:numPr>
          <w:ilvl w:val="0"/>
          <w:numId w:val="23"/>
        </w:numPr>
        <w:shd w:val="clear" w:color="auto" w:fill="FFFFFF"/>
        <w:jc w:val="both"/>
        <w:rPr>
          <w:ins w:id="775" w:author="Peter Horby" w:date="2020-03-21T11:11:00Z"/>
          <w:rFonts w:eastAsia="Times New Roman"/>
        </w:rPr>
      </w:pPr>
      <w:ins w:id="776" w:author="Martin Landray" w:date="2020-03-20T18:28:00Z">
        <w:r w:rsidRPr="00F47C60">
          <w:rPr>
            <w:szCs w:val="20"/>
          </w:rPr>
          <w:t>Known prolonged QTc interval</w:t>
        </w:r>
      </w:ins>
    </w:p>
    <w:p w14:paraId="553BCDDD" w14:textId="1997E179" w:rsidR="008B2E54" w:rsidRPr="00B2198A" w:rsidRDefault="00BB4FC7" w:rsidP="008B2E54">
      <w:pPr>
        <w:pStyle w:val="ListParagraph"/>
        <w:numPr>
          <w:ilvl w:val="0"/>
          <w:numId w:val="23"/>
        </w:numPr>
        <w:rPr>
          <w:ins w:id="777" w:author="Martin Landray" w:date="2020-03-20T18:28:00Z"/>
          <w:rFonts w:ascii="Times New Roman" w:eastAsia="Times New Roman" w:hAnsi="Times New Roman" w:cs="Times New Roman"/>
        </w:rPr>
      </w:pPr>
      <w:ins w:id="778" w:author="Richard Haynes" w:date="2020-03-21T14:23:00Z">
        <w:r w:rsidRPr="00BB4FC7">
          <w:rPr>
            <w:rFonts w:eastAsia="Times New Roman"/>
            <w:color w:val="000000"/>
            <w:szCs w:val="19"/>
            <w:shd w:val="clear" w:color="auto" w:fill="FFFFFF"/>
          </w:rPr>
          <w:t xml:space="preserve">Caution: </w:t>
        </w:r>
      </w:ins>
      <w:ins w:id="779" w:author="Richard Haynes" w:date="2020-03-21T14:20:00Z">
        <w:r>
          <w:rPr>
            <w:rFonts w:eastAsia="Times New Roman"/>
            <w:color w:val="000000"/>
            <w:szCs w:val="19"/>
            <w:shd w:val="clear" w:color="auto" w:fill="FFFFFF"/>
          </w:rPr>
          <w:t xml:space="preserve">Co-administration with </w:t>
        </w:r>
      </w:ins>
      <w:ins w:id="780" w:author="Richard Haynes" w:date="2020-03-21T14:23:00Z">
        <w:r>
          <w:rPr>
            <w:rFonts w:eastAsia="Times New Roman"/>
            <w:color w:val="000000"/>
            <w:szCs w:val="19"/>
            <w:shd w:val="clear" w:color="auto" w:fill="FFFFFF"/>
          </w:rPr>
          <w:t>medications</w:t>
        </w:r>
      </w:ins>
      <w:ins w:id="781" w:author="Richard Haynes" w:date="2020-03-21T14:20:00Z">
        <w:r>
          <w:rPr>
            <w:rFonts w:eastAsia="Times New Roman"/>
            <w:color w:val="000000"/>
            <w:szCs w:val="19"/>
            <w:shd w:val="clear" w:color="auto" w:fill="FFFFFF"/>
          </w:rPr>
          <w:t xml:space="preserve"> that prolong the QT interval (e.g. macrolides, quinolones) </w:t>
        </w:r>
      </w:ins>
      <w:ins w:id="782" w:author="Richard Haynes" w:date="2020-03-21T14:24:00Z">
        <w:r>
          <w:rPr>
            <w:rFonts w:eastAsia="Times New Roman"/>
            <w:color w:val="000000"/>
            <w:szCs w:val="19"/>
            <w:shd w:val="clear" w:color="auto" w:fill="FFFFFF"/>
          </w:rPr>
          <w:t xml:space="preserve">is not an absolute contraindication, but it may be </w:t>
        </w:r>
        <w:r w:rsidRPr="00B2198A">
          <w:rPr>
            <w:rFonts w:eastAsia="Times New Roman"/>
            <w:color w:val="000000"/>
            <w:szCs w:val="19"/>
            <w:shd w:val="clear" w:color="auto" w:fill="FFFFFF"/>
          </w:rPr>
          <w:t xml:space="preserve">appropriate to </w:t>
        </w:r>
      </w:ins>
      <w:ins w:id="783" w:author="Martin Landray" w:date="2020-03-21T19:17:00Z">
        <w:r w:rsidR="00EB461B" w:rsidRPr="00B2198A">
          <w:rPr>
            <w:rFonts w:eastAsia="Times New Roman"/>
            <w:color w:val="000000"/>
            <w:szCs w:val="19"/>
            <w:shd w:val="clear" w:color="auto" w:fill="FFFFFF"/>
          </w:rPr>
          <w:t xml:space="preserve">check </w:t>
        </w:r>
      </w:ins>
      <w:ins w:id="784" w:author="Richard Haynes" w:date="2020-03-21T14:24:00Z">
        <w:del w:id="785" w:author="Martin Landray" w:date="2020-03-21T19:17:00Z">
          <w:r w:rsidRPr="00B2198A" w:rsidDel="00EB461B">
            <w:rPr>
              <w:rFonts w:eastAsia="Times New Roman"/>
              <w:color w:val="000000"/>
              <w:szCs w:val="19"/>
              <w:shd w:val="clear" w:color="auto" w:fill="FFFFFF"/>
            </w:rPr>
            <w:delText xml:space="preserve">monitor </w:delText>
          </w:r>
        </w:del>
        <w:r w:rsidRPr="00B2198A">
          <w:rPr>
            <w:rFonts w:eastAsia="Times New Roman"/>
            <w:color w:val="000000"/>
            <w:szCs w:val="19"/>
            <w:shd w:val="clear" w:color="auto" w:fill="FFFFFF"/>
          </w:rPr>
          <w:t>the QT interval</w:t>
        </w:r>
      </w:ins>
      <w:ins w:id="786" w:author="Martin Landray" w:date="2020-03-21T19:17:00Z">
        <w:r w:rsidR="00EB461B" w:rsidRPr="00B2198A">
          <w:rPr>
            <w:rFonts w:eastAsia="Times New Roman"/>
            <w:color w:val="000000"/>
            <w:szCs w:val="19"/>
            <w:shd w:val="clear" w:color="auto" w:fill="FFFFFF"/>
          </w:rPr>
          <w:t xml:space="preserve"> by performing an ECG</w:t>
        </w:r>
      </w:ins>
      <w:ins w:id="787" w:author="Richard Haynes" w:date="2020-03-21T14:24:00Z">
        <w:r w:rsidRPr="00B2198A">
          <w:rPr>
            <w:rFonts w:eastAsia="Times New Roman"/>
            <w:color w:val="000000"/>
            <w:szCs w:val="19"/>
            <w:shd w:val="clear" w:color="auto" w:fill="FFFFFF"/>
          </w:rPr>
          <w:t>.</w:t>
        </w:r>
      </w:ins>
    </w:p>
    <w:p w14:paraId="0CC85AFC" w14:textId="77777777" w:rsidR="00F47C60" w:rsidRDefault="00F47C60" w:rsidP="005B5E0B">
      <w:pPr>
        <w:shd w:val="clear" w:color="auto" w:fill="FFFFFF"/>
        <w:jc w:val="both"/>
        <w:rPr>
          <w:rFonts w:eastAsia="Times New Roman"/>
        </w:rPr>
      </w:pPr>
    </w:p>
    <w:p w14:paraId="7F895420" w14:textId="6B606565" w:rsidR="00842AA6" w:rsidRDefault="00842AA6" w:rsidP="005B5E0B">
      <w:pPr>
        <w:shd w:val="clear" w:color="auto" w:fill="FFFFFF"/>
        <w:jc w:val="both"/>
        <w:rPr>
          <w:rFonts w:eastAsia="Times New Roman"/>
        </w:rPr>
      </w:pPr>
      <w:r>
        <w:rPr>
          <w:rFonts w:eastAsia="Times New Roman"/>
        </w:rPr>
        <w:t>* If these conditions are recorded on the baseline case report form, patients will be ineligible for randomisation to that arm of the study.</w:t>
      </w:r>
    </w:p>
    <w:p w14:paraId="10536BEF" w14:textId="77777777" w:rsidR="00842AA6" w:rsidRDefault="00842AA6" w:rsidP="005B5E0B">
      <w:pPr>
        <w:shd w:val="clear" w:color="auto" w:fill="FFFFFF"/>
        <w:jc w:val="both"/>
        <w:rPr>
          <w:rFonts w:eastAsia="Times New Roman"/>
        </w:rPr>
      </w:pPr>
    </w:p>
    <w:p w14:paraId="269E0A56" w14:textId="601C07E2" w:rsidR="00B21C29" w:rsidRDefault="00842AA6" w:rsidP="005B5E0B">
      <w:pPr>
        <w:jc w:val="both"/>
        <w:rPr>
          <w:rFonts w:eastAsia="Times New Roman"/>
        </w:rPr>
      </w:pPr>
      <w:r>
        <w:rPr>
          <w:rFonts w:eastAsia="Times New Roman"/>
        </w:rPr>
        <w:t xml:space="preserve">Note: This study is being conducted within hospitals. Therefore use of medication will be subject to standard </w:t>
      </w:r>
      <w:del w:id="788" w:author="Richard Haynes" w:date="2020-03-23T14:56:00Z">
        <w:r w:rsidDel="007C7837">
          <w:rPr>
            <w:rFonts w:eastAsia="Times New Roman"/>
          </w:rPr>
          <w:delText xml:space="preserve">pharmacy </w:delText>
        </w:r>
      </w:del>
      <w:ins w:id="789" w:author="Richard Haynes" w:date="2020-03-23T14:56:00Z">
        <w:r w:rsidR="007C7837">
          <w:rPr>
            <w:rFonts w:eastAsia="Times New Roman"/>
          </w:rPr>
          <w:t>medication</w:t>
        </w:r>
        <w:r w:rsidR="007C7837">
          <w:rPr>
            <w:rFonts w:eastAsia="Times New Roman"/>
          </w:rPr>
          <w:t xml:space="preserve"> </w:t>
        </w:r>
      </w:ins>
      <w:r>
        <w:rPr>
          <w:rFonts w:eastAsia="Times New Roman"/>
        </w:rPr>
        <w:t>reviews (typically within 48 hours of enrolment) which will guide modifications to both the study treatment and use of concomitant medication (e.g. in the case of potential drug interactions).</w:t>
      </w:r>
      <w:r w:rsidR="00B21C29">
        <w:rPr>
          <w:rFonts w:eastAsia="Times New Roman"/>
        </w:rPr>
        <w:t xml:space="preserve"> </w:t>
      </w:r>
      <w:r w:rsidR="00B21C29" w:rsidRPr="00AB10DB">
        <w:rPr>
          <w:rFonts w:eastAsia="Times New Roman"/>
        </w:rPr>
        <w:t xml:space="preserve">The doctor may decide whether it is appropriate to stop such medications temporarily to allow the patient to complete the course of </w:t>
      </w:r>
      <w:r w:rsidR="00B21C29">
        <w:rPr>
          <w:rFonts w:eastAsia="Times New Roman"/>
        </w:rPr>
        <w:t>their assigned intervention.</w:t>
      </w:r>
    </w:p>
    <w:p w14:paraId="6C1ECF05" w14:textId="1ADDD1D9" w:rsidR="00842AA6" w:rsidRDefault="00842AA6" w:rsidP="005B5E0B">
      <w:pPr>
        <w:shd w:val="clear" w:color="auto" w:fill="FFFFFF"/>
        <w:jc w:val="both"/>
        <w:rPr>
          <w:rFonts w:eastAsia="Times New Roman"/>
        </w:rPr>
      </w:pPr>
    </w:p>
    <w:p w14:paraId="14503CF0" w14:textId="0B5F5825" w:rsidR="004D7874" w:rsidRDefault="004D7874" w:rsidP="005B5E0B">
      <w:pPr>
        <w:jc w:val="both"/>
        <w:rPr>
          <w:rFonts w:eastAsia="Times New Roman"/>
        </w:rPr>
      </w:pPr>
      <w:r>
        <w:rPr>
          <w:rFonts w:eastAsia="Times New Roman"/>
        </w:rPr>
        <w:br w:type="page"/>
      </w:r>
    </w:p>
    <w:p w14:paraId="3B33DDC2" w14:textId="37EFDDEB" w:rsidR="004B65DD" w:rsidRPr="00734153" w:rsidRDefault="004B65DD" w:rsidP="005B5E0B">
      <w:pPr>
        <w:pStyle w:val="Heading2"/>
        <w:jc w:val="both"/>
      </w:pPr>
      <w:bookmarkStart w:id="790" w:name="_Toc35700897"/>
      <w:r w:rsidRPr="00734153">
        <w:t xml:space="preserve">Appendix </w:t>
      </w:r>
      <w:r w:rsidR="004D7874">
        <w:t>3</w:t>
      </w:r>
      <w:r w:rsidRPr="00734153">
        <w:t>: Organisational Structure and Responsibilities</w:t>
      </w:r>
      <w:bookmarkEnd w:id="759"/>
      <w:bookmarkEnd w:id="760"/>
      <w:bookmarkEnd w:id="761"/>
      <w:bookmarkEnd w:id="790"/>
      <w:r w:rsidR="00C43BB8" w:rsidRPr="00734153">
        <w:t xml:space="preserve"> </w:t>
      </w:r>
    </w:p>
    <w:p w14:paraId="4FCF2AD3" w14:textId="77777777" w:rsidR="000B1CFA" w:rsidRPr="00734153" w:rsidRDefault="000B1CFA" w:rsidP="005B5E0B">
      <w:pPr>
        <w:contextualSpacing/>
        <w:jc w:val="both"/>
      </w:pPr>
    </w:p>
    <w:p w14:paraId="59AAC834" w14:textId="77777777" w:rsidR="004B65DD" w:rsidRPr="00734153" w:rsidRDefault="00096813" w:rsidP="005B5E0B">
      <w:pPr>
        <w:contextualSpacing/>
        <w:jc w:val="both"/>
        <w:rPr>
          <w:b/>
          <w:bCs/>
        </w:rPr>
      </w:pPr>
      <w:r>
        <w:rPr>
          <w:b/>
          <w:bCs/>
        </w:rPr>
        <w:t>Chief Investigator</w:t>
      </w:r>
    </w:p>
    <w:p w14:paraId="07CF4DC8" w14:textId="77777777" w:rsidR="004B65DD" w:rsidRPr="00734153" w:rsidRDefault="004B65DD" w:rsidP="005B5E0B">
      <w:pPr>
        <w:contextualSpacing/>
        <w:jc w:val="both"/>
      </w:pPr>
      <w:r w:rsidRPr="00734153">
        <w:t xml:space="preserve">The </w:t>
      </w:r>
      <w:r w:rsidR="00096813">
        <w:t xml:space="preserve">Chief </w:t>
      </w:r>
      <w:r w:rsidRPr="00734153">
        <w:t>Investigator</w:t>
      </w:r>
      <w:r w:rsidR="00096813">
        <w:t xml:space="preserve"> has </w:t>
      </w:r>
      <w:r w:rsidRPr="00734153">
        <w:t>overall responsibility for:</w:t>
      </w:r>
    </w:p>
    <w:p w14:paraId="36E7B1CC" w14:textId="77777777" w:rsidR="007804BA" w:rsidRPr="00734153" w:rsidRDefault="007804BA" w:rsidP="005B5E0B">
      <w:pPr>
        <w:ind w:left="720"/>
        <w:contextualSpacing/>
        <w:jc w:val="both"/>
      </w:pPr>
    </w:p>
    <w:p w14:paraId="719CA52A" w14:textId="77777777" w:rsidR="004B65DD" w:rsidRPr="00734153" w:rsidRDefault="004B65DD" w:rsidP="005B5E0B">
      <w:pPr>
        <w:numPr>
          <w:ilvl w:val="0"/>
          <w:numId w:val="6"/>
        </w:numPr>
        <w:tabs>
          <w:tab w:val="clear" w:pos="720"/>
          <w:tab w:val="num" w:pos="851"/>
        </w:tabs>
        <w:ind w:left="851" w:hanging="491"/>
        <w:contextualSpacing/>
        <w:jc w:val="both"/>
      </w:pPr>
      <w:r w:rsidRPr="00734153">
        <w:t xml:space="preserve">Design and conduct of the Study </w:t>
      </w:r>
      <w:r w:rsidR="00FF72FD" w:rsidRPr="00734153">
        <w:t>in collaboration with the Steering Committee</w:t>
      </w:r>
      <w:r w:rsidR="00941714" w:rsidRPr="00734153">
        <w:t>;</w:t>
      </w:r>
    </w:p>
    <w:p w14:paraId="21793618" w14:textId="77777777" w:rsidR="004B65DD" w:rsidRPr="00734153" w:rsidRDefault="004B65DD" w:rsidP="005B5E0B">
      <w:pPr>
        <w:numPr>
          <w:ilvl w:val="0"/>
          <w:numId w:val="6"/>
        </w:numPr>
        <w:tabs>
          <w:tab w:val="clear" w:pos="720"/>
          <w:tab w:val="num" w:pos="851"/>
        </w:tabs>
        <w:ind w:left="851" w:hanging="491"/>
        <w:contextualSpacing/>
        <w:jc w:val="both"/>
      </w:pPr>
      <w:r w:rsidRPr="00734153">
        <w:t>Preparation of the Protocol and subsequent revisions</w:t>
      </w:r>
      <w:r w:rsidR="00941714" w:rsidRPr="00734153">
        <w:t>;</w:t>
      </w:r>
    </w:p>
    <w:p w14:paraId="563FCC73" w14:textId="77777777" w:rsidR="005539EF" w:rsidRPr="00734153" w:rsidRDefault="005539EF" w:rsidP="005B5E0B">
      <w:pPr>
        <w:contextualSpacing/>
        <w:jc w:val="both"/>
        <w:rPr>
          <w:b/>
          <w:bCs/>
        </w:rPr>
      </w:pPr>
    </w:p>
    <w:p w14:paraId="68934326" w14:textId="77777777" w:rsidR="004B65DD" w:rsidRPr="00734153" w:rsidRDefault="004B65DD" w:rsidP="005B5E0B">
      <w:pPr>
        <w:contextualSpacing/>
        <w:jc w:val="both"/>
        <w:rPr>
          <w:b/>
          <w:bCs/>
        </w:rPr>
      </w:pPr>
      <w:r w:rsidRPr="00734153">
        <w:rPr>
          <w:b/>
          <w:bCs/>
        </w:rPr>
        <w:t>Steering Committee</w:t>
      </w:r>
    </w:p>
    <w:p w14:paraId="7483EDCE" w14:textId="0B1E6A34" w:rsidR="004B65DD" w:rsidRPr="00734153" w:rsidRDefault="004B65DD" w:rsidP="005B5E0B">
      <w:pPr>
        <w:contextualSpacing/>
        <w:jc w:val="both"/>
      </w:pPr>
      <w:r w:rsidRPr="00734153">
        <w:t xml:space="preserve">The Steering Committee </w:t>
      </w:r>
      <w:r w:rsidR="006B76A1" w:rsidRPr="00734153">
        <w:t xml:space="preserve">(see Section </w:t>
      </w:r>
      <w:r w:rsidR="00282473">
        <w:fldChar w:fldCharType="begin"/>
      </w:r>
      <w:r w:rsidR="00282473">
        <w:instrText xml:space="preserve"> REF _Ref34926130 \r \h </w:instrText>
      </w:r>
      <w:r w:rsidR="005B5E0B">
        <w:instrText xml:space="preserve"> \* MERGEFORMAT </w:instrText>
      </w:r>
      <w:r w:rsidR="00282473">
        <w:fldChar w:fldCharType="separate"/>
      </w:r>
      <w:r w:rsidR="00A73E0A">
        <w:t>8.4</w:t>
      </w:r>
      <w:r w:rsidR="00282473">
        <w:fldChar w:fldCharType="end"/>
      </w:r>
      <w:r w:rsidR="00282473">
        <w:t xml:space="preserve"> </w:t>
      </w:r>
      <w:r w:rsidR="006B76A1" w:rsidRPr="00734153">
        <w:t xml:space="preserve">for list of members) </w:t>
      </w:r>
      <w:r w:rsidRPr="00734153">
        <w:t>is responsible for:</w:t>
      </w:r>
    </w:p>
    <w:p w14:paraId="0446F259" w14:textId="77777777" w:rsidR="007804BA" w:rsidRPr="00734153" w:rsidRDefault="007804BA" w:rsidP="005B5E0B">
      <w:pPr>
        <w:ind w:left="720"/>
        <w:contextualSpacing/>
        <w:jc w:val="both"/>
      </w:pPr>
    </w:p>
    <w:p w14:paraId="30CBF336" w14:textId="77777777" w:rsidR="004B65DD" w:rsidRPr="00734153" w:rsidRDefault="004B65DD" w:rsidP="005B5E0B">
      <w:pPr>
        <w:numPr>
          <w:ilvl w:val="0"/>
          <w:numId w:val="7"/>
        </w:numPr>
        <w:tabs>
          <w:tab w:val="clear" w:pos="720"/>
          <w:tab w:val="num" w:pos="851"/>
        </w:tabs>
        <w:ind w:left="851" w:hanging="491"/>
        <w:contextualSpacing/>
        <w:jc w:val="both"/>
      </w:pPr>
      <w:r w:rsidRPr="00734153">
        <w:t>Agreement of the final Protocol</w:t>
      </w:r>
      <w:r w:rsidR="00FF72FD" w:rsidRPr="00734153">
        <w:t xml:space="preserve"> and </w:t>
      </w:r>
      <w:r w:rsidRPr="00734153">
        <w:t>the Data Analysis Plans</w:t>
      </w:r>
      <w:r w:rsidR="00941714" w:rsidRPr="00734153">
        <w:t>;</w:t>
      </w:r>
    </w:p>
    <w:p w14:paraId="1B3E1EE9" w14:textId="77777777" w:rsidR="004B65DD" w:rsidRPr="00734153" w:rsidRDefault="004B65DD" w:rsidP="005B5E0B">
      <w:pPr>
        <w:numPr>
          <w:ilvl w:val="0"/>
          <w:numId w:val="7"/>
        </w:numPr>
        <w:tabs>
          <w:tab w:val="clear" w:pos="720"/>
          <w:tab w:val="num" w:pos="851"/>
        </w:tabs>
        <w:ind w:left="851" w:hanging="491"/>
        <w:contextualSpacing/>
        <w:jc w:val="both"/>
      </w:pPr>
      <w:r w:rsidRPr="00734153">
        <w:t xml:space="preserve">Reviewing progress of the study and, if necessary, </w:t>
      </w:r>
      <w:r w:rsidR="00FF72FD" w:rsidRPr="00734153">
        <w:t xml:space="preserve">deciding on Protocol </w:t>
      </w:r>
      <w:r w:rsidRPr="00734153">
        <w:t>changes</w:t>
      </w:r>
      <w:r w:rsidR="00941714" w:rsidRPr="00734153">
        <w:t>;</w:t>
      </w:r>
    </w:p>
    <w:p w14:paraId="39347E47" w14:textId="77777777" w:rsidR="004B65DD" w:rsidRPr="00734153" w:rsidRDefault="004B65DD" w:rsidP="005B5E0B">
      <w:pPr>
        <w:numPr>
          <w:ilvl w:val="0"/>
          <w:numId w:val="7"/>
        </w:numPr>
        <w:tabs>
          <w:tab w:val="clear" w:pos="720"/>
          <w:tab w:val="num" w:pos="851"/>
        </w:tabs>
        <w:ind w:left="851" w:hanging="491"/>
        <w:contextualSpacing/>
        <w:jc w:val="both"/>
      </w:pPr>
      <w:r w:rsidRPr="00734153">
        <w:t xml:space="preserve">Review and approval of study </w:t>
      </w:r>
      <w:r w:rsidR="005F0700" w:rsidRPr="00734153">
        <w:t xml:space="preserve">publications </w:t>
      </w:r>
      <w:r w:rsidRPr="00734153">
        <w:t xml:space="preserve">and </w:t>
      </w:r>
      <w:r w:rsidR="00941714" w:rsidRPr="00734153">
        <w:t>substudy proposals;</w:t>
      </w:r>
    </w:p>
    <w:p w14:paraId="2DDD3506" w14:textId="77777777" w:rsidR="00FF72FD" w:rsidRPr="00734153" w:rsidRDefault="00FF72FD" w:rsidP="005B5E0B">
      <w:pPr>
        <w:numPr>
          <w:ilvl w:val="0"/>
          <w:numId w:val="7"/>
        </w:numPr>
        <w:tabs>
          <w:tab w:val="clear" w:pos="720"/>
          <w:tab w:val="num" w:pos="851"/>
        </w:tabs>
        <w:ind w:left="851" w:hanging="491"/>
        <w:contextualSpacing/>
        <w:jc w:val="both"/>
      </w:pPr>
      <w:r w:rsidRPr="00734153">
        <w:t>Reviewing new studies that may be of relevance</w:t>
      </w:r>
      <w:r w:rsidR="00941714" w:rsidRPr="00734153">
        <w:t>.</w:t>
      </w:r>
    </w:p>
    <w:p w14:paraId="1A47E8BF" w14:textId="77777777" w:rsidR="005539EF" w:rsidRPr="00734153" w:rsidRDefault="005539EF" w:rsidP="005B5E0B">
      <w:pPr>
        <w:contextualSpacing/>
        <w:jc w:val="both"/>
      </w:pPr>
    </w:p>
    <w:p w14:paraId="53B89864" w14:textId="77777777" w:rsidR="004B65DD" w:rsidRPr="00734153" w:rsidRDefault="004B65DD" w:rsidP="005B5E0B">
      <w:pPr>
        <w:contextualSpacing/>
        <w:jc w:val="both"/>
        <w:rPr>
          <w:b/>
          <w:bCs/>
        </w:rPr>
      </w:pPr>
      <w:r w:rsidRPr="00734153">
        <w:rPr>
          <w:b/>
          <w:bCs/>
        </w:rPr>
        <w:t>Data Monitoring Committee</w:t>
      </w:r>
    </w:p>
    <w:p w14:paraId="6BBB0639" w14:textId="77777777" w:rsidR="004B65DD" w:rsidRPr="00734153" w:rsidRDefault="004B65DD" w:rsidP="005B5E0B">
      <w:pPr>
        <w:tabs>
          <w:tab w:val="left" w:pos="3320"/>
          <w:tab w:val="left" w:pos="9900"/>
        </w:tabs>
        <w:contextualSpacing/>
        <w:jc w:val="both"/>
      </w:pPr>
      <w:r w:rsidRPr="00734153">
        <w:t>The independent Data Monitoring Committee is responsible for:</w:t>
      </w:r>
    </w:p>
    <w:p w14:paraId="00EAA701" w14:textId="77777777" w:rsidR="007804BA" w:rsidRPr="00734153" w:rsidRDefault="007804BA" w:rsidP="005B5E0B">
      <w:pPr>
        <w:ind w:left="720"/>
        <w:contextualSpacing/>
        <w:jc w:val="both"/>
      </w:pPr>
    </w:p>
    <w:p w14:paraId="4515933A" w14:textId="77777777" w:rsidR="004B65DD" w:rsidRPr="00734153" w:rsidRDefault="004B65DD" w:rsidP="005B5E0B">
      <w:pPr>
        <w:numPr>
          <w:ilvl w:val="0"/>
          <w:numId w:val="8"/>
        </w:numPr>
        <w:tabs>
          <w:tab w:val="clear" w:pos="720"/>
          <w:tab w:val="num" w:pos="851"/>
        </w:tabs>
        <w:ind w:left="851" w:hanging="491"/>
        <w:contextualSpacing/>
        <w:jc w:val="both"/>
      </w:pPr>
      <w:r w:rsidRPr="00734153">
        <w:t xml:space="preserve">Reviewing unblinded interim </w:t>
      </w:r>
      <w:r w:rsidR="00FF72FD" w:rsidRPr="00734153">
        <w:t xml:space="preserve">analyses </w:t>
      </w:r>
      <w:r w:rsidRPr="00734153">
        <w:t>according to the Protocol</w:t>
      </w:r>
      <w:r w:rsidR="00941714" w:rsidRPr="00734153">
        <w:t>;</w:t>
      </w:r>
    </w:p>
    <w:p w14:paraId="67BDE4F2" w14:textId="4ECB096B" w:rsidR="004B65DD" w:rsidRPr="00734153" w:rsidRDefault="004B65DD" w:rsidP="005B5E0B">
      <w:pPr>
        <w:numPr>
          <w:ilvl w:val="0"/>
          <w:numId w:val="8"/>
        </w:numPr>
        <w:tabs>
          <w:tab w:val="clear" w:pos="720"/>
          <w:tab w:val="num" w:pos="851"/>
        </w:tabs>
        <w:ind w:left="851" w:hanging="491"/>
        <w:contextualSpacing/>
        <w:jc w:val="both"/>
      </w:pPr>
      <w:r w:rsidRPr="00734153">
        <w:t xml:space="preserve">Advising the Steering Committee if, in their view, the </w:t>
      </w:r>
      <w:r w:rsidR="008A745F" w:rsidRPr="00734153">
        <w:t>randomi</w:t>
      </w:r>
      <w:r w:rsidR="008A745F">
        <w:t>s</w:t>
      </w:r>
      <w:r w:rsidR="008A745F" w:rsidRPr="00734153">
        <w:t xml:space="preserve">ed </w:t>
      </w:r>
      <w:r w:rsidRPr="00734153">
        <w:t xml:space="preserve">data provide evidence that may warrant </w:t>
      </w:r>
      <w:r w:rsidR="00096813">
        <w:t>a change in the protocol (e.g. modification or cessation of one or more of the treatment arms)</w:t>
      </w:r>
      <w:r w:rsidR="00941714" w:rsidRPr="00734153">
        <w:t>.</w:t>
      </w:r>
    </w:p>
    <w:p w14:paraId="7B050B27" w14:textId="77777777" w:rsidR="005539EF" w:rsidRPr="00734153" w:rsidRDefault="005539EF" w:rsidP="005B5E0B">
      <w:pPr>
        <w:ind w:left="360"/>
        <w:contextualSpacing/>
        <w:jc w:val="both"/>
      </w:pPr>
    </w:p>
    <w:p w14:paraId="0B89BEF2" w14:textId="09117B03" w:rsidR="004B65DD" w:rsidRPr="00734153" w:rsidRDefault="004B65DD" w:rsidP="005B5E0B">
      <w:pPr>
        <w:contextualSpacing/>
        <w:jc w:val="both"/>
        <w:rPr>
          <w:b/>
          <w:bCs/>
        </w:rPr>
      </w:pPr>
      <w:r w:rsidRPr="00734153">
        <w:rPr>
          <w:b/>
          <w:bCs/>
        </w:rPr>
        <w:t>Central Coordinating Office</w:t>
      </w:r>
      <w:r w:rsidR="007F6901">
        <w:rPr>
          <w:b/>
          <w:bCs/>
        </w:rPr>
        <w:t xml:space="preserve"> (CCO)</w:t>
      </w:r>
    </w:p>
    <w:p w14:paraId="3E6F136B" w14:textId="77777777" w:rsidR="004B65DD" w:rsidRPr="00734153" w:rsidRDefault="004B65DD" w:rsidP="005B5E0B">
      <w:pPr>
        <w:contextualSpacing/>
        <w:jc w:val="both"/>
      </w:pPr>
      <w:r w:rsidRPr="00734153">
        <w:t>The CCO is responsible for the overall coordination of the Study, including:</w:t>
      </w:r>
    </w:p>
    <w:p w14:paraId="4648D0FA" w14:textId="77777777" w:rsidR="007804BA" w:rsidRPr="00734153" w:rsidRDefault="007804BA" w:rsidP="005B5E0B">
      <w:pPr>
        <w:ind w:left="720"/>
        <w:contextualSpacing/>
        <w:jc w:val="both"/>
      </w:pPr>
    </w:p>
    <w:p w14:paraId="7285F03E" w14:textId="77777777" w:rsidR="004B65DD" w:rsidRPr="00734153" w:rsidRDefault="004B65DD" w:rsidP="005B5E0B">
      <w:pPr>
        <w:numPr>
          <w:ilvl w:val="0"/>
          <w:numId w:val="9"/>
        </w:numPr>
        <w:tabs>
          <w:tab w:val="clear" w:pos="720"/>
          <w:tab w:val="num" w:pos="851"/>
        </w:tabs>
        <w:ind w:left="851" w:hanging="491"/>
        <w:contextualSpacing/>
        <w:jc w:val="both"/>
      </w:pPr>
      <w:r w:rsidRPr="00734153">
        <w:t>Study planning and organisation of Steering Committee meetings</w:t>
      </w:r>
      <w:r w:rsidR="00941714" w:rsidRPr="00734153">
        <w:t>;</w:t>
      </w:r>
    </w:p>
    <w:p w14:paraId="175E6A2B" w14:textId="77777777" w:rsidR="002B07B0" w:rsidRDefault="002B07B0" w:rsidP="005B5E0B">
      <w:pPr>
        <w:numPr>
          <w:ilvl w:val="0"/>
          <w:numId w:val="9"/>
        </w:numPr>
        <w:tabs>
          <w:tab w:val="clear" w:pos="720"/>
          <w:tab w:val="num" w:pos="851"/>
        </w:tabs>
        <w:ind w:left="851" w:hanging="491"/>
        <w:contextualSpacing/>
        <w:jc w:val="both"/>
      </w:pPr>
      <w:r w:rsidRPr="00734153">
        <w:t xml:space="preserve">Ensuring necessary regulatory </w:t>
      </w:r>
      <w:r w:rsidR="006246F1">
        <w:t xml:space="preserve">and ethics committee </w:t>
      </w:r>
      <w:r w:rsidRPr="00734153">
        <w:t>approval</w:t>
      </w:r>
      <w:r w:rsidR="00941714" w:rsidRPr="00734153">
        <w:t>s;</w:t>
      </w:r>
    </w:p>
    <w:p w14:paraId="4403FA20" w14:textId="493D3D03" w:rsidR="00213C58" w:rsidRPr="00734153" w:rsidRDefault="00213C58" w:rsidP="005B5E0B">
      <w:pPr>
        <w:numPr>
          <w:ilvl w:val="0"/>
          <w:numId w:val="9"/>
        </w:numPr>
        <w:tabs>
          <w:tab w:val="clear" w:pos="720"/>
          <w:tab w:val="num" w:pos="851"/>
        </w:tabs>
        <w:ind w:left="851" w:hanging="491"/>
        <w:contextualSpacing/>
        <w:jc w:val="both"/>
      </w:pPr>
      <w:r>
        <w:t>Development of Standard Operating Procedures and computer systems</w:t>
      </w:r>
    </w:p>
    <w:p w14:paraId="1C1BBFFA" w14:textId="77777777" w:rsidR="002B07B0" w:rsidRPr="00734153" w:rsidRDefault="002B07B0" w:rsidP="005B5E0B">
      <w:pPr>
        <w:numPr>
          <w:ilvl w:val="0"/>
          <w:numId w:val="9"/>
        </w:numPr>
        <w:tabs>
          <w:tab w:val="clear" w:pos="720"/>
          <w:tab w:val="num" w:pos="851"/>
        </w:tabs>
        <w:ind w:left="851" w:hanging="491"/>
        <w:contextualSpacing/>
        <w:jc w:val="both"/>
      </w:pPr>
      <w:r w:rsidRPr="00734153">
        <w:t>Monitoring overall progress of the study</w:t>
      </w:r>
      <w:r w:rsidR="00941714" w:rsidRPr="00734153">
        <w:t>;</w:t>
      </w:r>
      <w:r w:rsidRPr="00734153">
        <w:t xml:space="preserve"> </w:t>
      </w:r>
    </w:p>
    <w:p w14:paraId="6FA090D1" w14:textId="77777777" w:rsidR="004B65DD" w:rsidRPr="00734153" w:rsidRDefault="004B65DD" w:rsidP="005B5E0B">
      <w:pPr>
        <w:numPr>
          <w:ilvl w:val="0"/>
          <w:numId w:val="9"/>
        </w:numPr>
        <w:tabs>
          <w:tab w:val="clear" w:pos="720"/>
          <w:tab w:val="num" w:pos="851"/>
        </w:tabs>
        <w:ind w:left="851" w:hanging="491"/>
        <w:contextualSpacing/>
        <w:jc w:val="both"/>
      </w:pPr>
      <w:r w:rsidRPr="00734153">
        <w:t xml:space="preserve">Provision of study materials to </w:t>
      </w:r>
      <w:r w:rsidR="006246F1">
        <w:t>LCCs</w:t>
      </w:r>
      <w:r w:rsidR="00941714" w:rsidRPr="00734153">
        <w:t>;</w:t>
      </w:r>
      <w:r w:rsidR="002B07B0" w:rsidRPr="00734153">
        <w:t xml:space="preserve"> </w:t>
      </w:r>
    </w:p>
    <w:p w14:paraId="7DE08833" w14:textId="77777777" w:rsidR="002B07B0" w:rsidRPr="00734153" w:rsidRDefault="006246F1" w:rsidP="005B5E0B">
      <w:pPr>
        <w:numPr>
          <w:ilvl w:val="0"/>
          <w:numId w:val="9"/>
        </w:numPr>
        <w:tabs>
          <w:tab w:val="clear" w:pos="720"/>
          <w:tab w:val="num" w:pos="851"/>
        </w:tabs>
        <w:ind w:left="851" w:hanging="491"/>
        <w:contextualSpacing/>
        <w:jc w:val="both"/>
      </w:pPr>
      <w:r>
        <w:t>Monitoring and r</w:t>
      </w:r>
      <w:r w:rsidR="004B65DD" w:rsidRPr="00734153">
        <w:t xml:space="preserve">eporting </w:t>
      </w:r>
      <w:r>
        <w:t>safety information in line with the protocol and regulatory requirements</w:t>
      </w:r>
      <w:r w:rsidR="00941714" w:rsidRPr="00734153">
        <w:t>;</w:t>
      </w:r>
    </w:p>
    <w:p w14:paraId="29D60A7C" w14:textId="77777777" w:rsidR="006246F1" w:rsidRDefault="002B07B0" w:rsidP="005B5E0B">
      <w:pPr>
        <w:numPr>
          <w:ilvl w:val="0"/>
          <w:numId w:val="9"/>
        </w:numPr>
        <w:tabs>
          <w:tab w:val="clear" w:pos="720"/>
          <w:tab w:val="num" w:pos="851"/>
        </w:tabs>
        <w:ind w:left="851" w:hanging="491"/>
        <w:contextualSpacing/>
        <w:jc w:val="both"/>
      </w:pPr>
      <w:r w:rsidRPr="00734153">
        <w:t>Dealing with</w:t>
      </w:r>
      <w:r w:rsidR="004B65DD" w:rsidRPr="00734153">
        <w:t xml:space="preserve"> technical, medical and administrative queries from </w:t>
      </w:r>
      <w:r w:rsidR="006246F1">
        <w:t>L</w:t>
      </w:r>
      <w:r w:rsidR="004B65DD" w:rsidRPr="00734153">
        <w:t>CCs</w:t>
      </w:r>
      <w:r w:rsidR="006246F1">
        <w:t>.</w:t>
      </w:r>
    </w:p>
    <w:p w14:paraId="001F46E8" w14:textId="77777777" w:rsidR="00213C58" w:rsidRDefault="00213C58" w:rsidP="005B5E0B">
      <w:pPr>
        <w:ind w:left="851"/>
        <w:contextualSpacing/>
        <w:jc w:val="both"/>
      </w:pPr>
    </w:p>
    <w:p w14:paraId="709211D9" w14:textId="419E613E" w:rsidR="004B65DD" w:rsidRPr="00734153" w:rsidRDefault="004B65DD" w:rsidP="005B5E0B">
      <w:pPr>
        <w:contextualSpacing/>
        <w:jc w:val="both"/>
        <w:rPr>
          <w:b/>
          <w:bCs/>
        </w:rPr>
      </w:pPr>
      <w:r w:rsidRPr="00734153">
        <w:rPr>
          <w:b/>
          <w:bCs/>
        </w:rPr>
        <w:t>Local Clinical Centres</w:t>
      </w:r>
      <w:r w:rsidR="007F6901">
        <w:rPr>
          <w:b/>
          <w:bCs/>
        </w:rPr>
        <w:t xml:space="preserve"> (LCC)</w:t>
      </w:r>
    </w:p>
    <w:p w14:paraId="2EC39710" w14:textId="77777777" w:rsidR="004B65DD" w:rsidRPr="00734153" w:rsidRDefault="004B65DD" w:rsidP="005B5E0B">
      <w:pPr>
        <w:contextualSpacing/>
        <w:jc w:val="both"/>
      </w:pPr>
      <w:r w:rsidRPr="00734153">
        <w:t>The LCC lead investigator and LCC clinic staff are responsible for:</w:t>
      </w:r>
    </w:p>
    <w:p w14:paraId="20870393" w14:textId="77777777" w:rsidR="007804BA" w:rsidRPr="00734153" w:rsidRDefault="007804BA" w:rsidP="005B5E0B">
      <w:pPr>
        <w:ind w:left="720"/>
        <w:contextualSpacing/>
        <w:jc w:val="both"/>
      </w:pPr>
    </w:p>
    <w:p w14:paraId="76A0F22B" w14:textId="77777777" w:rsidR="004B65DD" w:rsidRPr="00734153" w:rsidRDefault="004B65DD" w:rsidP="005B5E0B">
      <w:pPr>
        <w:numPr>
          <w:ilvl w:val="0"/>
          <w:numId w:val="10"/>
        </w:numPr>
        <w:tabs>
          <w:tab w:val="clear" w:pos="720"/>
          <w:tab w:val="num" w:pos="851"/>
        </w:tabs>
        <w:ind w:left="851" w:hanging="491"/>
        <w:contextualSpacing/>
        <w:jc w:val="both"/>
      </w:pPr>
      <w:r w:rsidRPr="00734153">
        <w:t xml:space="preserve">Obtaining </w:t>
      </w:r>
      <w:r w:rsidR="006246F1">
        <w:t>all relevant local permissions (assisted by the CCO)</w:t>
      </w:r>
    </w:p>
    <w:p w14:paraId="17775EAC" w14:textId="77777777" w:rsidR="006246F1" w:rsidRDefault="006246F1" w:rsidP="005B5E0B">
      <w:pPr>
        <w:numPr>
          <w:ilvl w:val="0"/>
          <w:numId w:val="10"/>
        </w:numPr>
        <w:tabs>
          <w:tab w:val="clear" w:pos="720"/>
          <w:tab w:val="num" w:pos="851"/>
        </w:tabs>
        <w:ind w:left="851" w:hanging="491"/>
        <w:contextualSpacing/>
        <w:jc w:val="both"/>
      </w:pPr>
      <w:r>
        <w:t>All trial activities at the LCC, including appropriate training and supervision for clinical staff</w:t>
      </w:r>
    </w:p>
    <w:p w14:paraId="5977BA7C" w14:textId="77777777" w:rsidR="004B65DD" w:rsidRPr="00734153" w:rsidRDefault="004B65DD" w:rsidP="005B5E0B">
      <w:pPr>
        <w:numPr>
          <w:ilvl w:val="0"/>
          <w:numId w:val="10"/>
        </w:numPr>
        <w:tabs>
          <w:tab w:val="clear" w:pos="720"/>
          <w:tab w:val="num" w:pos="851"/>
        </w:tabs>
        <w:ind w:left="851" w:hanging="491"/>
        <w:contextualSpacing/>
        <w:jc w:val="both"/>
      </w:pPr>
      <w:r w:rsidRPr="00734153">
        <w:t xml:space="preserve">Conducting </w:t>
      </w:r>
      <w:r w:rsidR="006246F1">
        <w:t xml:space="preserve">trial </w:t>
      </w:r>
      <w:r w:rsidRPr="00734153">
        <w:t>procedures</w:t>
      </w:r>
      <w:r w:rsidR="006246F1">
        <w:t xml:space="preserve"> at the LCC in line with all relevant local policies and procedures</w:t>
      </w:r>
      <w:r w:rsidR="00FF625F" w:rsidRPr="00734153">
        <w:t>;</w:t>
      </w:r>
    </w:p>
    <w:p w14:paraId="613A0442" w14:textId="531FDDEB" w:rsidR="0015225C" w:rsidRPr="00734153" w:rsidRDefault="004B65DD" w:rsidP="005B5E0B">
      <w:pPr>
        <w:numPr>
          <w:ilvl w:val="0"/>
          <w:numId w:val="10"/>
        </w:numPr>
        <w:tabs>
          <w:tab w:val="clear" w:pos="720"/>
          <w:tab w:val="num" w:pos="851"/>
        </w:tabs>
        <w:ind w:left="851" w:hanging="491"/>
        <w:contextualSpacing/>
        <w:jc w:val="both"/>
      </w:pPr>
      <w:r w:rsidRPr="00734153">
        <w:t xml:space="preserve">Dealing with enquiries from participants and </w:t>
      </w:r>
      <w:r w:rsidR="00FF625F" w:rsidRPr="00734153">
        <w:t>others</w:t>
      </w:r>
      <w:r w:rsidR="005B5E0B">
        <w:t>.</w:t>
      </w:r>
    </w:p>
    <w:p w14:paraId="727416AF" w14:textId="77777777" w:rsidR="00E5671F" w:rsidRDefault="00E5671F" w:rsidP="006246F1">
      <w:pPr>
        <w:ind w:left="851"/>
        <w:contextualSpacing/>
        <w:jc w:val="both"/>
      </w:pPr>
    </w:p>
    <w:p w14:paraId="44A2D1DE" w14:textId="77777777" w:rsidR="00E5671F" w:rsidRDefault="00E5671F" w:rsidP="006246F1">
      <w:pPr>
        <w:ind w:left="851"/>
        <w:contextualSpacing/>
        <w:jc w:val="both"/>
      </w:pPr>
    </w:p>
    <w:p w14:paraId="09C23052" w14:textId="2B01B9D6" w:rsidR="006246F1" w:rsidRPr="00734153" w:rsidRDefault="00A95509" w:rsidP="006246F1">
      <w:pPr>
        <w:ind w:left="851"/>
        <w:contextualSpacing/>
        <w:jc w:val="both"/>
      </w:pPr>
      <w:r>
        <w:fldChar w:fldCharType="begin"/>
      </w:r>
      <w:r>
        <w:instrText xml:space="preserve"> ADDIN EN.SECTION.REFLIST </w:instrText>
      </w:r>
      <w:r>
        <w:fldChar w:fldCharType="end"/>
      </w:r>
    </w:p>
    <w:p w14:paraId="79C4732E" w14:textId="77777777" w:rsidR="004B65DD" w:rsidRPr="00734153" w:rsidRDefault="004B65DD" w:rsidP="00392BCB">
      <w:pPr>
        <w:pStyle w:val="Caption"/>
        <w:spacing w:before="0" w:after="0"/>
        <w:contextualSpacing/>
        <w:jc w:val="both"/>
        <w:sectPr w:rsidR="004B65DD" w:rsidRPr="00734153" w:rsidSect="005457C5">
          <w:footnotePr>
            <w:numFmt w:val="lowerLetter"/>
          </w:footnotePr>
          <w:pgSz w:w="11907" w:h="16840" w:code="9"/>
          <w:pgMar w:top="1134" w:right="1134" w:bottom="1134" w:left="1134" w:header="720" w:footer="720" w:gutter="0"/>
          <w:cols w:space="720"/>
          <w:docGrid w:linePitch="326"/>
        </w:sectPr>
      </w:pPr>
    </w:p>
    <w:p w14:paraId="0083B12A" w14:textId="728FE5EC" w:rsidR="004B65DD" w:rsidRPr="00734153" w:rsidRDefault="00123202" w:rsidP="00213C58">
      <w:pPr>
        <w:pStyle w:val="Heading2"/>
      </w:pPr>
      <w:bookmarkStart w:id="791" w:name="_Toc266112760"/>
      <w:bookmarkStart w:id="792" w:name="_Toc267579323"/>
      <w:bookmarkStart w:id="793" w:name="_Toc268860992"/>
      <w:bookmarkStart w:id="794" w:name="_Toc246777111"/>
      <w:bookmarkStart w:id="795" w:name="_Ref489424306"/>
      <w:bookmarkStart w:id="796" w:name="_Ref34926130"/>
      <w:bookmarkStart w:id="797" w:name="_Toc35700898"/>
      <w:bookmarkEnd w:id="791"/>
      <w:bookmarkEnd w:id="792"/>
      <w:bookmarkEnd w:id="793"/>
      <w:r>
        <w:t xml:space="preserve">Appendix </w:t>
      </w:r>
      <w:r w:rsidR="004D7874">
        <w:t>4</w:t>
      </w:r>
      <w:r w:rsidR="004B65DD" w:rsidRPr="00734153">
        <w:t xml:space="preserve">: </w:t>
      </w:r>
      <w:bookmarkEnd w:id="794"/>
      <w:bookmarkEnd w:id="795"/>
      <w:r w:rsidR="00213C58">
        <w:t>Organisational Details</w:t>
      </w:r>
      <w:bookmarkEnd w:id="796"/>
      <w:bookmarkEnd w:id="797"/>
    </w:p>
    <w:p w14:paraId="761024CC" w14:textId="77777777" w:rsidR="006246F1" w:rsidRDefault="006246F1" w:rsidP="006246F1">
      <w:pPr>
        <w:tabs>
          <w:tab w:val="center" w:pos="2340"/>
          <w:tab w:val="left" w:pos="6120"/>
          <w:tab w:val="center" w:pos="7200"/>
        </w:tabs>
        <w:ind w:right="180"/>
        <w:contextualSpacing/>
        <w:jc w:val="both"/>
        <w:outlineLvl w:val="0"/>
        <w:rPr>
          <w:b/>
          <w:bCs/>
          <w:sz w:val="20"/>
          <w:szCs w:val="20"/>
        </w:rPr>
      </w:pPr>
    </w:p>
    <w:p w14:paraId="6460A81C" w14:textId="77777777" w:rsidR="0091798C" w:rsidRDefault="0091798C" w:rsidP="006246F1">
      <w:pPr>
        <w:tabs>
          <w:tab w:val="center" w:pos="2340"/>
          <w:tab w:val="left" w:pos="6120"/>
          <w:tab w:val="center" w:pos="7200"/>
        </w:tabs>
        <w:ind w:right="180"/>
        <w:contextualSpacing/>
        <w:jc w:val="both"/>
        <w:outlineLvl w:val="0"/>
        <w:rPr>
          <w:b/>
          <w:bCs/>
          <w:sz w:val="20"/>
          <w:szCs w:val="20"/>
        </w:rPr>
      </w:pPr>
    </w:p>
    <w:p w14:paraId="0065756D" w14:textId="77777777" w:rsidR="004B65DD" w:rsidRPr="00734153" w:rsidRDefault="004B65DD" w:rsidP="00392BCB">
      <w:pPr>
        <w:tabs>
          <w:tab w:val="center" w:pos="2340"/>
          <w:tab w:val="left" w:pos="6120"/>
          <w:tab w:val="center" w:pos="7200"/>
        </w:tabs>
        <w:ind w:right="180"/>
        <w:contextualSpacing/>
        <w:jc w:val="both"/>
        <w:outlineLvl w:val="0"/>
        <w:rPr>
          <w:b/>
          <w:bCs/>
          <w:sz w:val="20"/>
          <w:szCs w:val="20"/>
        </w:rPr>
      </w:pPr>
      <w:r w:rsidRPr="00734153">
        <w:rPr>
          <w:b/>
          <w:bCs/>
          <w:sz w:val="20"/>
          <w:szCs w:val="20"/>
        </w:rPr>
        <w:t>STEERING COMMITTEE</w:t>
      </w:r>
    </w:p>
    <w:p w14:paraId="4F5674F1" w14:textId="77777777" w:rsidR="004B65DD" w:rsidRPr="00734153" w:rsidRDefault="004B65DD" w:rsidP="00392BCB">
      <w:pPr>
        <w:tabs>
          <w:tab w:val="center" w:pos="2340"/>
          <w:tab w:val="left" w:pos="6120"/>
          <w:tab w:val="center" w:pos="7200"/>
        </w:tabs>
        <w:ind w:right="180"/>
        <w:contextualSpacing/>
        <w:jc w:val="both"/>
        <w:rPr>
          <w:b/>
          <w:bCs/>
          <w:sz w:val="20"/>
          <w:szCs w:val="20"/>
        </w:rPr>
      </w:pPr>
      <w:r w:rsidRPr="00734153">
        <w:rPr>
          <w:b/>
          <w:bCs/>
          <w:sz w:val="20"/>
          <w:szCs w:val="20"/>
        </w:rPr>
        <w:t>(Major organisational and policy decisions</w:t>
      </w:r>
      <w:r w:rsidR="003E18CC" w:rsidRPr="00734153">
        <w:rPr>
          <w:b/>
          <w:bCs/>
          <w:sz w:val="20"/>
          <w:szCs w:val="20"/>
        </w:rPr>
        <w:t>, and scientific advice</w:t>
      </w:r>
      <w:r w:rsidRPr="00734153">
        <w:rPr>
          <w:b/>
          <w:bCs/>
          <w:sz w:val="20"/>
          <w:szCs w:val="20"/>
        </w:rPr>
        <w:t>; blinded to treatment allocation)</w:t>
      </w:r>
    </w:p>
    <w:p w14:paraId="42D1310C" w14:textId="77777777" w:rsidR="009B52F6" w:rsidRPr="00734153" w:rsidRDefault="009B52F6" w:rsidP="00392BCB">
      <w:pPr>
        <w:tabs>
          <w:tab w:val="center" w:pos="2340"/>
          <w:tab w:val="left" w:pos="6120"/>
          <w:tab w:val="center" w:pos="7200"/>
        </w:tabs>
        <w:ind w:right="180"/>
        <w:contextualSpacing/>
        <w:jc w:val="both"/>
        <w:rPr>
          <w:b/>
          <w:bCs/>
          <w:sz w:val="20"/>
          <w:szCs w:val="20"/>
        </w:rPr>
      </w:pPr>
    </w:p>
    <w:tbl>
      <w:tblPr>
        <w:tblW w:w="0" w:type="auto"/>
        <w:jc w:val="center"/>
        <w:tblBorders>
          <w:bottom w:val="single" w:sz="4" w:space="0" w:color="auto"/>
        </w:tblBorders>
        <w:tblLayout w:type="fixed"/>
        <w:tblLook w:val="0000" w:firstRow="0" w:lastRow="0" w:firstColumn="0" w:lastColumn="0" w:noHBand="0" w:noVBand="0"/>
      </w:tblPr>
      <w:tblGrid>
        <w:gridCol w:w="3599"/>
        <w:gridCol w:w="5865"/>
      </w:tblGrid>
      <w:tr w:rsidR="009B52F6" w:rsidRPr="00734153" w14:paraId="492BB017" w14:textId="77777777" w:rsidTr="009A510F">
        <w:trPr>
          <w:jc w:val="center"/>
        </w:trPr>
        <w:tc>
          <w:tcPr>
            <w:tcW w:w="3599" w:type="dxa"/>
          </w:tcPr>
          <w:p w14:paraId="155DBDA7" w14:textId="77777777" w:rsidR="009B52F6" w:rsidRDefault="009B52F6" w:rsidP="009B52F6">
            <w:pPr>
              <w:tabs>
                <w:tab w:val="center" w:pos="2340"/>
                <w:tab w:val="left" w:pos="6120"/>
                <w:tab w:val="center" w:pos="7200"/>
              </w:tabs>
              <w:ind w:right="180"/>
              <w:contextualSpacing/>
              <w:rPr>
                <w:sz w:val="20"/>
                <w:szCs w:val="20"/>
              </w:rPr>
            </w:pPr>
            <w:r w:rsidRPr="00734153">
              <w:rPr>
                <w:sz w:val="20"/>
                <w:szCs w:val="20"/>
              </w:rPr>
              <w:t>Chief Investigator</w:t>
            </w:r>
          </w:p>
          <w:p w14:paraId="4265EFA7" w14:textId="73E85DDD" w:rsidR="009A510F" w:rsidRPr="00734153" w:rsidRDefault="009A510F" w:rsidP="009A510F">
            <w:pPr>
              <w:tabs>
                <w:tab w:val="center" w:pos="2340"/>
                <w:tab w:val="left" w:pos="6120"/>
                <w:tab w:val="center" w:pos="7200"/>
              </w:tabs>
              <w:ind w:right="180"/>
              <w:contextualSpacing/>
              <w:rPr>
                <w:sz w:val="20"/>
                <w:szCs w:val="20"/>
              </w:rPr>
            </w:pPr>
            <w:r>
              <w:rPr>
                <w:sz w:val="20"/>
                <w:szCs w:val="20"/>
              </w:rPr>
              <w:t>Deputy Chief Investigator</w:t>
            </w:r>
          </w:p>
        </w:tc>
        <w:tc>
          <w:tcPr>
            <w:tcW w:w="5865" w:type="dxa"/>
          </w:tcPr>
          <w:p w14:paraId="101ACD64" w14:textId="77777777" w:rsidR="009B52F6" w:rsidRDefault="00213C58" w:rsidP="009B52F6">
            <w:pPr>
              <w:tabs>
                <w:tab w:val="left" w:pos="4419"/>
              </w:tabs>
              <w:ind w:right="180"/>
              <w:contextualSpacing/>
              <w:rPr>
                <w:sz w:val="20"/>
                <w:szCs w:val="20"/>
                <w:lang w:val="fr-FR"/>
              </w:rPr>
            </w:pPr>
            <w:r>
              <w:rPr>
                <w:sz w:val="20"/>
                <w:szCs w:val="20"/>
                <w:lang w:val="fr-FR"/>
              </w:rPr>
              <w:t>Peter Horby</w:t>
            </w:r>
          </w:p>
          <w:p w14:paraId="5BA7A32C" w14:textId="6F46383D" w:rsidR="009A510F" w:rsidRPr="00734153" w:rsidRDefault="009A510F" w:rsidP="009B52F6">
            <w:pPr>
              <w:tabs>
                <w:tab w:val="left" w:pos="4419"/>
              </w:tabs>
              <w:ind w:right="180"/>
              <w:contextualSpacing/>
              <w:rPr>
                <w:sz w:val="20"/>
                <w:szCs w:val="20"/>
                <w:lang w:val="fr-FR"/>
              </w:rPr>
            </w:pPr>
            <w:r>
              <w:rPr>
                <w:sz w:val="20"/>
                <w:szCs w:val="20"/>
                <w:lang w:val="fr-FR"/>
              </w:rPr>
              <w:t>Martin Landray</w:t>
            </w:r>
          </w:p>
        </w:tc>
      </w:tr>
      <w:tr w:rsidR="009A510F" w:rsidRPr="00734153" w14:paraId="38F66820" w14:textId="77777777" w:rsidTr="009A510F">
        <w:trPr>
          <w:jc w:val="center"/>
        </w:trPr>
        <w:tc>
          <w:tcPr>
            <w:tcW w:w="3599" w:type="dxa"/>
            <w:tcBorders>
              <w:bottom w:val="nil"/>
            </w:tcBorders>
          </w:tcPr>
          <w:p w14:paraId="3FD8AF63" w14:textId="60055DBA" w:rsidR="009A510F" w:rsidRDefault="009A510F" w:rsidP="002073A3">
            <w:pPr>
              <w:tabs>
                <w:tab w:val="center" w:pos="2340"/>
                <w:tab w:val="left" w:pos="6120"/>
                <w:tab w:val="center" w:pos="7200"/>
              </w:tabs>
              <w:ind w:right="180"/>
              <w:contextualSpacing/>
              <w:rPr>
                <w:sz w:val="20"/>
                <w:szCs w:val="20"/>
              </w:rPr>
            </w:pPr>
            <w:r>
              <w:rPr>
                <w:sz w:val="20"/>
                <w:szCs w:val="20"/>
              </w:rPr>
              <w:t>Clinical Trial Unit Leads</w:t>
            </w:r>
          </w:p>
        </w:tc>
        <w:tc>
          <w:tcPr>
            <w:tcW w:w="5865" w:type="dxa"/>
            <w:tcBorders>
              <w:bottom w:val="nil"/>
            </w:tcBorders>
          </w:tcPr>
          <w:p w14:paraId="76CD31A4" w14:textId="48E99B0F" w:rsidR="009A510F" w:rsidRDefault="009A510F" w:rsidP="009B52F6">
            <w:pPr>
              <w:tabs>
                <w:tab w:val="left" w:pos="4419"/>
              </w:tabs>
              <w:ind w:right="180"/>
              <w:contextualSpacing/>
              <w:rPr>
                <w:sz w:val="20"/>
                <w:szCs w:val="20"/>
                <w:lang w:val="fr-FR"/>
              </w:rPr>
            </w:pPr>
            <w:r>
              <w:rPr>
                <w:sz w:val="20"/>
                <w:szCs w:val="20"/>
                <w:lang w:val="fr-FR"/>
              </w:rPr>
              <w:t>Richard Haynes, Ed Juszczak</w:t>
            </w:r>
          </w:p>
        </w:tc>
      </w:tr>
      <w:tr w:rsidR="00213C58" w:rsidRPr="00734153" w14:paraId="0C99320B" w14:textId="77777777" w:rsidTr="009A510F">
        <w:trPr>
          <w:jc w:val="center"/>
        </w:trPr>
        <w:tc>
          <w:tcPr>
            <w:tcW w:w="3599" w:type="dxa"/>
            <w:tcBorders>
              <w:bottom w:val="nil"/>
            </w:tcBorders>
          </w:tcPr>
          <w:p w14:paraId="44064CC6" w14:textId="73D95461" w:rsidR="00F431AF" w:rsidRPr="00B2198A" w:rsidRDefault="00F431AF" w:rsidP="009A510F">
            <w:pPr>
              <w:tabs>
                <w:tab w:val="center" w:pos="2340"/>
                <w:tab w:val="left" w:pos="6120"/>
                <w:tab w:val="center" w:pos="7200"/>
              </w:tabs>
              <w:ind w:right="180"/>
              <w:contextualSpacing/>
              <w:rPr>
                <w:sz w:val="20"/>
                <w:szCs w:val="20"/>
              </w:rPr>
            </w:pPr>
            <w:r w:rsidRPr="00B2198A">
              <w:rPr>
                <w:sz w:val="20"/>
                <w:szCs w:val="20"/>
              </w:rPr>
              <w:t>Co-investigator</w:t>
            </w:r>
            <w:ins w:id="798" w:author="Martin Landray" w:date="2020-03-20T18:34:00Z">
              <w:r w:rsidR="009A510F" w:rsidRPr="00B2198A">
                <w:rPr>
                  <w:sz w:val="20"/>
                  <w:szCs w:val="20"/>
                </w:rPr>
                <w:t>s</w:t>
              </w:r>
            </w:ins>
          </w:p>
        </w:tc>
        <w:tc>
          <w:tcPr>
            <w:tcW w:w="5865" w:type="dxa"/>
            <w:tcBorders>
              <w:bottom w:val="nil"/>
            </w:tcBorders>
          </w:tcPr>
          <w:p w14:paraId="40BC230B" w14:textId="6E48278A" w:rsidR="00F431AF" w:rsidRPr="00734153" w:rsidRDefault="009A510F" w:rsidP="009A510F">
            <w:pPr>
              <w:tabs>
                <w:tab w:val="left" w:pos="4419"/>
              </w:tabs>
              <w:ind w:right="180"/>
              <w:contextualSpacing/>
              <w:rPr>
                <w:sz w:val="20"/>
                <w:szCs w:val="20"/>
                <w:lang w:val="fr-FR"/>
              </w:rPr>
            </w:pPr>
            <w:ins w:id="799" w:author="Martin Landray" w:date="2020-03-20T18:35:00Z">
              <w:r w:rsidRPr="00B2198A">
                <w:rPr>
                  <w:sz w:val="20"/>
                  <w:szCs w:val="20"/>
                  <w:lang w:val="fr-FR"/>
                </w:rPr>
                <w:t xml:space="preserve">Kenneth Baillie (Scotland Lead), </w:t>
              </w:r>
            </w:ins>
            <w:ins w:id="800" w:author="Martin Landray" w:date="2020-03-20T18:34:00Z">
              <w:r w:rsidRPr="00B2198A">
                <w:rPr>
                  <w:sz w:val="20"/>
                  <w:szCs w:val="20"/>
                  <w:lang w:val="fr-FR"/>
                </w:rPr>
                <w:t xml:space="preserve">Thomas Jaki, Katie Jeffery, </w:t>
              </w:r>
            </w:ins>
            <w:r w:rsidR="00F431AF" w:rsidRPr="00B2198A">
              <w:rPr>
                <w:sz w:val="20"/>
                <w:szCs w:val="20"/>
                <w:lang w:val="fr-FR"/>
              </w:rPr>
              <w:t>Wei Shen Lim</w:t>
            </w:r>
            <w:ins w:id="801" w:author="Martin Landray" w:date="2020-03-21T19:16:00Z">
              <w:r w:rsidR="00EB461B" w:rsidRPr="00B2198A">
                <w:rPr>
                  <w:sz w:val="20"/>
                  <w:szCs w:val="20"/>
                  <w:lang w:val="fr-FR"/>
                </w:rPr>
                <w:t>, Alan Montgommery, Kathy Rowan</w:t>
              </w:r>
            </w:ins>
          </w:p>
        </w:tc>
      </w:tr>
    </w:tbl>
    <w:p w14:paraId="3CB7A2C1" w14:textId="77777777" w:rsidR="009B52F6" w:rsidRPr="00734153" w:rsidRDefault="009B52F6" w:rsidP="00A0411D">
      <w:pPr>
        <w:tabs>
          <w:tab w:val="center" w:pos="2340"/>
          <w:tab w:val="left" w:pos="6120"/>
          <w:tab w:val="center" w:pos="7200"/>
        </w:tabs>
        <w:ind w:right="180"/>
        <w:contextualSpacing/>
        <w:jc w:val="both"/>
        <w:outlineLvl w:val="0"/>
        <w:rPr>
          <w:b/>
          <w:bCs/>
          <w:sz w:val="20"/>
          <w:szCs w:val="20"/>
        </w:rPr>
      </w:pPr>
    </w:p>
    <w:p w14:paraId="6BEB8E44" w14:textId="77777777" w:rsidR="004B65DD" w:rsidRPr="00734153" w:rsidRDefault="004B65DD" w:rsidP="00392BCB">
      <w:pPr>
        <w:tabs>
          <w:tab w:val="left" w:pos="1260"/>
          <w:tab w:val="center" w:pos="2340"/>
          <w:tab w:val="left" w:pos="5400"/>
          <w:tab w:val="left" w:pos="6120"/>
          <w:tab w:val="center" w:pos="7200"/>
        </w:tabs>
        <w:ind w:right="180"/>
        <w:contextualSpacing/>
        <w:jc w:val="both"/>
        <w:outlineLvl w:val="0"/>
        <w:rPr>
          <w:sz w:val="20"/>
          <w:szCs w:val="20"/>
          <w:lang w:val="en-US"/>
        </w:rPr>
      </w:pPr>
    </w:p>
    <w:p w14:paraId="46BDC3D5" w14:textId="77777777" w:rsidR="004B65DD" w:rsidRPr="00734153" w:rsidRDefault="004B65DD" w:rsidP="00392BCB">
      <w:pPr>
        <w:tabs>
          <w:tab w:val="left" w:pos="1260"/>
          <w:tab w:val="center" w:pos="2340"/>
          <w:tab w:val="left" w:pos="5400"/>
          <w:tab w:val="left" w:pos="6120"/>
          <w:tab w:val="center" w:pos="7200"/>
        </w:tabs>
        <w:ind w:right="180"/>
        <w:contextualSpacing/>
        <w:jc w:val="both"/>
        <w:outlineLvl w:val="0"/>
        <w:rPr>
          <w:b/>
          <w:bCs/>
          <w:sz w:val="20"/>
          <w:szCs w:val="20"/>
        </w:rPr>
      </w:pPr>
      <w:r w:rsidRPr="00734153">
        <w:rPr>
          <w:b/>
          <w:bCs/>
          <w:sz w:val="20"/>
          <w:szCs w:val="20"/>
        </w:rPr>
        <w:t>DATA MONITORING COMMITTEE</w:t>
      </w:r>
    </w:p>
    <w:p w14:paraId="790EA967" w14:textId="77777777" w:rsidR="004B65DD" w:rsidRPr="00734153" w:rsidRDefault="004B65DD" w:rsidP="00392BCB">
      <w:pPr>
        <w:tabs>
          <w:tab w:val="left" w:pos="1260"/>
          <w:tab w:val="center" w:pos="2340"/>
          <w:tab w:val="left" w:pos="5400"/>
          <w:tab w:val="left" w:pos="6120"/>
          <w:tab w:val="center" w:pos="7200"/>
        </w:tabs>
        <w:ind w:right="180"/>
        <w:contextualSpacing/>
        <w:jc w:val="both"/>
        <w:rPr>
          <w:sz w:val="20"/>
          <w:szCs w:val="20"/>
        </w:rPr>
      </w:pPr>
      <w:r w:rsidRPr="00734153">
        <w:rPr>
          <w:b/>
          <w:bCs/>
          <w:sz w:val="20"/>
          <w:szCs w:val="20"/>
        </w:rPr>
        <w:t>(Interim analyses and response to specific concerns)</w:t>
      </w:r>
    </w:p>
    <w:p w14:paraId="4285CB41" w14:textId="77777777" w:rsidR="004B65DD" w:rsidRPr="00734153" w:rsidRDefault="004B65DD" w:rsidP="00392BCB">
      <w:pPr>
        <w:tabs>
          <w:tab w:val="left" w:pos="1260"/>
          <w:tab w:val="left" w:pos="4680"/>
          <w:tab w:val="left" w:pos="6120"/>
          <w:tab w:val="center" w:pos="7200"/>
        </w:tabs>
        <w:ind w:right="180"/>
        <w:contextualSpacing/>
        <w:jc w:val="both"/>
        <w:outlineLvl w:val="0"/>
        <w:rPr>
          <w:sz w:val="20"/>
          <w:szCs w:val="20"/>
        </w:rPr>
      </w:pPr>
    </w:p>
    <w:tbl>
      <w:tblPr>
        <w:tblW w:w="0" w:type="auto"/>
        <w:jc w:val="center"/>
        <w:tblLayout w:type="fixed"/>
        <w:tblLook w:val="01E0" w:firstRow="1" w:lastRow="1" w:firstColumn="1" w:lastColumn="1" w:noHBand="0" w:noVBand="0"/>
      </w:tblPr>
      <w:tblGrid>
        <w:gridCol w:w="3619"/>
        <w:gridCol w:w="5885"/>
      </w:tblGrid>
      <w:tr w:rsidR="00A73E0A" w:rsidRPr="00734153" w14:paraId="243D4525" w14:textId="77777777" w:rsidTr="00B8648A">
        <w:trPr>
          <w:trHeight w:val="252"/>
          <w:jc w:val="center"/>
        </w:trPr>
        <w:tc>
          <w:tcPr>
            <w:tcW w:w="3619" w:type="dxa"/>
          </w:tcPr>
          <w:p w14:paraId="21D359C0" w14:textId="77777777" w:rsidR="00A73E0A" w:rsidRPr="00734153" w:rsidRDefault="00A73E0A" w:rsidP="00392BCB">
            <w:pPr>
              <w:tabs>
                <w:tab w:val="left" w:pos="1260"/>
                <w:tab w:val="left" w:pos="4680"/>
                <w:tab w:val="left" w:pos="6120"/>
                <w:tab w:val="center" w:pos="7200"/>
              </w:tabs>
              <w:ind w:right="180"/>
              <w:contextualSpacing/>
              <w:jc w:val="both"/>
              <w:outlineLvl w:val="0"/>
              <w:rPr>
                <w:sz w:val="20"/>
                <w:szCs w:val="20"/>
              </w:rPr>
            </w:pPr>
            <w:r w:rsidRPr="00734153">
              <w:rPr>
                <w:sz w:val="20"/>
                <w:szCs w:val="20"/>
              </w:rPr>
              <w:t>Chair</w:t>
            </w:r>
          </w:p>
        </w:tc>
        <w:tc>
          <w:tcPr>
            <w:tcW w:w="5885" w:type="dxa"/>
          </w:tcPr>
          <w:p w14:paraId="4426EC1F" w14:textId="334BDABA" w:rsidR="00A73E0A" w:rsidRPr="00734153" w:rsidRDefault="009A510F" w:rsidP="00C6496A">
            <w:pPr>
              <w:tabs>
                <w:tab w:val="left" w:pos="1260"/>
                <w:tab w:val="left" w:pos="4680"/>
                <w:tab w:val="left" w:pos="6120"/>
                <w:tab w:val="center" w:pos="7200"/>
              </w:tabs>
              <w:ind w:right="180"/>
              <w:contextualSpacing/>
              <w:outlineLvl w:val="0"/>
              <w:rPr>
                <w:sz w:val="20"/>
                <w:szCs w:val="20"/>
              </w:rPr>
            </w:pPr>
            <w:ins w:id="802" w:author="Martin Landray" w:date="2020-03-20T18:31:00Z">
              <w:r>
                <w:rPr>
                  <w:sz w:val="20"/>
                  <w:szCs w:val="20"/>
                </w:rPr>
                <w:t>Peter Sandercock</w:t>
              </w:r>
            </w:ins>
          </w:p>
        </w:tc>
      </w:tr>
      <w:tr w:rsidR="00A73E0A" w:rsidRPr="00734153" w14:paraId="09EBAE48" w14:textId="77777777" w:rsidTr="00B8648A">
        <w:trPr>
          <w:trHeight w:val="231"/>
          <w:jc w:val="center"/>
        </w:trPr>
        <w:tc>
          <w:tcPr>
            <w:tcW w:w="3619" w:type="dxa"/>
          </w:tcPr>
          <w:p w14:paraId="5D9254C9" w14:textId="77777777" w:rsidR="00A73E0A" w:rsidRPr="00734153" w:rsidRDefault="00A73E0A" w:rsidP="00392BCB">
            <w:pPr>
              <w:tabs>
                <w:tab w:val="left" w:pos="1260"/>
                <w:tab w:val="left" w:pos="4680"/>
                <w:tab w:val="left" w:pos="6120"/>
                <w:tab w:val="center" w:pos="7200"/>
              </w:tabs>
              <w:ind w:right="180"/>
              <w:contextualSpacing/>
              <w:jc w:val="both"/>
              <w:outlineLvl w:val="0"/>
              <w:rPr>
                <w:sz w:val="20"/>
                <w:szCs w:val="20"/>
              </w:rPr>
            </w:pPr>
            <w:r w:rsidRPr="00734153">
              <w:rPr>
                <w:sz w:val="20"/>
                <w:szCs w:val="20"/>
              </w:rPr>
              <w:t>Members</w:t>
            </w:r>
          </w:p>
        </w:tc>
        <w:tc>
          <w:tcPr>
            <w:tcW w:w="5885" w:type="dxa"/>
          </w:tcPr>
          <w:p w14:paraId="79FAAF4E" w14:textId="77777777" w:rsidR="009A510F" w:rsidRDefault="009A510F" w:rsidP="009A510F">
            <w:pPr>
              <w:tabs>
                <w:tab w:val="left" w:pos="1260"/>
                <w:tab w:val="left" w:pos="4680"/>
                <w:tab w:val="left" w:pos="6120"/>
                <w:tab w:val="center" w:pos="7200"/>
              </w:tabs>
              <w:ind w:right="180"/>
              <w:contextualSpacing/>
              <w:outlineLvl w:val="0"/>
              <w:rPr>
                <w:ins w:id="803" w:author="Martin Landray" w:date="2020-03-20T18:32:00Z"/>
                <w:sz w:val="20"/>
                <w:szCs w:val="20"/>
              </w:rPr>
            </w:pPr>
            <w:ins w:id="804" w:author="Martin Landray" w:date="2020-03-20T18:31:00Z">
              <w:r>
                <w:rPr>
                  <w:sz w:val="20"/>
                  <w:szCs w:val="20"/>
                </w:rPr>
                <w:t xml:space="preserve">Janet Darbyshire, </w:t>
              </w:r>
            </w:ins>
            <w:ins w:id="805" w:author="Martin Landray" w:date="2020-03-20T18:32:00Z">
              <w:r>
                <w:rPr>
                  <w:sz w:val="20"/>
                  <w:szCs w:val="20"/>
                </w:rPr>
                <w:t>David DeMets, Robert Fowler,</w:t>
              </w:r>
            </w:ins>
          </w:p>
          <w:p w14:paraId="51CB93A3" w14:textId="63AA9A3F" w:rsidR="00A73E0A" w:rsidRPr="00734153" w:rsidRDefault="009A510F" w:rsidP="009A510F">
            <w:pPr>
              <w:tabs>
                <w:tab w:val="left" w:pos="1260"/>
                <w:tab w:val="left" w:pos="4680"/>
                <w:tab w:val="left" w:pos="6120"/>
                <w:tab w:val="center" w:pos="7200"/>
              </w:tabs>
              <w:ind w:right="180"/>
              <w:contextualSpacing/>
              <w:outlineLvl w:val="0"/>
              <w:rPr>
                <w:sz w:val="20"/>
                <w:szCs w:val="20"/>
              </w:rPr>
            </w:pPr>
            <w:ins w:id="806" w:author="Martin Landray" w:date="2020-03-20T18:31:00Z">
              <w:r>
                <w:rPr>
                  <w:sz w:val="20"/>
                  <w:szCs w:val="20"/>
                </w:rPr>
                <w:t>David Kalloo, Ian Roberts</w:t>
              </w:r>
            </w:ins>
            <w:ins w:id="807" w:author="Martin Landray" w:date="2020-03-20T18:32:00Z">
              <w:r>
                <w:rPr>
                  <w:sz w:val="20"/>
                  <w:szCs w:val="20"/>
                </w:rPr>
                <w:t>, Janet Wittes</w:t>
              </w:r>
            </w:ins>
          </w:p>
        </w:tc>
      </w:tr>
      <w:tr w:rsidR="00A73E0A" w:rsidRPr="00734153" w14:paraId="4F31827B" w14:textId="77777777" w:rsidTr="00505B42">
        <w:trPr>
          <w:trHeight w:val="83"/>
          <w:jc w:val="center"/>
        </w:trPr>
        <w:tc>
          <w:tcPr>
            <w:tcW w:w="3619" w:type="dxa"/>
          </w:tcPr>
          <w:p w14:paraId="3189C05F" w14:textId="21244EDB" w:rsidR="00A73E0A" w:rsidRPr="00734153" w:rsidRDefault="00A73E0A" w:rsidP="00392BCB">
            <w:pPr>
              <w:tabs>
                <w:tab w:val="left" w:pos="1260"/>
                <w:tab w:val="left" w:pos="4680"/>
                <w:tab w:val="left" w:pos="6120"/>
                <w:tab w:val="center" w:pos="7200"/>
              </w:tabs>
              <w:ind w:right="180"/>
              <w:contextualSpacing/>
              <w:jc w:val="both"/>
              <w:outlineLvl w:val="0"/>
              <w:rPr>
                <w:sz w:val="20"/>
                <w:szCs w:val="20"/>
              </w:rPr>
            </w:pPr>
            <w:r w:rsidRPr="00734153">
              <w:rPr>
                <w:sz w:val="20"/>
                <w:szCs w:val="20"/>
              </w:rPr>
              <w:t>Statistician (non-voting)</w:t>
            </w:r>
          </w:p>
        </w:tc>
        <w:tc>
          <w:tcPr>
            <w:tcW w:w="5885" w:type="dxa"/>
          </w:tcPr>
          <w:p w14:paraId="0CA5C98B" w14:textId="7AE3A2AA" w:rsidR="00A73E0A" w:rsidRPr="00734153" w:rsidRDefault="009A510F" w:rsidP="00C6496A">
            <w:pPr>
              <w:tabs>
                <w:tab w:val="left" w:pos="1260"/>
                <w:tab w:val="left" w:pos="4680"/>
                <w:tab w:val="left" w:pos="6120"/>
                <w:tab w:val="center" w:pos="7200"/>
              </w:tabs>
              <w:ind w:right="180"/>
              <w:contextualSpacing/>
              <w:outlineLvl w:val="0"/>
              <w:rPr>
                <w:sz w:val="20"/>
                <w:szCs w:val="20"/>
              </w:rPr>
            </w:pPr>
            <w:ins w:id="808" w:author="Martin Landray" w:date="2020-03-20T18:32:00Z">
              <w:r>
                <w:rPr>
                  <w:sz w:val="20"/>
                  <w:szCs w:val="20"/>
                </w:rPr>
                <w:t>Jonathan Emberson, Natalie Staplin</w:t>
              </w:r>
            </w:ins>
          </w:p>
        </w:tc>
      </w:tr>
    </w:tbl>
    <w:p w14:paraId="3967903C" w14:textId="77777777" w:rsidR="00380300" w:rsidRPr="00734153" w:rsidRDefault="00380300" w:rsidP="00392BCB">
      <w:pPr>
        <w:tabs>
          <w:tab w:val="left" w:pos="1260"/>
          <w:tab w:val="left" w:pos="4680"/>
          <w:tab w:val="left" w:pos="6120"/>
          <w:tab w:val="center" w:pos="7200"/>
        </w:tabs>
        <w:ind w:right="180"/>
        <w:contextualSpacing/>
        <w:jc w:val="center"/>
        <w:outlineLvl w:val="0"/>
        <w:rPr>
          <w:b/>
          <w:bCs/>
          <w:sz w:val="20"/>
          <w:szCs w:val="20"/>
        </w:rPr>
      </w:pPr>
    </w:p>
    <w:p w14:paraId="551528AF" w14:textId="77777777" w:rsidR="00380300" w:rsidRPr="00734153" w:rsidRDefault="00380300" w:rsidP="00392BCB">
      <w:pPr>
        <w:tabs>
          <w:tab w:val="left" w:pos="1260"/>
          <w:tab w:val="left" w:pos="4680"/>
          <w:tab w:val="left" w:pos="6120"/>
          <w:tab w:val="center" w:pos="7200"/>
        </w:tabs>
        <w:ind w:right="180"/>
        <w:contextualSpacing/>
        <w:jc w:val="center"/>
        <w:outlineLvl w:val="0"/>
        <w:rPr>
          <w:b/>
          <w:bCs/>
          <w:sz w:val="20"/>
          <w:szCs w:val="20"/>
        </w:rPr>
      </w:pPr>
    </w:p>
    <w:bookmarkEnd w:id="542"/>
    <w:bookmarkEnd w:id="543"/>
    <w:p w14:paraId="6B0DEB84" w14:textId="77777777" w:rsidR="000B1A0B" w:rsidRPr="00081F42" w:rsidRDefault="000B1A0B" w:rsidP="000B1A0B">
      <w:pPr>
        <w:contextualSpacing/>
        <w:jc w:val="both"/>
        <w:rPr>
          <w:b/>
          <w:bCs/>
          <w:color w:val="000000"/>
          <w:szCs w:val="28"/>
        </w:rPr>
      </w:pPr>
      <w:r w:rsidRPr="00081F42">
        <w:rPr>
          <w:b/>
          <w:bCs/>
          <w:color w:val="000000"/>
          <w:szCs w:val="28"/>
        </w:rPr>
        <w:t xml:space="preserve">To enquire about the trial, contact the </w:t>
      </w:r>
      <w:r>
        <w:rPr>
          <w:b/>
          <w:bCs/>
          <w:color w:val="000000"/>
          <w:szCs w:val="28"/>
        </w:rPr>
        <w:t xml:space="preserve">RECOVERY Central Coordinating </w:t>
      </w:r>
      <w:r w:rsidRPr="00081F42">
        <w:rPr>
          <w:b/>
          <w:bCs/>
          <w:color w:val="000000"/>
          <w:szCs w:val="28"/>
        </w:rPr>
        <w:t>Office</w:t>
      </w:r>
    </w:p>
    <w:p w14:paraId="101113FA" w14:textId="77777777" w:rsidR="000B1A0B" w:rsidRDefault="000B1A0B" w:rsidP="000B1A0B">
      <w:pPr>
        <w:contextualSpacing/>
        <w:jc w:val="both"/>
        <w:rPr>
          <w:bCs/>
          <w:color w:val="000000"/>
          <w:szCs w:val="28"/>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0B1A0B" w:rsidRPr="00265B14" w14:paraId="6A3F27E8" w14:textId="77777777" w:rsidTr="00E703DF">
        <w:tc>
          <w:tcPr>
            <w:tcW w:w="9855" w:type="dxa"/>
            <w:shd w:val="clear" w:color="auto" w:fill="auto"/>
          </w:tcPr>
          <w:p w14:paraId="7A381C62" w14:textId="77777777" w:rsidR="000B1A0B" w:rsidRPr="00265B14" w:rsidRDefault="000B1A0B" w:rsidP="00E703DF">
            <w:pPr>
              <w:contextualSpacing/>
              <w:jc w:val="center"/>
              <w:rPr>
                <w:color w:val="000000" w:themeColor="text1"/>
                <w:sz w:val="20"/>
                <w:szCs w:val="20"/>
              </w:rPr>
            </w:pPr>
            <w:r w:rsidRPr="00265B14">
              <w:rPr>
                <w:color w:val="000000" w:themeColor="text1"/>
                <w:sz w:val="20"/>
                <w:szCs w:val="20"/>
              </w:rPr>
              <w:t>RECOVERY Central Coordinating Office:</w:t>
            </w:r>
          </w:p>
          <w:p w14:paraId="5508755D" w14:textId="77777777" w:rsidR="000B1A0B" w:rsidRPr="00265B14" w:rsidRDefault="000B1A0B" w:rsidP="00E703DF">
            <w:pPr>
              <w:contextualSpacing/>
              <w:jc w:val="center"/>
              <w:rPr>
                <w:color w:val="000000" w:themeColor="text1"/>
                <w:sz w:val="20"/>
                <w:szCs w:val="20"/>
              </w:rPr>
            </w:pPr>
            <w:r w:rsidRPr="00265B14">
              <w:rPr>
                <w:color w:val="000000" w:themeColor="text1"/>
                <w:sz w:val="20"/>
                <w:szCs w:val="20"/>
              </w:rPr>
              <w:t>Richard Doll Building</w:t>
            </w:r>
          </w:p>
          <w:p w14:paraId="408B5018" w14:textId="77777777" w:rsidR="000B1A0B" w:rsidRPr="00265B14" w:rsidRDefault="000B1A0B" w:rsidP="00E703DF">
            <w:pPr>
              <w:contextualSpacing/>
              <w:jc w:val="center"/>
              <w:rPr>
                <w:color w:val="000000" w:themeColor="text1"/>
                <w:sz w:val="20"/>
                <w:szCs w:val="20"/>
              </w:rPr>
            </w:pPr>
            <w:r w:rsidRPr="00265B14">
              <w:rPr>
                <w:color w:val="000000" w:themeColor="text1"/>
                <w:sz w:val="20"/>
                <w:szCs w:val="20"/>
              </w:rPr>
              <w:t>Old Road Campus</w:t>
            </w:r>
          </w:p>
          <w:p w14:paraId="3B8C845B" w14:textId="77777777" w:rsidR="000B1A0B" w:rsidRPr="00265B14" w:rsidRDefault="000B1A0B" w:rsidP="00E703DF">
            <w:pPr>
              <w:contextualSpacing/>
              <w:jc w:val="center"/>
              <w:rPr>
                <w:color w:val="000000" w:themeColor="text1"/>
                <w:sz w:val="20"/>
                <w:szCs w:val="20"/>
              </w:rPr>
            </w:pPr>
            <w:r w:rsidRPr="00265B14">
              <w:rPr>
                <w:color w:val="000000" w:themeColor="text1"/>
                <w:sz w:val="20"/>
                <w:szCs w:val="20"/>
              </w:rPr>
              <w:t>Roosevelt Drive</w:t>
            </w:r>
          </w:p>
          <w:p w14:paraId="18BE7685" w14:textId="77777777" w:rsidR="000B1A0B" w:rsidRPr="00265B14" w:rsidRDefault="000B1A0B" w:rsidP="00E703DF">
            <w:pPr>
              <w:contextualSpacing/>
              <w:jc w:val="center"/>
              <w:rPr>
                <w:color w:val="000000" w:themeColor="text1"/>
                <w:sz w:val="20"/>
                <w:szCs w:val="20"/>
              </w:rPr>
            </w:pPr>
            <w:r w:rsidRPr="00265B14">
              <w:rPr>
                <w:color w:val="000000" w:themeColor="text1"/>
                <w:sz w:val="20"/>
                <w:szCs w:val="20"/>
              </w:rPr>
              <w:t>Oxford OX3 7LF</w:t>
            </w:r>
          </w:p>
          <w:p w14:paraId="5DD58F87" w14:textId="77777777" w:rsidR="000B1A0B" w:rsidRPr="00265B14" w:rsidRDefault="000B1A0B" w:rsidP="00E703DF">
            <w:pPr>
              <w:contextualSpacing/>
              <w:jc w:val="center"/>
              <w:rPr>
                <w:color w:val="000000" w:themeColor="text1"/>
                <w:sz w:val="20"/>
                <w:szCs w:val="20"/>
              </w:rPr>
            </w:pPr>
            <w:r w:rsidRPr="00265B14">
              <w:rPr>
                <w:color w:val="000000" w:themeColor="text1"/>
                <w:sz w:val="20"/>
                <w:szCs w:val="20"/>
              </w:rPr>
              <w:t>United Kingdom</w:t>
            </w:r>
          </w:p>
          <w:p w14:paraId="64F00542" w14:textId="77777777" w:rsidR="000B1A0B" w:rsidRPr="00265B14" w:rsidRDefault="000B1A0B" w:rsidP="00E703DF">
            <w:pPr>
              <w:contextualSpacing/>
              <w:jc w:val="center"/>
              <w:rPr>
                <w:color w:val="000000" w:themeColor="text1"/>
                <w:sz w:val="20"/>
                <w:szCs w:val="20"/>
              </w:rPr>
            </w:pPr>
          </w:p>
          <w:p w14:paraId="67069F4C" w14:textId="424FD81E" w:rsidR="000B1A0B" w:rsidRPr="00265B14" w:rsidRDefault="000B1A0B" w:rsidP="00E703DF">
            <w:pPr>
              <w:contextualSpacing/>
              <w:jc w:val="center"/>
              <w:rPr>
                <w:color w:val="000000" w:themeColor="text1"/>
                <w:sz w:val="20"/>
                <w:szCs w:val="20"/>
              </w:rPr>
            </w:pPr>
            <w:r w:rsidRPr="00265B14">
              <w:rPr>
                <w:color w:val="000000" w:themeColor="text1"/>
                <w:sz w:val="20"/>
                <w:szCs w:val="20"/>
              </w:rPr>
              <w:t xml:space="preserve">Tel: </w:t>
            </w:r>
            <w:r w:rsidR="00834413" w:rsidRPr="00834413">
              <w:rPr>
                <w:color w:val="000000" w:themeColor="text1"/>
                <w:sz w:val="20"/>
                <w:szCs w:val="20"/>
              </w:rPr>
              <w:t>0800 1385451</w:t>
            </w:r>
          </w:p>
          <w:p w14:paraId="041A1D26" w14:textId="77777777" w:rsidR="000B1A0B" w:rsidRPr="00265B14" w:rsidRDefault="000B1A0B" w:rsidP="00E703DF">
            <w:pPr>
              <w:contextualSpacing/>
              <w:jc w:val="center"/>
              <w:rPr>
                <w:color w:val="000000" w:themeColor="text1"/>
                <w:sz w:val="20"/>
                <w:szCs w:val="20"/>
              </w:rPr>
            </w:pPr>
            <w:r w:rsidRPr="00265B14">
              <w:rPr>
                <w:color w:val="000000" w:themeColor="text1"/>
                <w:sz w:val="20"/>
                <w:szCs w:val="20"/>
              </w:rPr>
              <w:t>Email:</w:t>
            </w:r>
            <w:r>
              <w:rPr>
                <w:color w:val="000000" w:themeColor="text1"/>
                <w:sz w:val="20"/>
                <w:szCs w:val="20"/>
              </w:rPr>
              <w:t xml:space="preserve"> recoverytrial@ndph.ox.ac.uk</w:t>
            </w:r>
          </w:p>
          <w:p w14:paraId="78DCFBEA" w14:textId="77777777" w:rsidR="000B1A0B" w:rsidRPr="00265B14" w:rsidRDefault="000B1A0B" w:rsidP="00E703DF">
            <w:pPr>
              <w:contextualSpacing/>
              <w:jc w:val="center"/>
              <w:rPr>
                <w:color w:val="000000" w:themeColor="text1"/>
                <w:sz w:val="20"/>
                <w:szCs w:val="20"/>
              </w:rPr>
            </w:pPr>
          </w:p>
          <w:p w14:paraId="50B93A4A" w14:textId="569709AB" w:rsidR="000B1A0B" w:rsidRPr="00834413" w:rsidRDefault="000B1A0B" w:rsidP="00E703DF">
            <w:pPr>
              <w:contextualSpacing/>
              <w:jc w:val="center"/>
            </w:pPr>
            <w:r w:rsidRPr="00265B14">
              <w:rPr>
                <w:color w:val="000000" w:themeColor="text1"/>
                <w:sz w:val="20"/>
                <w:szCs w:val="20"/>
              </w:rPr>
              <w:t>Website:</w:t>
            </w:r>
            <w:ins w:id="809" w:author="Martin Landray" w:date="2020-03-20T18:38:00Z">
              <w:r w:rsidR="009A510F">
                <w:rPr>
                  <w:color w:val="000000" w:themeColor="text1"/>
                  <w:sz w:val="20"/>
                  <w:szCs w:val="20"/>
                </w:rPr>
                <w:t xml:space="preserve"> www.recoverytrial.net</w:t>
              </w:r>
            </w:ins>
            <w:del w:id="810" w:author="Martin Landray" w:date="2020-03-20T18:38:00Z">
              <w:r w:rsidRPr="00265B14" w:rsidDel="009A510F">
                <w:rPr>
                  <w:color w:val="000000" w:themeColor="text1"/>
                  <w:sz w:val="20"/>
                  <w:szCs w:val="20"/>
                </w:rPr>
                <w:delText xml:space="preserve"> </w:delText>
              </w:r>
              <w:r w:rsidR="007235EB" w:rsidDel="009A510F">
                <w:fldChar w:fldCharType="begin"/>
              </w:r>
              <w:r w:rsidR="007235EB" w:rsidDel="009A510F">
                <w:delInstrText xml:space="preserve"> HYPERLINK "http://www.orion4trial.org" </w:delInstrText>
              </w:r>
              <w:r w:rsidR="007235EB" w:rsidDel="009A510F">
                <w:fldChar w:fldCharType="separate"/>
              </w:r>
              <w:r w:rsidRPr="005B5E0B" w:rsidDel="009A510F">
                <w:rPr>
                  <w:highlight w:val="yellow"/>
                </w:rPr>
                <w:delText>TBC</w:delText>
              </w:r>
              <w:r w:rsidR="007235EB" w:rsidDel="009A510F">
                <w:rPr>
                  <w:highlight w:val="yellow"/>
                </w:rPr>
                <w:fldChar w:fldCharType="end"/>
              </w:r>
            </w:del>
          </w:p>
          <w:p w14:paraId="6CFE1381" w14:textId="77777777" w:rsidR="000B1A0B" w:rsidRPr="00265B14" w:rsidRDefault="000B1A0B" w:rsidP="00E703DF">
            <w:pPr>
              <w:contextualSpacing/>
              <w:jc w:val="center"/>
              <w:rPr>
                <w:color w:val="000000" w:themeColor="text1"/>
                <w:sz w:val="20"/>
                <w:szCs w:val="20"/>
              </w:rPr>
            </w:pPr>
            <w:r w:rsidRPr="00834413">
              <w:t>(copies of this protocol and related forms and information can be downloaded)</w:t>
            </w:r>
          </w:p>
        </w:tc>
      </w:tr>
    </w:tbl>
    <w:p w14:paraId="13EAECA4" w14:textId="77777777" w:rsidR="000B1A0B" w:rsidRPr="00265B14" w:rsidRDefault="000B1A0B" w:rsidP="000B1A0B">
      <w:pPr>
        <w:contextualSpacing/>
        <w:rPr>
          <w:color w:val="000000" w:themeColor="text1"/>
          <w:sz w:val="22"/>
          <w:szCs w:val="22"/>
        </w:rPr>
      </w:pPr>
    </w:p>
    <w:p w14:paraId="3684FEA2" w14:textId="77777777" w:rsidR="000B1A0B" w:rsidRPr="00265B14" w:rsidRDefault="000B1A0B" w:rsidP="000B1A0B">
      <w:pPr>
        <w:contextualSpacing/>
        <w:rPr>
          <w:color w:val="000000" w:themeColor="text1"/>
          <w:sz w:val="22"/>
          <w:szCs w:val="22"/>
        </w:rPr>
      </w:pPr>
    </w:p>
    <w:p w14:paraId="6DF72D87" w14:textId="77777777" w:rsidR="00366AEA" w:rsidRPr="00265B14" w:rsidRDefault="00366AEA" w:rsidP="00366AEA">
      <w:pPr>
        <w:contextualSpacing/>
        <w:rPr>
          <w:b/>
          <w:bCs/>
          <w:color w:val="000000" w:themeColor="text1"/>
        </w:rPr>
      </w:pPr>
      <w:r w:rsidRPr="00265B14">
        <w:rPr>
          <w:b/>
          <w:bCs/>
          <w:color w:val="000000" w:themeColor="text1"/>
        </w:rPr>
        <w:t>To RANDOMISE a patient, visit:</w:t>
      </w:r>
    </w:p>
    <w:p w14:paraId="3E9A9838" w14:textId="77777777" w:rsidR="00366AEA" w:rsidRPr="00265B14" w:rsidRDefault="00366AEA" w:rsidP="00366AEA">
      <w:pPr>
        <w:contextualSpacing/>
        <w:jc w:val="both"/>
        <w:rPr>
          <w:bCs/>
          <w:color w:val="000000" w:themeColor="text1"/>
          <w:szCs w:val="28"/>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5"/>
      </w:tblGrid>
      <w:tr w:rsidR="00366AEA" w:rsidRPr="00265B14" w14:paraId="711C947F" w14:textId="77777777" w:rsidTr="00E703DF">
        <w:tc>
          <w:tcPr>
            <w:tcW w:w="9855" w:type="dxa"/>
            <w:shd w:val="clear" w:color="auto" w:fill="auto"/>
          </w:tcPr>
          <w:p w14:paraId="4BCE5FB4" w14:textId="77777777" w:rsidR="00366AEA" w:rsidRPr="00265B14" w:rsidRDefault="00366AEA" w:rsidP="00E703DF">
            <w:pPr>
              <w:contextualSpacing/>
              <w:jc w:val="center"/>
              <w:rPr>
                <w:color w:val="000000" w:themeColor="text1"/>
                <w:sz w:val="20"/>
                <w:szCs w:val="20"/>
              </w:rPr>
            </w:pPr>
          </w:p>
          <w:p w14:paraId="473A618B" w14:textId="31392EE4" w:rsidR="00366AEA" w:rsidRDefault="00366AEA" w:rsidP="00E703DF">
            <w:pPr>
              <w:contextualSpacing/>
              <w:jc w:val="center"/>
              <w:rPr>
                <w:color w:val="000000" w:themeColor="text1"/>
                <w:sz w:val="20"/>
                <w:szCs w:val="20"/>
              </w:rPr>
            </w:pPr>
            <w:del w:id="811" w:author="Richard Haynes" w:date="2020-03-21T07:13:00Z">
              <w:r w:rsidDel="003D7060">
                <w:rPr>
                  <w:noProof/>
                  <w:color w:val="000000" w:themeColor="text1"/>
                  <w:sz w:val="20"/>
                  <w:szCs w:val="20"/>
                </w:rPr>
                <w:drawing>
                  <wp:inline distT="0" distB="0" distL="0" distR="0" wp14:anchorId="70CB5313" wp14:editId="1214C81C">
                    <wp:extent cx="2036113" cy="881492"/>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8">
                              <a:extLst>
                                <a:ext uri="{28A0092B-C50C-407E-A947-70E740481C1C}">
                                  <a14:useLocalDpi xmlns:a14="http://schemas.microsoft.com/office/drawing/2010/main" val="0"/>
                                </a:ext>
                              </a:extLst>
                            </a:blip>
                            <a:stretch>
                              <a:fillRect/>
                            </a:stretch>
                          </pic:blipFill>
                          <pic:spPr>
                            <a:xfrm>
                              <a:off x="0" y="0"/>
                              <a:ext cx="2036552" cy="881682"/>
                            </a:xfrm>
                            <a:prstGeom prst="rect">
                              <a:avLst/>
                            </a:prstGeom>
                          </pic:spPr>
                        </pic:pic>
                      </a:graphicData>
                    </a:graphic>
                  </wp:inline>
                </w:drawing>
              </w:r>
            </w:del>
            <w:ins w:id="812" w:author="Richard Haynes" w:date="2020-03-21T07:13:00Z">
              <w:r w:rsidR="003D7060">
                <w:rPr>
                  <w:noProof/>
                  <w:color w:val="000000" w:themeColor="text1"/>
                  <w:sz w:val="20"/>
                  <w:szCs w:val="20"/>
                </w:rPr>
                <w:drawing>
                  <wp:inline distT="0" distB="0" distL="0" distR="0" wp14:anchorId="79C8A11D" wp14:editId="4C191490">
                    <wp:extent cx="2627683" cy="748702"/>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ECOVERY Logo CHOSEN.jpg"/>
                            <pic:cNvPicPr/>
                          </pic:nvPicPr>
                          <pic:blipFill>
                            <a:blip r:embed="rId9">
                              <a:extLst>
                                <a:ext uri="{28A0092B-C50C-407E-A947-70E740481C1C}">
                                  <a14:useLocalDpi xmlns:a14="http://schemas.microsoft.com/office/drawing/2010/main" val="0"/>
                                </a:ext>
                              </a:extLst>
                            </a:blip>
                            <a:stretch>
                              <a:fillRect/>
                            </a:stretch>
                          </pic:blipFill>
                          <pic:spPr>
                            <a:xfrm>
                              <a:off x="0" y="0"/>
                              <a:ext cx="2632583" cy="750098"/>
                            </a:xfrm>
                            <a:prstGeom prst="rect">
                              <a:avLst/>
                            </a:prstGeom>
                          </pic:spPr>
                        </pic:pic>
                      </a:graphicData>
                    </a:graphic>
                  </wp:inline>
                </w:drawing>
              </w:r>
            </w:ins>
          </w:p>
          <w:p w14:paraId="25BCF394" w14:textId="77777777" w:rsidR="00366AEA" w:rsidRPr="00265B14" w:rsidRDefault="00366AEA" w:rsidP="00E703DF">
            <w:pPr>
              <w:contextualSpacing/>
              <w:jc w:val="center"/>
              <w:rPr>
                <w:color w:val="000000" w:themeColor="text1"/>
                <w:sz w:val="20"/>
                <w:szCs w:val="20"/>
              </w:rPr>
            </w:pPr>
          </w:p>
          <w:p w14:paraId="5CD945B0" w14:textId="13BE8924" w:rsidR="00366AEA" w:rsidRPr="00366AEA" w:rsidRDefault="00366AEA" w:rsidP="00E703DF">
            <w:pPr>
              <w:contextualSpacing/>
              <w:jc w:val="center"/>
              <w:rPr>
                <w:rStyle w:val="Hyperlink"/>
                <w:color w:val="000000" w:themeColor="text1"/>
                <w:sz w:val="40"/>
                <w:szCs w:val="28"/>
              </w:rPr>
            </w:pPr>
            <w:r w:rsidRPr="00366AEA">
              <w:rPr>
                <w:color w:val="000000" w:themeColor="text1"/>
                <w:sz w:val="40"/>
                <w:szCs w:val="28"/>
              </w:rPr>
              <w:t xml:space="preserve">Website: </w:t>
            </w:r>
            <w:ins w:id="813" w:author="Martin Landray" w:date="2020-03-20T18:38:00Z">
              <w:r w:rsidR="009A510F">
                <w:rPr>
                  <w:rStyle w:val="Hyperlink"/>
                </w:rPr>
                <w:fldChar w:fldCharType="begin"/>
              </w:r>
              <w:r w:rsidR="009A510F">
                <w:rPr>
                  <w:rStyle w:val="Hyperlink"/>
                </w:rPr>
                <w:instrText xml:space="preserve"> HYPERLINK "http://www.recoverytrial.net" </w:instrText>
              </w:r>
              <w:r w:rsidR="009A510F">
                <w:rPr>
                  <w:rStyle w:val="Hyperlink"/>
                </w:rPr>
                <w:fldChar w:fldCharType="separate"/>
              </w:r>
              <w:r w:rsidR="009A510F" w:rsidRPr="00C96EED">
                <w:rPr>
                  <w:rStyle w:val="Hyperlink"/>
                </w:rPr>
                <w:t>www.recoverytrial.net</w:t>
              </w:r>
              <w:r w:rsidR="009A510F">
                <w:rPr>
                  <w:rStyle w:val="Hyperlink"/>
                </w:rPr>
                <w:fldChar w:fldCharType="end"/>
              </w:r>
            </w:ins>
            <w:del w:id="814" w:author="Martin Landray" w:date="2020-03-20T18:38:00Z">
              <w:r w:rsidRPr="009A510F" w:rsidDel="009A510F">
                <w:rPr>
                  <w:rFonts w:cs="Times New Roman"/>
                  <w:sz w:val="40"/>
                  <w:szCs w:val="28"/>
                  <w:highlight w:val="yellow"/>
                </w:rPr>
                <w:delText>TBC</w:delText>
              </w:r>
            </w:del>
          </w:p>
          <w:p w14:paraId="16535160" w14:textId="77777777" w:rsidR="00366AEA" w:rsidRPr="00265B14" w:rsidRDefault="00366AEA" w:rsidP="00E703DF">
            <w:pPr>
              <w:contextualSpacing/>
              <w:jc w:val="center"/>
              <w:rPr>
                <w:rStyle w:val="Hyperlink"/>
                <w:color w:val="000000" w:themeColor="text1"/>
                <w:sz w:val="20"/>
                <w:szCs w:val="20"/>
              </w:rPr>
            </w:pPr>
          </w:p>
          <w:p w14:paraId="15657A96" w14:textId="77777777" w:rsidR="00366AEA" w:rsidRPr="00265B14" w:rsidRDefault="00366AEA" w:rsidP="00E703DF">
            <w:pPr>
              <w:contextualSpacing/>
              <w:jc w:val="center"/>
              <w:rPr>
                <w:color w:val="000000" w:themeColor="text1"/>
                <w:sz w:val="20"/>
                <w:szCs w:val="20"/>
              </w:rPr>
            </w:pPr>
          </w:p>
        </w:tc>
      </w:tr>
    </w:tbl>
    <w:p w14:paraId="7079BB54" w14:textId="77777777" w:rsidR="00366AEA" w:rsidRDefault="00366AEA" w:rsidP="00366AEA">
      <w:pPr>
        <w:rPr>
          <w:b/>
          <w:bCs/>
        </w:rPr>
      </w:pPr>
    </w:p>
    <w:p w14:paraId="091474A3" w14:textId="36C345C0" w:rsidR="00366AEA" w:rsidDel="009A510F" w:rsidRDefault="00366AEA" w:rsidP="00366AEA">
      <w:pPr>
        <w:rPr>
          <w:del w:id="815" w:author="Martin Landray" w:date="2020-03-20T18:39:00Z"/>
          <w:b/>
          <w:bCs/>
        </w:rPr>
      </w:pPr>
    </w:p>
    <w:p w14:paraId="7B3B87A6" w14:textId="3E7FDD0E" w:rsidR="003C0B0B" w:rsidRDefault="003C0B0B" w:rsidP="00366AEA">
      <w:pPr>
        <w:contextualSpacing/>
        <w:rPr>
          <w:sz w:val="20"/>
          <w:szCs w:val="20"/>
        </w:rPr>
      </w:pPr>
      <w:del w:id="816" w:author="Martin Landray" w:date="2020-03-20T18:39:00Z">
        <w:r w:rsidDel="009A510F">
          <w:rPr>
            <w:sz w:val="20"/>
            <w:szCs w:val="20"/>
          </w:rPr>
          <w:br w:type="page"/>
        </w:r>
      </w:del>
    </w:p>
    <w:p w14:paraId="6B5BFCB4" w14:textId="7A7930C9" w:rsidR="003C0B0B" w:rsidDel="009A510F" w:rsidRDefault="003C0B0B" w:rsidP="009A510F">
      <w:pPr>
        <w:pStyle w:val="Heading2"/>
        <w:tabs>
          <w:tab w:val="clear" w:pos="426"/>
          <w:tab w:val="num" w:pos="432"/>
        </w:tabs>
        <w:rPr>
          <w:del w:id="817" w:author="Martin Landray" w:date="2020-03-20T18:39:00Z"/>
        </w:rPr>
      </w:pPr>
      <w:bookmarkStart w:id="818" w:name="_Toc35700780"/>
      <w:bookmarkStart w:id="819" w:name="_Toc35700855"/>
      <w:bookmarkStart w:id="820" w:name="_Toc35700899"/>
      <w:del w:id="821" w:author="Martin Landray" w:date="2020-03-20T18:39:00Z">
        <w:r w:rsidDel="009A510F">
          <w:delText>Appendix 5</w:delText>
        </w:r>
        <w:r w:rsidRPr="00734153" w:rsidDel="009A510F">
          <w:delText xml:space="preserve">: </w:delText>
        </w:r>
        <w:r w:rsidDel="009A510F">
          <w:delText>Version History</w:delText>
        </w:r>
        <w:bookmarkEnd w:id="818"/>
        <w:bookmarkEnd w:id="819"/>
        <w:bookmarkEnd w:id="820"/>
      </w:del>
    </w:p>
    <w:p w14:paraId="0CEAB84E" w14:textId="09970999" w:rsidR="003C0B0B" w:rsidDel="009A510F" w:rsidRDefault="003C0B0B" w:rsidP="009A510F">
      <w:pPr>
        <w:keepNext/>
        <w:numPr>
          <w:ilvl w:val="1"/>
          <w:numId w:val="2"/>
        </w:numPr>
        <w:spacing w:before="240" w:after="60"/>
        <w:ind w:left="426"/>
        <w:outlineLvl w:val="1"/>
        <w:rPr>
          <w:del w:id="822" w:author="Martin Landray" w:date="2020-03-20T18:39:00Z"/>
          <w:lang w:val="en-US"/>
        </w:rPr>
      </w:pPr>
    </w:p>
    <w:tbl>
      <w:tblPr>
        <w:tblStyle w:val="TableGrid"/>
        <w:tblW w:w="0" w:type="auto"/>
        <w:tblLook w:val="04A0" w:firstRow="1" w:lastRow="0" w:firstColumn="1" w:lastColumn="0" w:noHBand="0" w:noVBand="1"/>
      </w:tblPr>
      <w:tblGrid>
        <w:gridCol w:w="1555"/>
        <w:gridCol w:w="1984"/>
        <w:gridCol w:w="6090"/>
      </w:tblGrid>
      <w:tr w:rsidR="003C0B0B" w:rsidRPr="003C0B0B" w:rsidDel="009A510F" w14:paraId="689637DA" w14:textId="791F9AB2" w:rsidTr="005B5E0B">
        <w:trPr>
          <w:del w:id="823" w:author="Martin Landray" w:date="2020-03-20T18:39:00Z"/>
        </w:trPr>
        <w:tc>
          <w:tcPr>
            <w:tcW w:w="1555" w:type="dxa"/>
          </w:tcPr>
          <w:p w14:paraId="4EBC7851" w14:textId="0257E0D1" w:rsidR="003C0B0B" w:rsidRPr="003C0B0B" w:rsidDel="009A510F" w:rsidRDefault="003C0B0B" w:rsidP="009A510F">
            <w:pPr>
              <w:keepNext/>
              <w:numPr>
                <w:ilvl w:val="1"/>
                <w:numId w:val="2"/>
              </w:numPr>
              <w:spacing w:before="240" w:after="60"/>
              <w:ind w:left="426"/>
              <w:outlineLvl w:val="1"/>
              <w:rPr>
                <w:del w:id="824" w:author="Martin Landray" w:date="2020-03-20T18:39:00Z"/>
                <w:b/>
                <w:lang w:val="en-US"/>
              </w:rPr>
            </w:pPr>
            <w:del w:id="825" w:author="Martin Landray" w:date="2020-03-20T18:39:00Z">
              <w:r w:rsidRPr="003C0B0B" w:rsidDel="009A510F">
                <w:rPr>
                  <w:b/>
                  <w:lang w:val="en-US"/>
                </w:rPr>
                <w:delText>Version number</w:delText>
              </w:r>
            </w:del>
          </w:p>
        </w:tc>
        <w:tc>
          <w:tcPr>
            <w:tcW w:w="1984" w:type="dxa"/>
          </w:tcPr>
          <w:p w14:paraId="2F60A96C" w14:textId="0058682E" w:rsidR="003C0B0B" w:rsidRPr="003C0B0B" w:rsidDel="009A510F" w:rsidRDefault="003C0B0B" w:rsidP="009A510F">
            <w:pPr>
              <w:keepNext/>
              <w:numPr>
                <w:ilvl w:val="1"/>
                <w:numId w:val="2"/>
              </w:numPr>
              <w:spacing w:before="240" w:after="60"/>
              <w:ind w:left="426"/>
              <w:outlineLvl w:val="1"/>
              <w:rPr>
                <w:del w:id="826" w:author="Martin Landray" w:date="2020-03-20T18:39:00Z"/>
                <w:b/>
                <w:lang w:val="en-US"/>
              </w:rPr>
            </w:pPr>
            <w:del w:id="827" w:author="Martin Landray" w:date="2020-03-20T18:39:00Z">
              <w:r w:rsidRPr="003C0B0B" w:rsidDel="009A510F">
                <w:rPr>
                  <w:b/>
                  <w:lang w:val="en-US"/>
                </w:rPr>
                <w:delText>Date</w:delText>
              </w:r>
            </w:del>
          </w:p>
        </w:tc>
        <w:tc>
          <w:tcPr>
            <w:tcW w:w="6090" w:type="dxa"/>
          </w:tcPr>
          <w:p w14:paraId="2A506097" w14:textId="5AA14D4E" w:rsidR="003C0B0B" w:rsidRPr="003C0B0B" w:rsidDel="009A510F" w:rsidRDefault="003C0B0B" w:rsidP="009A510F">
            <w:pPr>
              <w:keepNext/>
              <w:numPr>
                <w:ilvl w:val="1"/>
                <w:numId w:val="2"/>
              </w:numPr>
              <w:spacing w:before="240" w:after="60"/>
              <w:ind w:left="426"/>
              <w:outlineLvl w:val="1"/>
              <w:rPr>
                <w:del w:id="828" w:author="Martin Landray" w:date="2020-03-20T18:39:00Z"/>
                <w:b/>
                <w:lang w:val="en-US"/>
              </w:rPr>
            </w:pPr>
            <w:del w:id="829" w:author="Martin Landray" w:date="2020-03-20T18:39:00Z">
              <w:r w:rsidRPr="003C0B0B" w:rsidDel="009A510F">
                <w:rPr>
                  <w:b/>
                  <w:lang w:val="en-US"/>
                </w:rPr>
                <w:delText>Brief Description of Changes</w:delText>
              </w:r>
            </w:del>
          </w:p>
        </w:tc>
      </w:tr>
      <w:tr w:rsidR="003C0B0B" w:rsidDel="009A510F" w14:paraId="56AAC56F" w14:textId="1033B161" w:rsidTr="005B5E0B">
        <w:trPr>
          <w:del w:id="830" w:author="Martin Landray" w:date="2020-03-20T18:39:00Z"/>
        </w:trPr>
        <w:tc>
          <w:tcPr>
            <w:tcW w:w="1555" w:type="dxa"/>
          </w:tcPr>
          <w:p w14:paraId="65E98C78" w14:textId="4C7E87CA" w:rsidR="003C0B0B" w:rsidDel="009A510F" w:rsidRDefault="003C0B0B" w:rsidP="009A510F">
            <w:pPr>
              <w:keepNext/>
              <w:numPr>
                <w:ilvl w:val="1"/>
                <w:numId w:val="2"/>
              </w:numPr>
              <w:spacing w:before="240" w:after="60"/>
              <w:ind w:left="426"/>
              <w:outlineLvl w:val="1"/>
              <w:rPr>
                <w:del w:id="831" w:author="Martin Landray" w:date="2020-03-20T18:39:00Z"/>
                <w:lang w:val="en-US"/>
              </w:rPr>
            </w:pPr>
            <w:del w:id="832" w:author="Martin Landray" w:date="2020-03-20T18:39:00Z">
              <w:r w:rsidDel="009A510F">
                <w:rPr>
                  <w:lang w:val="en-US"/>
                </w:rPr>
                <w:delText>1.0</w:delText>
              </w:r>
            </w:del>
          </w:p>
        </w:tc>
        <w:tc>
          <w:tcPr>
            <w:tcW w:w="1984" w:type="dxa"/>
          </w:tcPr>
          <w:p w14:paraId="4BBED579" w14:textId="2D2C243B" w:rsidR="003C0B0B" w:rsidDel="009A510F" w:rsidRDefault="003C0B0B" w:rsidP="009A510F">
            <w:pPr>
              <w:keepNext/>
              <w:numPr>
                <w:ilvl w:val="1"/>
                <w:numId w:val="2"/>
              </w:numPr>
              <w:spacing w:before="240" w:after="60"/>
              <w:ind w:left="426"/>
              <w:outlineLvl w:val="1"/>
              <w:rPr>
                <w:del w:id="833" w:author="Martin Landray" w:date="2020-03-20T18:39:00Z"/>
                <w:lang w:val="en-US"/>
              </w:rPr>
            </w:pPr>
            <w:del w:id="834" w:author="Martin Landray" w:date="2020-03-20T18:39:00Z">
              <w:r w:rsidDel="009A510F">
                <w:rPr>
                  <w:lang w:val="en-US"/>
                </w:rPr>
                <w:delText>13-Mar-2020</w:delText>
              </w:r>
            </w:del>
          </w:p>
        </w:tc>
        <w:tc>
          <w:tcPr>
            <w:tcW w:w="6090" w:type="dxa"/>
          </w:tcPr>
          <w:p w14:paraId="731062CA" w14:textId="1176A8BA" w:rsidR="003C0B0B" w:rsidDel="009A510F" w:rsidRDefault="003C0B0B" w:rsidP="009A510F">
            <w:pPr>
              <w:keepNext/>
              <w:numPr>
                <w:ilvl w:val="1"/>
                <w:numId w:val="2"/>
              </w:numPr>
              <w:spacing w:before="240" w:after="60"/>
              <w:ind w:left="426"/>
              <w:outlineLvl w:val="1"/>
              <w:rPr>
                <w:del w:id="835" w:author="Martin Landray" w:date="2020-03-20T18:39:00Z"/>
                <w:lang w:val="en-US"/>
              </w:rPr>
            </w:pPr>
            <w:del w:id="836" w:author="Martin Landray" w:date="2020-03-20T18:39:00Z">
              <w:r w:rsidDel="009A510F">
                <w:rPr>
                  <w:lang w:val="en-US"/>
                </w:rPr>
                <w:delText>Initial version</w:delText>
              </w:r>
            </w:del>
          </w:p>
        </w:tc>
      </w:tr>
      <w:tr w:rsidR="003C0B0B" w:rsidDel="009A510F" w14:paraId="6CE2F699" w14:textId="5C926B74" w:rsidTr="005B5E0B">
        <w:trPr>
          <w:del w:id="837" w:author="Martin Landray" w:date="2020-03-20T18:39:00Z"/>
        </w:trPr>
        <w:tc>
          <w:tcPr>
            <w:tcW w:w="1555" w:type="dxa"/>
          </w:tcPr>
          <w:p w14:paraId="70651C72" w14:textId="2A28867E" w:rsidR="003C0B0B" w:rsidDel="009A510F" w:rsidRDefault="003C0B0B" w:rsidP="009A510F">
            <w:pPr>
              <w:keepNext/>
              <w:numPr>
                <w:ilvl w:val="1"/>
                <w:numId w:val="2"/>
              </w:numPr>
              <w:spacing w:before="240" w:after="60"/>
              <w:ind w:left="426"/>
              <w:outlineLvl w:val="1"/>
              <w:rPr>
                <w:del w:id="838" w:author="Martin Landray" w:date="2020-03-20T18:39:00Z"/>
                <w:lang w:val="en-US"/>
              </w:rPr>
            </w:pPr>
          </w:p>
        </w:tc>
        <w:tc>
          <w:tcPr>
            <w:tcW w:w="1984" w:type="dxa"/>
          </w:tcPr>
          <w:p w14:paraId="72013B8B" w14:textId="6FBC68B6" w:rsidR="003C0B0B" w:rsidDel="009A510F" w:rsidRDefault="003C0B0B" w:rsidP="009A510F">
            <w:pPr>
              <w:keepNext/>
              <w:numPr>
                <w:ilvl w:val="1"/>
                <w:numId w:val="2"/>
              </w:numPr>
              <w:spacing w:before="240" w:after="60"/>
              <w:ind w:left="426"/>
              <w:outlineLvl w:val="1"/>
              <w:rPr>
                <w:del w:id="839" w:author="Martin Landray" w:date="2020-03-20T18:39:00Z"/>
                <w:lang w:val="en-US"/>
              </w:rPr>
            </w:pPr>
          </w:p>
        </w:tc>
        <w:tc>
          <w:tcPr>
            <w:tcW w:w="6090" w:type="dxa"/>
          </w:tcPr>
          <w:p w14:paraId="345646B2" w14:textId="2A09FF43" w:rsidR="003C0B0B" w:rsidDel="009A510F" w:rsidRDefault="003C0B0B" w:rsidP="009A510F">
            <w:pPr>
              <w:keepNext/>
              <w:numPr>
                <w:ilvl w:val="1"/>
                <w:numId w:val="2"/>
              </w:numPr>
              <w:spacing w:before="240" w:after="60"/>
              <w:ind w:left="426"/>
              <w:outlineLvl w:val="1"/>
              <w:rPr>
                <w:del w:id="840" w:author="Martin Landray" w:date="2020-03-20T18:39:00Z"/>
                <w:lang w:val="en-US"/>
              </w:rPr>
            </w:pPr>
          </w:p>
        </w:tc>
      </w:tr>
      <w:tr w:rsidR="003C0B0B" w:rsidDel="009A510F" w14:paraId="54C23520" w14:textId="60A3C698" w:rsidTr="005B5E0B">
        <w:trPr>
          <w:del w:id="841" w:author="Martin Landray" w:date="2020-03-20T18:39:00Z"/>
        </w:trPr>
        <w:tc>
          <w:tcPr>
            <w:tcW w:w="1555" w:type="dxa"/>
          </w:tcPr>
          <w:p w14:paraId="5A1B46EA" w14:textId="7831313B" w:rsidR="003C0B0B" w:rsidDel="009A510F" w:rsidRDefault="003C0B0B" w:rsidP="009A510F">
            <w:pPr>
              <w:keepNext/>
              <w:numPr>
                <w:ilvl w:val="1"/>
                <w:numId w:val="2"/>
              </w:numPr>
              <w:spacing w:before="240" w:after="60"/>
              <w:ind w:left="426"/>
              <w:outlineLvl w:val="1"/>
              <w:rPr>
                <w:del w:id="842" w:author="Martin Landray" w:date="2020-03-20T18:39:00Z"/>
                <w:lang w:val="en-US"/>
              </w:rPr>
            </w:pPr>
          </w:p>
        </w:tc>
        <w:tc>
          <w:tcPr>
            <w:tcW w:w="1984" w:type="dxa"/>
          </w:tcPr>
          <w:p w14:paraId="637C583F" w14:textId="123A9A73" w:rsidR="003C0B0B" w:rsidDel="009A510F" w:rsidRDefault="003C0B0B" w:rsidP="009A510F">
            <w:pPr>
              <w:keepNext/>
              <w:numPr>
                <w:ilvl w:val="1"/>
                <w:numId w:val="2"/>
              </w:numPr>
              <w:spacing w:before="240" w:after="60"/>
              <w:ind w:left="426"/>
              <w:outlineLvl w:val="1"/>
              <w:rPr>
                <w:del w:id="843" w:author="Martin Landray" w:date="2020-03-20T18:39:00Z"/>
                <w:lang w:val="en-US"/>
              </w:rPr>
            </w:pPr>
          </w:p>
        </w:tc>
        <w:tc>
          <w:tcPr>
            <w:tcW w:w="6090" w:type="dxa"/>
          </w:tcPr>
          <w:p w14:paraId="34524F8A" w14:textId="6D43E48C" w:rsidR="003C0B0B" w:rsidDel="009A510F" w:rsidRDefault="003C0B0B" w:rsidP="009A510F">
            <w:pPr>
              <w:keepNext/>
              <w:numPr>
                <w:ilvl w:val="1"/>
                <w:numId w:val="2"/>
              </w:numPr>
              <w:spacing w:before="240" w:after="60"/>
              <w:ind w:left="426"/>
              <w:outlineLvl w:val="1"/>
              <w:rPr>
                <w:del w:id="844" w:author="Martin Landray" w:date="2020-03-20T18:39:00Z"/>
                <w:lang w:val="en-US"/>
              </w:rPr>
            </w:pPr>
          </w:p>
        </w:tc>
      </w:tr>
    </w:tbl>
    <w:p w14:paraId="60D0992C" w14:textId="0606991A" w:rsidR="003C0B0B" w:rsidRPr="003C0B0B" w:rsidDel="009A510F" w:rsidRDefault="003C0B0B" w:rsidP="009A510F">
      <w:pPr>
        <w:keepNext/>
        <w:numPr>
          <w:ilvl w:val="1"/>
          <w:numId w:val="2"/>
        </w:numPr>
        <w:spacing w:before="240" w:after="60"/>
        <w:ind w:left="426"/>
        <w:outlineLvl w:val="1"/>
        <w:rPr>
          <w:del w:id="845" w:author="Martin Landray" w:date="2020-03-20T18:39:00Z"/>
          <w:lang w:val="en-US"/>
        </w:rPr>
      </w:pPr>
    </w:p>
    <w:p w14:paraId="2E56616A" w14:textId="1F104FB3" w:rsidR="0053169F" w:rsidRPr="00831991" w:rsidRDefault="0053169F" w:rsidP="009A510F">
      <w:pPr>
        <w:keepNext/>
        <w:spacing w:before="240" w:after="60"/>
        <w:outlineLvl w:val="1"/>
        <w:rPr>
          <w:sz w:val="20"/>
          <w:szCs w:val="20"/>
        </w:rPr>
      </w:pPr>
    </w:p>
    <w:sectPr w:rsidR="0053169F" w:rsidRPr="00831991" w:rsidSect="005457C5">
      <w:footnotePr>
        <w:numFmt w:val="lowerLetter"/>
      </w:footnotePr>
      <w:pgSz w:w="11907" w:h="16840" w:code="9"/>
      <w:pgMar w:top="1134" w:right="1134" w:bottom="1134" w:left="1134"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CD5F06" w16cid:durableId="2220634B"/>
  <w16cid:commentId w16cid:paraId="54F549DB" w16cid:durableId="2220634C"/>
  <w16cid:commentId w16cid:paraId="538938AA" w16cid:durableId="2220634D"/>
  <w16cid:commentId w16cid:paraId="33DA35D0" w16cid:durableId="2220634E"/>
  <w16cid:commentId w16cid:paraId="7AE54DD0" w16cid:durableId="2220634F"/>
  <w16cid:commentId w16cid:paraId="404F4C03" w16cid:durableId="222063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2A161" w14:textId="77777777" w:rsidR="009A5256" w:rsidRDefault="009A5256">
      <w:r>
        <w:separator/>
      </w:r>
    </w:p>
  </w:endnote>
  <w:endnote w:type="continuationSeparator" w:id="0">
    <w:p w14:paraId="2C87394D" w14:textId="77777777" w:rsidR="009A5256" w:rsidRDefault="009A5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calaLancetPro">
    <w:altName w:val="宋体"/>
    <w:charset w:val="00"/>
    <w:family w:val="auto"/>
    <w:pitch w:val="default"/>
    <w:sig w:usb0="00002A87" w:usb1="080E0000" w:usb2="00000010" w:usb3="00000000" w:csb0="0004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CB23F" w14:textId="124BCCDC" w:rsidR="009A5256" w:rsidRPr="00B50ABE" w:rsidRDefault="009A5256" w:rsidP="00B50ABE">
    <w:pPr>
      <w:jc w:val="center"/>
      <w:rPr>
        <w:sz w:val="20"/>
        <w:szCs w:val="20"/>
      </w:rPr>
    </w:pPr>
    <w:r w:rsidRPr="00B50ABE">
      <w:rPr>
        <w:sz w:val="20"/>
        <w:szCs w:val="20"/>
      </w:rPr>
      <w:t xml:space="preserve">Page </w:t>
    </w:r>
    <w:r w:rsidRPr="00B50ABE">
      <w:rPr>
        <w:sz w:val="20"/>
        <w:szCs w:val="20"/>
      </w:rPr>
      <w:fldChar w:fldCharType="begin"/>
    </w:r>
    <w:r w:rsidRPr="00B50ABE">
      <w:rPr>
        <w:sz w:val="20"/>
        <w:szCs w:val="20"/>
      </w:rPr>
      <w:instrText xml:space="preserve"> PAGE </w:instrText>
    </w:r>
    <w:r w:rsidRPr="00B50ABE">
      <w:rPr>
        <w:sz w:val="20"/>
        <w:szCs w:val="20"/>
      </w:rPr>
      <w:fldChar w:fldCharType="separate"/>
    </w:r>
    <w:r w:rsidR="0098556D">
      <w:rPr>
        <w:noProof/>
        <w:sz w:val="20"/>
        <w:szCs w:val="20"/>
      </w:rPr>
      <w:t>2</w:t>
    </w:r>
    <w:r w:rsidRPr="00B50ABE">
      <w:rPr>
        <w:sz w:val="20"/>
        <w:szCs w:val="20"/>
      </w:rPr>
      <w:fldChar w:fldCharType="end"/>
    </w:r>
    <w:r w:rsidRPr="00B50ABE">
      <w:rPr>
        <w:sz w:val="20"/>
        <w:szCs w:val="20"/>
      </w:rPr>
      <w:t xml:space="preserve"> of </w:t>
    </w:r>
    <w:r w:rsidRPr="00B50ABE">
      <w:rPr>
        <w:sz w:val="20"/>
        <w:szCs w:val="20"/>
      </w:rPr>
      <w:fldChar w:fldCharType="begin"/>
    </w:r>
    <w:r w:rsidRPr="00B50ABE">
      <w:rPr>
        <w:sz w:val="20"/>
        <w:szCs w:val="20"/>
      </w:rPr>
      <w:instrText xml:space="preserve"> NUMPAGES </w:instrText>
    </w:r>
    <w:r w:rsidRPr="00B50ABE">
      <w:rPr>
        <w:sz w:val="20"/>
        <w:szCs w:val="20"/>
      </w:rPr>
      <w:fldChar w:fldCharType="separate"/>
    </w:r>
    <w:r w:rsidR="0098556D">
      <w:rPr>
        <w:noProof/>
        <w:sz w:val="20"/>
        <w:szCs w:val="20"/>
      </w:rPr>
      <w:t>26</w:t>
    </w:r>
    <w:r w:rsidRPr="00B50ABE">
      <w:rPr>
        <w:sz w:val="20"/>
        <w:szCs w:val="20"/>
      </w:rPr>
      <w:fldChar w:fldCharType="end"/>
    </w:r>
  </w:p>
  <w:p w14:paraId="2C7F0968" w14:textId="12F6FADB" w:rsidR="009A5256" w:rsidRPr="006E50F3" w:rsidRDefault="009A5256" w:rsidP="004052EA">
    <w:pPr>
      <w:jc w:val="center"/>
    </w:pPr>
    <w:r>
      <w:rPr>
        <w:sz w:val="20"/>
        <w:szCs w:val="20"/>
      </w:rPr>
      <w:t>RECOVERY</w:t>
    </w:r>
    <w:r w:rsidRPr="006E50F3">
      <w:rPr>
        <w:sz w:val="20"/>
        <w:szCs w:val="20"/>
      </w:rPr>
      <w:t xml:space="preserve"> </w:t>
    </w:r>
    <w:r>
      <w:rPr>
        <w:sz w:val="20"/>
        <w:szCs w:val="20"/>
      </w:rPr>
      <w:t>[V2.0</w:t>
    </w:r>
    <w:r w:rsidRPr="00021F6F">
      <w:rPr>
        <w:sz w:val="20"/>
        <w:szCs w:val="20"/>
      </w:rPr>
      <w:t xml:space="preserve"> 20</w:t>
    </w:r>
    <w:r>
      <w:rPr>
        <w:sz w:val="20"/>
        <w:szCs w:val="20"/>
      </w:rPr>
      <w:t>20</w:t>
    </w:r>
    <w:r w:rsidRPr="00021F6F">
      <w:rPr>
        <w:sz w:val="20"/>
        <w:szCs w:val="20"/>
      </w:rPr>
      <w:t>-0</w:t>
    </w:r>
    <w:r>
      <w:rPr>
        <w:sz w:val="20"/>
        <w:szCs w:val="20"/>
      </w:rPr>
      <w:t>3</w:t>
    </w:r>
    <w:r w:rsidRPr="00021F6F">
      <w:rPr>
        <w:sz w:val="20"/>
        <w:szCs w:val="20"/>
      </w:rPr>
      <w:t>-</w:t>
    </w:r>
    <w:r>
      <w:rPr>
        <w:sz w:val="20"/>
        <w:szCs w:val="20"/>
      </w:rPr>
      <w:t>23</w:t>
    </w:r>
    <w:r w:rsidRPr="00021F6F">
      <w:rPr>
        <w:sz w:val="20"/>
        <w:szCs w:val="20"/>
      </w:rPr>
      <w:t>]</w:t>
    </w:r>
    <w:r w:rsidRPr="006E50F3">
      <w:rPr>
        <w:sz w:val="20"/>
        <w:szCs w:val="20"/>
      </w:rPr>
      <w:tab/>
    </w:r>
    <w:r w:rsidRPr="006E50F3">
      <w:rPr>
        <w:sz w:val="20"/>
        <w:szCs w:val="20"/>
      </w:rPr>
      <w:tab/>
    </w:r>
    <w:r w:rsidRPr="006E50F3">
      <w:rPr>
        <w:sz w:val="20"/>
        <w:szCs w:val="20"/>
      </w:rPr>
      <w:tab/>
    </w:r>
    <w:r w:rsidRPr="006E50F3">
      <w:rPr>
        <w:sz w:val="20"/>
        <w:szCs w:val="20"/>
      </w:rPr>
      <w:tab/>
    </w:r>
    <w:r w:rsidRPr="006E50F3">
      <w:rPr>
        <w:sz w:val="20"/>
        <w:szCs w:val="20"/>
      </w:rPr>
      <w:tab/>
    </w:r>
    <w:del w:id="122" w:author="Richard Haynes" w:date="2020-03-21T07:07:00Z">
      <w:r w:rsidRPr="006E50F3" w:rsidDel="003D7060">
        <w:rPr>
          <w:sz w:val="20"/>
          <w:szCs w:val="20"/>
        </w:rPr>
        <w:delText xml:space="preserve">ISRCTN </w:delText>
      </w:r>
      <w:r w:rsidRPr="005B5E0B" w:rsidDel="003D7060">
        <w:rPr>
          <w:sz w:val="20"/>
          <w:szCs w:val="20"/>
          <w:highlight w:val="yellow"/>
        </w:rPr>
        <w:delText>tbc</w:delText>
      </w:r>
      <w:r w:rsidRPr="006E50F3" w:rsidDel="003D7060">
        <w:rPr>
          <w:sz w:val="20"/>
          <w:szCs w:val="20"/>
        </w:rPr>
        <w:delText xml:space="preserve">, NCT </w:delText>
      </w:r>
      <w:r w:rsidRPr="005B5E0B" w:rsidDel="003D7060">
        <w:rPr>
          <w:sz w:val="20"/>
          <w:szCs w:val="20"/>
          <w:highlight w:val="yellow"/>
        </w:rPr>
        <w:delText>tbc</w:delText>
      </w:r>
    </w:del>
    <w:ins w:id="123" w:author="Richard Haynes" w:date="2020-03-21T07:07:00Z">
      <w:r>
        <w:rPr>
          <w:sz w:val="20"/>
          <w:szCs w:val="20"/>
        </w:rPr>
        <w:t>EudraCT 2020-</w:t>
      </w:r>
    </w:ins>
    <w:ins w:id="124" w:author="Richard Haynes" w:date="2020-03-21T07:08:00Z">
      <w:r w:rsidRPr="003D7060">
        <w:rPr>
          <w:sz w:val="20"/>
          <w:szCs w:val="20"/>
        </w:rPr>
        <w:t>001113-21</w:t>
      </w:r>
    </w:ins>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ABBF3" w14:textId="77777777" w:rsidR="009A5256" w:rsidRDefault="009A5256">
      <w:r>
        <w:separator/>
      </w:r>
    </w:p>
  </w:footnote>
  <w:footnote w:type="continuationSeparator" w:id="0">
    <w:p w14:paraId="180486A6" w14:textId="77777777" w:rsidR="009A5256" w:rsidRDefault="009A5256">
      <w:r>
        <w:continuationSeparator/>
      </w:r>
    </w:p>
  </w:footnote>
  <w:footnote w:id="1">
    <w:p w14:paraId="75222BE0" w14:textId="77777777" w:rsidR="009A5256" w:rsidRPr="00CD08AB" w:rsidRDefault="009A5256" w:rsidP="007F4D0E">
      <w:pPr>
        <w:contextualSpacing/>
        <w:jc w:val="both"/>
        <w:rPr>
          <w:sz w:val="18"/>
        </w:rPr>
      </w:pPr>
      <w:r w:rsidRPr="00CD08AB">
        <w:rPr>
          <w:rStyle w:val="FootnoteReference"/>
          <w:sz w:val="18"/>
        </w:rPr>
        <w:footnoteRef/>
      </w:r>
      <w:r w:rsidRPr="00CD08AB">
        <w:rPr>
          <w:sz w:val="18"/>
        </w:rPr>
        <w:t xml:space="preserve"> </w:t>
      </w:r>
      <w:r>
        <w:rPr>
          <w:sz w:val="18"/>
        </w:rPr>
        <w:t>Serious A</w:t>
      </w:r>
      <w:r w:rsidRPr="00CD08AB">
        <w:rPr>
          <w:sz w:val="18"/>
        </w:rPr>
        <w:t xml:space="preserve">dverse </w:t>
      </w:r>
      <w:r>
        <w:rPr>
          <w:sz w:val="18"/>
        </w:rPr>
        <w:t>E</w:t>
      </w:r>
      <w:r w:rsidRPr="00CD08AB">
        <w:rPr>
          <w:sz w:val="18"/>
        </w:rPr>
        <w:t xml:space="preserve">vents are defined as </w:t>
      </w:r>
      <w:r>
        <w:rPr>
          <w:sz w:val="18"/>
        </w:rPr>
        <w:t>those adverse events that r</w:t>
      </w:r>
      <w:r w:rsidRPr="00CD08AB">
        <w:rPr>
          <w:sz w:val="18"/>
        </w:rPr>
        <w:t>esult in death;</w:t>
      </w:r>
      <w:r>
        <w:rPr>
          <w:sz w:val="18"/>
        </w:rPr>
        <w:t xml:space="preserve"> a</w:t>
      </w:r>
      <w:r w:rsidRPr="00CD08AB">
        <w:rPr>
          <w:sz w:val="18"/>
        </w:rPr>
        <w:t>re life-threatening;</w:t>
      </w:r>
      <w:r>
        <w:rPr>
          <w:sz w:val="18"/>
        </w:rPr>
        <w:t xml:space="preserve"> r</w:t>
      </w:r>
      <w:r w:rsidRPr="00CD08AB">
        <w:rPr>
          <w:sz w:val="18"/>
        </w:rPr>
        <w:t>equire in-patient hospitalization or prolongation of existing hospitalization;</w:t>
      </w:r>
      <w:r>
        <w:rPr>
          <w:sz w:val="18"/>
        </w:rPr>
        <w:t xml:space="preserve"> r</w:t>
      </w:r>
      <w:r w:rsidRPr="00CD08AB">
        <w:rPr>
          <w:sz w:val="18"/>
        </w:rPr>
        <w:t>esult in persistent or significant disability or incapacity;</w:t>
      </w:r>
      <w:r>
        <w:rPr>
          <w:sz w:val="18"/>
        </w:rPr>
        <w:t xml:space="preserve"> r</w:t>
      </w:r>
      <w:r w:rsidRPr="00CD08AB">
        <w:rPr>
          <w:sz w:val="18"/>
        </w:rPr>
        <w:t>esult in congenital anomaly or birth defect; or</w:t>
      </w:r>
      <w:r>
        <w:rPr>
          <w:sz w:val="18"/>
        </w:rPr>
        <w:t xml:space="preserve"> a</w:t>
      </w:r>
      <w:r w:rsidRPr="00CD08AB">
        <w:rPr>
          <w:sz w:val="18"/>
        </w:rPr>
        <w:t>re important medical events in the opinion of the responsible investigator (that is, not life-threatening or resulting in hospitalization, but may jeopardise the participant or require intervention to prevent one or other of the outcomes listed above).</w:t>
      </w:r>
    </w:p>
    <w:p w14:paraId="3AFA3706" w14:textId="77777777" w:rsidR="009A5256" w:rsidRPr="00CD08AB" w:rsidRDefault="009A5256" w:rsidP="007F4D0E">
      <w:pPr>
        <w:pStyle w:val="FootnoteText"/>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9D7D9" w14:textId="4D6EE4EB" w:rsidR="009A5256" w:rsidRDefault="009A5256" w:rsidP="00366AEA">
    <w:pPr>
      <w:pStyle w:val="Header"/>
      <w:jc w:val="right"/>
    </w:pPr>
    <w:del w:id="120" w:author="Richard Haynes" w:date="2020-03-21T07:06:00Z">
      <w:r w:rsidDel="003D7060">
        <w:rPr>
          <w:noProof/>
          <w:color w:val="000000" w:themeColor="text1"/>
          <w:sz w:val="20"/>
          <w:szCs w:val="20"/>
        </w:rPr>
        <w:drawing>
          <wp:inline distT="0" distB="0" distL="0" distR="0" wp14:anchorId="401047A9" wp14:editId="3339AB87">
            <wp:extent cx="944016" cy="408692"/>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2.png"/>
                    <pic:cNvPicPr/>
                  </pic:nvPicPr>
                  <pic:blipFill>
                    <a:blip r:embed="rId1">
                      <a:extLst>
                        <a:ext uri="{28A0092B-C50C-407E-A947-70E740481C1C}">
                          <a14:useLocalDpi xmlns:a14="http://schemas.microsoft.com/office/drawing/2010/main" val="0"/>
                        </a:ext>
                      </a:extLst>
                    </a:blip>
                    <a:stretch>
                      <a:fillRect/>
                    </a:stretch>
                  </pic:blipFill>
                  <pic:spPr>
                    <a:xfrm>
                      <a:off x="0" y="0"/>
                      <a:ext cx="949177" cy="410926"/>
                    </a:xfrm>
                    <a:prstGeom prst="rect">
                      <a:avLst/>
                    </a:prstGeom>
                  </pic:spPr>
                </pic:pic>
              </a:graphicData>
            </a:graphic>
          </wp:inline>
        </w:drawing>
      </w:r>
    </w:del>
    <w:ins w:id="121" w:author="Richard Haynes" w:date="2020-03-21T07:07:00Z">
      <w:r>
        <w:rPr>
          <w:noProof/>
        </w:rPr>
        <w:drawing>
          <wp:inline distT="0" distB="0" distL="0" distR="0" wp14:anchorId="3250EAFB" wp14:editId="19266B1F">
            <wp:extent cx="1436483" cy="40929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COVERY Logo CHOSEN.jpg"/>
                    <pic:cNvPicPr/>
                  </pic:nvPicPr>
                  <pic:blipFill>
                    <a:blip r:embed="rId2">
                      <a:extLst>
                        <a:ext uri="{28A0092B-C50C-407E-A947-70E740481C1C}">
                          <a14:useLocalDpi xmlns:a14="http://schemas.microsoft.com/office/drawing/2010/main" val="0"/>
                        </a:ext>
                      </a:extLst>
                    </a:blip>
                    <a:stretch>
                      <a:fillRect/>
                    </a:stretch>
                  </pic:blipFill>
                  <pic:spPr>
                    <a:xfrm>
                      <a:off x="0" y="0"/>
                      <a:ext cx="1478024" cy="421131"/>
                    </a:xfrm>
                    <a:prstGeom prst="rect">
                      <a:avLst/>
                    </a:prstGeom>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92796"/>
    <w:multiLevelType w:val="hybridMultilevel"/>
    <w:tmpl w:val="9D7AC5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C3F760F"/>
    <w:multiLevelType w:val="multilevel"/>
    <w:tmpl w:val="BEE25BF8"/>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936"/>
        </w:tabs>
        <w:ind w:left="936" w:hanging="576"/>
      </w:pPr>
      <w:rPr>
        <w:rFonts w:cs="Times New Roman"/>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2" w15:restartNumberingAfterBreak="0">
    <w:nsid w:val="114D76ED"/>
    <w:multiLevelType w:val="hybridMultilevel"/>
    <w:tmpl w:val="85EE87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96661B"/>
    <w:multiLevelType w:val="hybridMultilevel"/>
    <w:tmpl w:val="5D58888E"/>
    <w:lvl w:ilvl="0" w:tplc="4E5A59BC">
      <w:start w:val="1"/>
      <w:numFmt w:val="lowerRoman"/>
      <w:lvlText w:val="(%1)"/>
      <w:lvlJc w:val="left"/>
      <w:pPr>
        <w:tabs>
          <w:tab w:val="num" w:pos="397"/>
        </w:tabs>
        <w:ind w:left="397" w:hanging="397"/>
      </w:pPr>
      <w:rPr>
        <w:rFonts w:cs="Times New Roman" w:hint="default"/>
      </w:rPr>
    </w:lvl>
    <w:lvl w:ilvl="1" w:tplc="B72EFBC6">
      <w:start w:val="1"/>
      <w:numFmt w:val="lowerLetter"/>
      <w:lvlText w:val="(%2)"/>
      <w:lvlJc w:val="left"/>
      <w:pPr>
        <w:tabs>
          <w:tab w:val="num" w:pos="1440"/>
        </w:tabs>
        <w:ind w:left="1440" w:hanging="360"/>
      </w:pPr>
      <w:rPr>
        <w:rFonts w:cs="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9976CE"/>
    <w:multiLevelType w:val="hybridMultilevel"/>
    <w:tmpl w:val="1F52E9DC"/>
    <w:lvl w:ilvl="0" w:tplc="C792D63C">
      <w:start w:val="1"/>
      <w:numFmt w:val="lowerRoman"/>
      <w:lvlText w:val="(%1)"/>
      <w:lvlJc w:val="left"/>
      <w:pPr>
        <w:tabs>
          <w:tab w:val="num" w:pos="757"/>
        </w:tabs>
        <w:ind w:left="757" w:hanging="397"/>
      </w:pPr>
      <w:rPr>
        <w:rFonts w:cs="Times New Roman" w:hint="default"/>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0F43A0"/>
    <w:multiLevelType w:val="multilevel"/>
    <w:tmpl w:val="081C7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A82A19"/>
    <w:multiLevelType w:val="hybridMultilevel"/>
    <w:tmpl w:val="946EB7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1F85BCB"/>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8" w15:restartNumberingAfterBreak="0">
    <w:nsid w:val="260B3C6A"/>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9" w15:restartNumberingAfterBreak="0">
    <w:nsid w:val="3C0715A3"/>
    <w:multiLevelType w:val="hybridMultilevel"/>
    <w:tmpl w:val="2854A590"/>
    <w:lvl w:ilvl="0" w:tplc="CAF8000E">
      <w:start w:val="1"/>
      <w:numFmt w:val="bullet"/>
      <w:pStyle w:val="CSBullet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770A32FE">
      <w:numFmt w:val="bullet"/>
      <w:lvlText w:val="•"/>
      <w:lvlJc w:val="left"/>
      <w:pPr>
        <w:ind w:left="2145" w:hanging="705"/>
      </w:pPr>
      <w:rPr>
        <w:rFonts w:ascii="Times New Roman" w:eastAsia="MS Mincho" w:hAnsi="Times New Roman" w:cs="Times New Roman"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E2265C1"/>
    <w:multiLevelType w:val="multilevel"/>
    <w:tmpl w:val="C0B2FF8E"/>
    <w:lvl w:ilvl="0">
      <w:start w:val="1"/>
      <w:numFmt w:val="decimal"/>
      <w:pStyle w:val="StyleHeading1Linespacingsingle"/>
      <w:lvlText w:val="%1"/>
      <w:lvlJc w:val="left"/>
      <w:pPr>
        <w:tabs>
          <w:tab w:val="num" w:pos="432"/>
        </w:tabs>
        <w:ind w:left="43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cs="Arial"/>
        <w:b/>
        <w:bCs/>
        <w:i w:val="0"/>
        <w:iCs w:val="0"/>
        <w:caps w:val="0"/>
        <w:smallCaps/>
        <w:strike w:val="0"/>
        <w:dstrike w:val="0"/>
        <w:color w:val="auto"/>
        <w:spacing w:val="0"/>
        <w:w w:val="100"/>
        <w:kern w:val="0"/>
        <w:position w:val="0"/>
        <w:sz w:val="24"/>
        <w:szCs w:val="24"/>
        <w:u w:val="none"/>
        <w:effect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F350E37"/>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2" w15:restartNumberingAfterBreak="0">
    <w:nsid w:val="45B8633F"/>
    <w:multiLevelType w:val="hybridMultilevel"/>
    <w:tmpl w:val="57002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6BE1BED"/>
    <w:multiLevelType w:val="multilevel"/>
    <w:tmpl w:val="09CE7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7984448"/>
    <w:multiLevelType w:val="hybridMultilevel"/>
    <w:tmpl w:val="7794C2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8D01518"/>
    <w:multiLevelType w:val="multilevel"/>
    <w:tmpl w:val="CF1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C54B39"/>
    <w:multiLevelType w:val="multilevel"/>
    <w:tmpl w:val="F2F66A26"/>
    <w:lvl w:ilvl="0">
      <w:start w:val="1"/>
      <w:numFmt w:val="decimal"/>
      <w:pStyle w:val="C-NumberedList"/>
      <w:lvlText w:val="%1."/>
      <w:lvlJc w:val="left"/>
      <w:pPr>
        <w:tabs>
          <w:tab w:val="num" w:pos="720"/>
        </w:tabs>
        <w:ind w:left="720" w:hanging="360"/>
      </w:pPr>
      <w:rPr>
        <w:rFonts w:ascii="Times New Roman" w:hAnsi="Times New Roman" w:hint="default"/>
        <w:b w:val="0"/>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C-AlphabeticList"/>
      <w:lvlText w:val="%2."/>
      <w:lvlJc w:val="left"/>
      <w:pPr>
        <w:tabs>
          <w:tab w:val="num" w:pos="1080"/>
        </w:tabs>
        <w:ind w:left="108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Letter"/>
      <w:lvlText w:val="%4."/>
      <w:lvlJc w:val="left"/>
      <w:pPr>
        <w:tabs>
          <w:tab w:val="num" w:pos="1080"/>
        </w:tabs>
        <w:ind w:left="1080" w:hanging="360"/>
      </w:pPr>
      <w:rPr>
        <w:rFonts w:hint="default"/>
      </w:rPr>
    </w:lvl>
    <w:lvl w:ilvl="4">
      <w:start w:val="1"/>
      <w:numFmt w:val="lowerLetter"/>
      <w:lvlText w:val="%5."/>
      <w:lvlJc w:val="left"/>
      <w:pPr>
        <w:tabs>
          <w:tab w:val="num" w:pos="1080"/>
        </w:tabs>
        <w:ind w:left="1080" w:hanging="360"/>
      </w:pPr>
      <w:rPr>
        <w:rFonts w:hint="default"/>
      </w:rPr>
    </w:lvl>
    <w:lvl w:ilvl="5">
      <w:start w:val="1"/>
      <w:numFmt w:val="lowerLetter"/>
      <w:lvlText w:val="%6."/>
      <w:lvlJc w:val="left"/>
      <w:pPr>
        <w:tabs>
          <w:tab w:val="num" w:pos="1080"/>
        </w:tabs>
        <w:ind w:left="1080" w:hanging="360"/>
      </w:pPr>
      <w:rPr>
        <w:rFonts w:hint="default"/>
      </w:rPr>
    </w:lvl>
    <w:lvl w:ilvl="6">
      <w:start w:val="1"/>
      <w:numFmt w:val="lowerLetter"/>
      <w:lvlText w:val="%7."/>
      <w:lvlJc w:val="left"/>
      <w:pPr>
        <w:tabs>
          <w:tab w:val="num" w:pos="1080"/>
        </w:tabs>
        <w:ind w:left="1080" w:hanging="360"/>
      </w:pPr>
      <w:rPr>
        <w:rFonts w:hint="default"/>
      </w:rPr>
    </w:lvl>
    <w:lvl w:ilvl="7">
      <w:start w:val="1"/>
      <w:numFmt w:val="lowerLetter"/>
      <w:lvlText w:val="%8."/>
      <w:lvlJc w:val="left"/>
      <w:pPr>
        <w:tabs>
          <w:tab w:val="num" w:pos="1080"/>
        </w:tabs>
        <w:ind w:left="1080" w:hanging="360"/>
      </w:pPr>
      <w:rPr>
        <w:rFonts w:hint="default"/>
      </w:rPr>
    </w:lvl>
    <w:lvl w:ilvl="8">
      <w:start w:val="1"/>
      <w:numFmt w:val="lowerLetter"/>
      <w:lvlText w:val="%9."/>
      <w:lvlJc w:val="left"/>
      <w:pPr>
        <w:tabs>
          <w:tab w:val="num" w:pos="1080"/>
        </w:tabs>
        <w:ind w:left="1080" w:hanging="360"/>
      </w:pPr>
      <w:rPr>
        <w:rFonts w:hint="default"/>
      </w:rPr>
    </w:lvl>
  </w:abstractNum>
  <w:abstractNum w:abstractNumId="17" w15:restartNumberingAfterBreak="0">
    <w:nsid w:val="4ACD4D41"/>
    <w:multiLevelType w:val="multilevel"/>
    <w:tmpl w:val="DD4A139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A12161"/>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19" w15:restartNumberingAfterBreak="0">
    <w:nsid w:val="5DD739F4"/>
    <w:multiLevelType w:val="hybridMultilevel"/>
    <w:tmpl w:val="192AB528"/>
    <w:lvl w:ilvl="0" w:tplc="4E5A59BC">
      <w:start w:val="1"/>
      <w:numFmt w:val="lowerRoman"/>
      <w:lvlText w:val="(%1)"/>
      <w:lvlJc w:val="left"/>
      <w:pPr>
        <w:tabs>
          <w:tab w:val="num" w:pos="720"/>
        </w:tabs>
        <w:ind w:left="720" w:hanging="360"/>
      </w:pPr>
      <w:rPr>
        <w:rFonts w:cs="Times New Roman" w:hint="default"/>
      </w:rPr>
    </w:lvl>
    <w:lvl w:ilvl="1" w:tplc="08090003">
      <w:start w:val="1"/>
      <w:numFmt w:val="bullet"/>
      <w:lvlText w:val="o"/>
      <w:lvlJc w:val="left"/>
      <w:pPr>
        <w:tabs>
          <w:tab w:val="num" w:pos="1800"/>
        </w:tabs>
        <w:ind w:left="1800" w:hanging="360"/>
      </w:pPr>
      <w:rPr>
        <w:rFonts w:ascii="Courier New" w:hAnsi="Courier New" w:hint="default"/>
      </w:rPr>
    </w:lvl>
    <w:lvl w:ilvl="2" w:tplc="26C60480">
      <w:start w:val="1"/>
      <w:numFmt w:val="lowerRoman"/>
      <w:lvlText w:val="%3."/>
      <w:lvlJc w:val="right"/>
      <w:pPr>
        <w:tabs>
          <w:tab w:val="num" w:pos="2520"/>
        </w:tabs>
        <w:ind w:left="2520" w:hanging="180"/>
      </w:pPr>
      <w:rPr>
        <w:rFonts w:cs="Times New Roman"/>
      </w:rPr>
    </w:lvl>
    <w:lvl w:ilvl="3" w:tplc="E6607AB8" w:tentative="1">
      <w:start w:val="1"/>
      <w:numFmt w:val="decimal"/>
      <w:lvlText w:val="%4."/>
      <w:lvlJc w:val="left"/>
      <w:pPr>
        <w:tabs>
          <w:tab w:val="num" w:pos="3240"/>
        </w:tabs>
        <w:ind w:left="3240" w:hanging="360"/>
      </w:pPr>
      <w:rPr>
        <w:rFonts w:cs="Times New Roman"/>
      </w:rPr>
    </w:lvl>
    <w:lvl w:ilvl="4" w:tplc="4EAC8040" w:tentative="1">
      <w:start w:val="1"/>
      <w:numFmt w:val="lowerLetter"/>
      <w:lvlText w:val="%5."/>
      <w:lvlJc w:val="left"/>
      <w:pPr>
        <w:tabs>
          <w:tab w:val="num" w:pos="3960"/>
        </w:tabs>
        <w:ind w:left="3960" w:hanging="360"/>
      </w:pPr>
      <w:rPr>
        <w:rFonts w:cs="Times New Roman"/>
      </w:rPr>
    </w:lvl>
    <w:lvl w:ilvl="5" w:tplc="9BA47B2E" w:tentative="1">
      <w:start w:val="1"/>
      <w:numFmt w:val="lowerRoman"/>
      <w:lvlText w:val="%6."/>
      <w:lvlJc w:val="right"/>
      <w:pPr>
        <w:tabs>
          <w:tab w:val="num" w:pos="4680"/>
        </w:tabs>
        <w:ind w:left="4680" w:hanging="180"/>
      </w:pPr>
      <w:rPr>
        <w:rFonts w:cs="Times New Roman"/>
      </w:rPr>
    </w:lvl>
    <w:lvl w:ilvl="6" w:tplc="25B62C3E" w:tentative="1">
      <w:start w:val="1"/>
      <w:numFmt w:val="decimal"/>
      <w:lvlText w:val="%7."/>
      <w:lvlJc w:val="left"/>
      <w:pPr>
        <w:tabs>
          <w:tab w:val="num" w:pos="5400"/>
        </w:tabs>
        <w:ind w:left="5400" w:hanging="360"/>
      </w:pPr>
      <w:rPr>
        <w:rFonts w:cs="Times New Roman"/>
      </w:rPr>
    </w:lvl>
    <w:lvl w:ilvl="7" w:tplc="CE1A6882" w:tentative="1">
      <w:start w:val="1"/>
      <w:numFmt w:val="lowerLetter"/>
      <w:lvlText w:val="%8."/>
      <w:lvlJc w:val="left"/>
      <w:pPr>
        <w:tabs>
          <w:tab w:val="num" w:pos="6120"/>
        </w:tabs>
        <w:ind w:left="6120" w:hanging="360"/>
      </w:pPr>
      <w:rPr>
        <w:rFonts w:cs="Times New Roman"/>
      </w:rPr>
    </w:lvl>
    <w:lvl w:ilvl="8" w:tplc="C876EB18" w:tentative="1">
      <w:start w:val="1"/>
      <w:numFmt w:val="lowerRoman"/>
      <w:lvlText w:val="%9."/>
      <w:lvlJc w:val="right"/>
      <w:pPr>
        <w:tabs>
          <w:tab w:val="num" w:pos="6840"/>
        </w:tabs>
        <w:ind w:left="6840" w:hanging="180"/>
      </w:pPr>
      <w:rPr>
        <w:rFonts w:cs="Times New Roman"/>
      </w:rPr>
    </w:lvl>
  </w:abstractNum>
  <w:abstractNum w:abstractNumId="20" w15:restartNumberingAfterBreak="0">
    <w:nsid w:val="6DED5B5A"/>
    <w:multiLevelType w:val="hybridMultilevel"/>
    <w:tmpl w:val="B5ACF534"/>
    <w:lvl w:ilvl="0" w:tplc="10004E34">
      <w:start w:val="1"/>
      <w:numFmt w:val="bullet"/>
      <w:lvlText w:val=""/>
      <w:lvlJc w:val="left"/>
      <w:pPr>
        <w:tabs>
          <w:tab w:val="num" w:pos="720"/>
        </w:tabs>
        <w:ind w:left="720" w:hanging="360"/>
      </w:pPr>
      <w:rPr>
        <w:rFonts w:ascii="Symbol" w:hAnsi="Symbol" w:hint="default"/>
      </w:rPr>
    </w:lvl>
    <w:lvl w:ilvl="1" w:tplc="8C2AA6B0" w:tentative="1">
      <w:start w:val="1"/>
      <w:numFmt w:val="bullet"/>
      <w:lvlText w:val="o"/>
      <w:lvlJc w:val="left"/>
      <w:pPr>
        <w:tabs>
          <w:tab w:val="num" w:pos="1440"/>
        </w:tabs>
        <w:ind w:left="1440" w:hanging="360"/>
      </w:pPr>
      <w:rPr>
        <w:rFonts w:ascii="Courier New" w:hAnsi="Courier New" w:hint="default"/>
      </w:rPr>
    </w:lvl>
    <w:lvl w:ilvl="2" w:tplc="412EF724" w:tentative="1">
      <w:start w:val="1"/>
      <w:numFmt w:val="bullet"/>
      <w:lvlText w:val=""/>
      <w:lvlJc w:val="left"/>
      <w:pPr>
        <w:tabs>
          <w:tab w:val="num" w:pos="2160"/>
        </w:tabs>
        <w:ind w:left="2160" w:hanging="360"/>
      </w:pPr>
      <w:rPr>
        <w:rFonts w:ascii="Wingdings" w:hAnsi="Wingdings" w:hint="default"/>
      </w:rPr>
    </w:lvl>
    <w:lvl w:ilvl="3" w:tplc="A2AAE7C4" w:tentative="1">
      <w:start w:val="1"/>
      <w:numFmt w:val="bullet"/>
      <w:lvlText w:val=""/>
      <w:lvlJc w:val="left"/>
      <w:pPr>
        <w:tabs>
          <w:tab w:val="num" w:pos="2880"/>
        </w:tabs>
        <w:ind w:left="2880" w:hanging="360"/>
      </w:pPr>
      <w:rPr>
        <w:rFonts w:ascii="Symbol" w:hAnsi="Symbol" w:hint="default"/>
      </w:rPr>
    </w:lvl>
    <w:lvl w:ilvl="4" w:tplc="109EF8C0" w:tentative="1">
      <w:start w:val="1"/>
      <w:numFmt w:val="bullet"/>
      <w:lvlText w:val="o"/>
      <w:lvlJc w:val="left"/>
      <w:pPr>
        <w:tabs>
          <w:tab w:val="num" w:pos="3600"/>
        </w:tabs>
        <w:ind w:left="3600" w:hanging="360"/>
      </w:pPr>
      <w:rPr>
        <w:rFonts w:ascii="Courier New" w:hAnsi="Courier New" w:hint="default"/>
      </w:rPr>
    </w:lvl>
    <w:lvl w:ilvl="5" w:tplc="67DCE5C6" w:tentative="1">
      <w:start w:val="1"/>
      <w:numFmt w:val="bullet"/>
      <w:lvlText w:val=""/>
      <w:lvlJc w:val="left"/>
      <w:pPr>
        <w:tabs>
          <w:tab w:val="num" w:pos="4320"/>
        </w:tabs>
        <w:ind w:left="4320" w:hanging="360"/>
      </w:pPr>
      <w:rPr>
        <w:rFonts w:ascii="Wingdings" w:hAnsi="Wingdings" w:hint="default"/>
      </w:rPr>
    </w:lvl>
    <w:lvl w:ilvl="6" w:tplc="7D3853B2" w:tentative="1">
      <w:start w:val="1"/>
      <w:numFmt w:val="bullet"/>
      <w:lvlText w:val=""/>
      <w:lvlJc w:val="left"/>
      <w:pPr>
        <w:tabs>
          <w:tab w:val="num" w:pos="5040"/>
        </w:tabs>
        <w:ind w:left="5040" w:hanging="360"/>
      </w:pPr>
      <w:rPr>
        <w:rFonts w:ascii="Symbol" w:hAnsi="Symbol" w:hint="default"/>
      </w:rPr>
    </w:lvl>
    <w:lvl w:ilvl="7" w:tplc="3FD64F18" w:tentative="1">
      <w:start w:val="1"/>
      <w:numFmt w:val="bullet"/>
      <w:lvlText w:val="o"/>
      <w:lvlJc w:val="left"/>
      <w:pPr>
        <w:tabs>
          <w:tab w:val="num" w:pos="5760"/>
        </w:tabs>
        <w:ind w:left="5760" w:hanging="360"/>
      </w:pPr>
      <w:rPr>
        <w:rFonts w:ascii="Courier New" w:hAnsi="Courier New" w:hint="default"/>
      </w:rPr>
    </w:lvl>
    <w:lvl w:ilvl="8" w:tplc="E6387416"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9E7153"/>
    <w:multiLevelType w:val="hybridMultilevel"/>
    <w:tmpl w:val="92182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A667F46"/>
    <w:multiLevelType w:val="hybridMultilevel"/>
    <w:tmpl w:val="C7ACB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B733336"/>
    <w:multiLevelType w:val="hybridMultilevel"/>
    <w:tmpl w:val="C2885232"/>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DE05B9A"/>
    <w:multiLevelType w:val="multilevel"/>
    <w:tmpl w:val="4DD0A0C0"/>
    <w:lvl w:ilvl="0">
      <w:start w:val="1"/>
      <w:numFmt w:val="decimal"/>
      <w:lvlText w:val="%1"/>
      <w:lvlJc w:val="left"/>
      <w:pPr>
        <w:tabs>
          <w:tab w:val="num" w:pos="360"/>
        </w:tabs>
        <w:ind w:left="360" w:hanging="360"/>
      </w:pPr>
      <w:rPr>
        <w:rFonts w:cs="Times New Roman" w:hint="default"/>
      </w:rPr>
    </w:lvl>
    <w:lvl w:ilvl="1">
      <w:start w:val="1"/>
      <w:numFmt w:val="decimal"/>
      <w:pStyle w:val="Heading3"/>
      <w:lvlText w:val="%1.%2"/>
      <w:lvlJc w:val="left"/>
      <w:pPr>
        <w:tabs>
          <w:tab w:val="num" w:pos="432"/>
        </w:tabs>
        <w:ind w:left="432" w:hanging="432"/>
      </w:pPr>
      <w:rPr>
        <w:rFonts w:cs="Times New Roman" w:hint="default"/>
      </w:rPr>
    </w:lvl>
    <w:lvl w:ilvl="2">
      <w:start w:val="1"/>
      <w:numFmt w:val="decimal"/>
      <w:lvlText w:val="%1.%2.%3"/>
      <w:lvlJc w:val="left"/>
      <w:pPr>
        <w:tabs>
          <w:tab w:val="num" w:pos="720"/>
        </w:tabs>
        <w:ind w:left="504" w:hanging="504"/>
      </w:pPr>
      <w:rPr>
        <w:rFonts w:cs="Times New Roman" w:hint="default"/>
        <w:b/>
        <w:bCs/>
      </w:rPr>
    </w:lvl>
    <w:lvl w:ilvl="3">
      <w:start w:val="1"/>
      <w:numFmt w:val="decimal"/>
      <w:pStyle w:val="Heading4"/>
      <w:lvlText w:val="%1.%2.%3.%4"/>
      <w:lvlJc w:val="left"/>
      <w:pPr>
        <w:tabs>
          <w:tab w:val="num" w:pos="1080"/>
        </w:tabs>
        <w:ind w:left="648" w:hanging="648"/>
      </w:pPr>
      <w:rPr>
        <w:rFonts w:cs="Times New Roman" w:hint="default"/>
      </w:rPr>
    </w:lvl>
    <w:lvl w:ilvl="4">
      <w:start w:val="1"/>
      <w:numFmt w:val="decimal"/>
      <w:pStyle w:val="Heading5"/>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7FED0068"/>
    <w:multiLevelType w:val="multilevel"/>
    <w:tmpl w:val="E0223BD2"/>
    <w:lvl w:ilvl="0">
      <w:start w:val="1"/>
      <w:numFmt w:val="decimal"/>
      <w:pStyle w:val="C-Heading1"/>
      <w:lvlText w:val="%1."/>
      <w:lvlJc w:val="left"/>
      <w:pPr>
        <w:tabs>
          <w:tab w:val="num" w:pos="1080"/>
        </w:tabs>
        <w:ind w:left="1080" w:hanging="1080"/>
      </w:pPr>
      <w:rPr>
        <w:rFonts w:hint="default"/>
        <w:b/>
        <w:i w:val="0"/>
      </w:rPr>
    </w:lvl>
    <w:lvl w:ilvl="1">
      <w:start w:val="1"/>
      <w:numFmt w:val="decimal"/>
      <w:pStyle w:val="C-Heading2"/>
      <w:lvlText w:val="%1.%2."/>
      <w:lvlJc w:val="left"/>
      <w:pPr>
        <w:tabs>
          <w:tab w:val="num" w:pos="1800"/>
        </w:tabs>
        <w:ind w:left="1800" w:hanging="1080"/>
      </w:pPr>
      <w:rPr>
        <w:rFonts w:hint="default"/>
      </w:rPr>
    </w:lvl>
    <w:lvl w:ilvl="2">
      <w:start w:val="1"/>
      <w:numFmt w:val="decimal"/>
      <w:pStyle w:val="C-Heading3"/>
      <w:lvlText w:val="%1.%2.%3."/>
      <w:lvlJc w:val="left"/>
      <w:pPr>
        <w:tabs>
          <w:tab w:val="num" w:pos="2340"/>
        </w:tabs>
        <w:ind w:left="2340" w:hanging="1080"/>
      </w:pPr>
      <w:rPr>
        <w:rFonts w:hint="default"/>
        <w:b/>
      </w:rPr>
    </w:lvl>
    <w:lvl w:ilvl="3">
      <w:start w:val="1"/>
      <w:numFmt w:val="decimal"/>
      <w:pStyle w:val="C-Heading4"/>
      <w:lvlText w:val="%1.%2.%3.%4."/>
      <w:lvlJc w:val="left"/>
      <w:pPr>
        <w:tabs>
          <w:tab w:val="num" w:pos="3420"/>
        </w:tabs>
        <w:ind w:left="3420" w:hanging="1080"/>
      </w:pPr>
      <w:rPr>
        <w:rFonts w:hint="default"/>
        <w:i w:val="0"/>
      </w:rPr>
    </w:lvl>
    <w:lvl w:ilvl="4">
      <w:start w:val="1"/>
      <w:numFmt w:val="decimal"/>
      <w:pStyle w:val="C-Heading5"/>
      <w:lvlText w:val="%1.%2.%3.%4.%5."/>
      <w:lvlJc w:val="left"/>
      <w:pPr>
        <w:tabs>
          <w:tab w:val="num" w:pos="1080"/>
        </w:tabs>
        <w:ind w:left="1080" w:hanging="1080"/>
      </w:pPr>
      <w:rPr>
        <w:rFonts w:ascii="Arial Narrow" w:hAnsi="Arial Narrow" w:hint="default"/>
        <w:b w:val="0"/>
        <w:i w:val="0"/>
        <w:sz w:val="24"/>
        <w:szCs w:val="24"/>
      </w:rPr>
    </w:lvl>
    <w:lvl w:ilvl="5">
      <w:start w:val="1"/>
      <w:numFmt w:val="decimal"/>
      <w:lvlText w:val="%1.%2.%3.%4.%5.%6."/>
      <w:lvlJc w:val="left"/>
      <w:pPr>
        <w:tabs>
          <w:tab w:val="num" w:pos="1440"/>
        </w:tabs>
        <w:ind w:left="1440" w:hanging="1440"/>
      </w:pPr>
      <w:rPr>
        <w:rFonts w:ascii="Arial Narrow" w:hAnsi="Arial Narrow" w:hint="default"/>
        <w:b w:val="0"/>
        <w:i w:val="0"/>
        <w:sz w:val="22"/>
        <w:szCs w:val="22"/>
      </w:rPr>
    </w:lvl>
    <w:lvl w:ilvl="6">
      <w:start w:val="1"/>
      <w:numFmt w:val="decimal"/>
      <w:lvlText w:val="%1.%2.%3.%4.%5.%6.%7."/>
      <w:lvlJc w:val="left"/>
      <w:pPr>
        <w:tabs>
          <w:tab w:val="num" w:pos="4680"/>
        </w:tabs>
        <w:ind w:left="3600" w:hanging="3600"/>
      </w:pPr>
      <w:rPr>
        <w:rFonts w:hint="default"/>
      </w:rPr>
    </w:lvl>
    <w:lvl w:ilvl="7">
      <w:start w:val="1"/>
      <w:numFmt w:val="decimal"/>
      <w:lvlText w:val="%1.%2.%3.%4.%5.%6.%7.%8."/>
      <w:lvlJc w:val="left"/>
      <w:pPr>
        <w:tabs>
          <w:tab w:val="num" w:pos="5400"/>
        </w:tabs>
        <w:ind w:left="4104" w:hanging="4104"/>
      </w:pPr>
      <w:rPr>
        <w:rFonts w:hint="default"/>
      </w:rPr>
    </w:lvl>
    <w:lvl w:ilvl="8">
      <w:start w:val="1"/>
      <w:numFmt w:val="decimal"/>
      <w:lvlText w:val="%1.%2.%3.%4.%5.%6.%7.%8.%9."/>
      <w:lvlJc w:val="left"/>
      <w:pPr>
        <w:tabs>
          <w:tab w:val="num" w:pos="5760"/>
        </w:tabs>
        <w:ind w:left="4680" w:hanging="4680"/>
      </w:pPr>
      <w:rPr>
        <w:rFonts w:hint="default"/>
      </w:rPr>
    </w:lvl>
  </w:abstractNum>
  <w:num w:numId="1">
    <w:abstractNumId w:val="1"/>
  </w:num>
  <w:num w:numId="2">
    <w:abstractNumId w:val="24"/>
  </w:num>
  <w:num w:numId="3">
    <w:abstractNumId w:val="10"/>
  </w:num>
  <w:num w:numId="4">
    <w:abstractNumId w:val="4"/>
  </w:num>
  <w:num w:numId="5">
    <w:abstractNumId w:val="9"/>
  </w:num>
  <w:num w:numId="6">
    <w:abstractNumId w:val="18"/>
  </w:num>
  <w:num w:numId="7">
    <w:abstractNumId w:val="11"/>
  </w:num>
  <w:num w:numId="8">
    <w:abstractNumId w:val="7"/>
  </w:num>
  <w:num w:numId="9">
    <w:abstractNumId w:val="8"/>
  </w:num>
  <w:num w:numId="10">
    <w:abstractNumId w:val="19"/>
  </w:num>
  <w:num w:numId="11">
    <w:abstractNumId w:val="16"/>
  </w:num>
  <w:num w:numId="12">
    <w:abstractNumId w:val="25"/>
  </w:num>
  <w:num w:numId="13">
    <w:abstractNumId w:val="3"/>
  </w:num>
  <w:num w:numId="14">
    <w:abstractNumId w:val="21"/>
  </w:num>
  <w:num w:numId="15">
    <w:abstractNumId w:val="12"/>
  </w:num>
  <w:num w:numId="16">
    <w:abstractNumId w:val="0"/>
  </w:num>
  <w:num w:numId="17">
    <w:abstractNumId w:val="6"/>
  </w:num>
  <w:num w:numId="18">
    <w:abstractNumId w:val="5"/>
  </w:num>
  <w:num w:numId="19">
    <w:abstractNumId w:val="14"/>
  </w:num>
  <w:num w:numId="20">
    <w:abstractNumId w:val="20"/>
  </w:num>
  <w:num w:numId="21">
    <w:abstractNumId w:val="2"/>
  </w:num>
  <w:num w:numId="22">
    <w:abstractNumId w:val="22"/>
  </w:num>
  <w:num w:numId="23">
    <w:abstractNumId w:val="15"/>
  </w:num>
  <w:num w:numId="24">
    <w:abstractNumId w:val="13"/>
  </w:num>
  <w:num w:numId="25">
    <w:abstractNumId w:val="23"/>
  </w:num>
  <w:num w:numId="26">
    <w:abstractNumId w:val="17"/>
  </w:num>
  <w:num w:numId="27">
    <w:abstractNumId w:val="1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Horby">
    <w15:presenceInfo w15:providerId="AD" w15:userId="S::peter.horby@oxforduni.onmicrosoft.com::b01fc82f-be0b-4b8e-ad7a-b83b3a15cd3c"/>
  </w15:person>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20"/>
  <w:hyphenationZone w:val="425"/>
  <w:drawingGridHorizontalSpacing w:val="181"/>
  <w:drawingGridVerticalSpacing w:val="181"/>
  <w:displayHorizontalDrawingGridEvery w:val="0"/>
  <w:displayVerticalDrawingGridEvery w:val="0"/>
  <w:doNotUseMarginsForDrawingGridOrigin/>
  <w:drawingGridVerticalOrigin w:val="1985"/>
  <w:characterSpacingControl w:val="doNotCompress"/>
  <w:doNotValidateAgainstSchema/>
  <w:doNotDemarcateInvalidXml/>
  <w:hdrShapeDefaults>
    <o:shapedefaults v:ext="edit" spidmax="10241">
      <v:textbox inset="5.85pt,.7pt,5.85pt,.7pt"/>
    </o:shapedefaults>
  </w:hdrShapeDefaults>
  <w:footnotePr>
    <w:numFmt w:val="lowerLette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ew England J Medicine Sections&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1&lt;/SpaceAfter&gt;&lt;HyperlinksEnabled&gt;1&lt;/HyperlinksEnabled&gt;&lt;HyperlinksVisible&gt;0&lt;/HyperlinksVisible&gt;&lt;EnableBibliographyCategories&gt;0&lt;/EnableBibliographyCategories&gt;&lt;/ENLayout&gt;"/>
    <w:docVar w:name="EN.Libraries" w:val="&lt;Libraries&gt;&lt;item db-id=&quot;2w9d5f9xq055xxedxp9pfvw85zr599rxzvvw&quot;&gt;nCoV&lt;record-ids&gt;&lt;item&gt;1&lt;/item&gt;&lt;item&gt;4&lt;/item&gt;&lt;item&gt;5&lt;/item&gt;&lt;item&gt;6&lt;/item&gt;&lt;item&gt;8&lt;/item&gt;&lt;item&gt;9&lt;/item&gt;&lt;item&gt;18&lt;/item&gt;&lt;item&gt;25&lt;/item&gt;&lt;item&gt;34&lt;/item&gt;&lt;item&gt;35&lt;/item&gt;&lt;item&gt;36&lt;/item&gt;&lt;item&gt;37&lt;/item&gt;&lt;item&gt;38&lt;/item&gt;&lt;item&gt;40&lt;/item&gt;&lt;item&gt;49&lt;/item&gt;&lt;item&gt;51&lt;/item&gt;&lt;item&gt;53&lt;/item&gt;&lt;item&gt;54&lt;/item&gt;&lt;item&gt;56&lt;/item&gt;&lt;item&gt;57&lt;/item&gt;&lt;item&gt;59&lt;/item&gt;&lt;item&gt;60&lt;/item&gt;&lt;item&gt;63&lt;/item&gt;&lt;item&gt;64&lt;/item&gt;&lt;item&gt;65&lt;/item&gt;&lt;item&gt;68&lt;/item&gt;&lt;item&gt;69&lt;/item&gt;&lt;/record-ids&gt;&lt;/item&gt;&lt;/Libraries&gt;"/>
    <w:docVar w:name="PC4DatabaseDefault" w:val="K:\hps\Louise\SEARCH\baseline paper\SEARCH.pdt"/>
    <w:docVar w:name="PC4SetupInfo" w:val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
    <w:docVar w:name="PCRefListBookmark" w:val="PCRefList_HPS2_THRIVE_CTSU_protocol_V2_0"/>
  </w:docVars>
  <w:rsids>
    <w:rsidRoot w:val="00EE6BA2"/>
    <w:rsid w:val="00000089"/>
    <w:rsid w:val="00000692"/>
    <w:rsid w:val="0000097C"/>
    <w:rsid w:val="00002F84"/>
    <w:rsid w:val="0000328D"/>
    <w:rsid w:val="000032BA"/>
    <w:rsid w:val="000035D1"/>
    <w:rsid w:val="00004955"/>
    <w:rsid w:val="00005D00"/>
    <w:rsid w:val="00005E76"/>
    <w:rsid w:val="000060C8"/>
    <w:rsid w:val="0000655D"/>
    <w:rsid w:val="00006586"/>
    <w:rsid w:val="00006B2E"/>
    <w:rsid w:val="00006B9E"/>
    <w:rsid w:val="00006EAF"/>
    <w:rsid w:val="00006F94"/>
    <w:rsid w:val="0000737C"/>
    <w:rsid w:val="00010A78"/>
    <w:rsid w:val="00011C08"/>
    <w:rsid w:val="000125D0"/>
    <w:rsid w:val="00012D64"/>
    <w:rsid w:val="000137BC"/>
    <w:rsid w:val="00014299"/>
    <w:rsid w:val="000151A8"/>
    <w:rsid w:val="00015EBA"/>
    <w:rsid w:val="00015F7F"/>
    <w:rsid w:val="0001619C"/>
    <w:rsid w:val="00017C43"/>
    <w:rsid w:val="00017D25"/>
    <w:rsid w:val="0002041D"/>
    <w:rsid w:val="000205D5"/>
    <w:rsid w:val="000213FC"/>
    <w:rsid w:val="000215F3"/>
    <w:rsid w:val="00021F6F"/>
    <w:rsid w:val="00022477"/>
    <w:rsid w:val="0002249F"/>
    <w:rsid w:val="00022FE4"/>
    <w:rsid w:val="00023082"/>
    <w:rsid w:val="00023A19"/>
    <w:rsid w:val="00023B69"/>
    <w:rsid w:val="000241CB"/>
    <w:rsid w:val="000242E8"/>
    <w:rsid w:val="00024E87"/>
    <w:rsid w:val="00024F3D"/>
    <w:rsid w:val="00024FA4"/>
    <w:rsid w:val="00025D94"/>
    <w:rsid w:val="00026055"/>
    <w:rsid w:val="00026366"/>
    <w:rsid w:val="000268F2"/>
    <w:rsid w:val="00027198"/>
    <w:rsid w:val="00027C18"/>
    <w:rsid w:val="00027C5F"/>
    <w:rsid w:val="00030CAE"/>
    <w:rsid w:val="00030D7F"/>
    <w:rsid w:val="0003194B"/>
    <w:rsid w:val="00031E68"/>
    <w:rsid w:val="00032E8A"/>
    <w:rsid w:val="000332F4"/>
    <w:rsid w:val="00033492"/>
    <w:rsid w:val="000334AC"/>
    <w:rsid w:val="0003381B"/>
    <w:rsid w:val="000344D6"/>
    <w:rsid w:val="00035110"/>
    <w:rsid w:val="0003520A"/>
    <w:rsid w:val="00035BAB"/>
    <w:rsid w:val="00035DBF"/>
    <w:rsid w:val="00036294"/>
    <w:rsid w:val="00036501"/>
    <w:rsid w:val="0003731B"/>
    <w:rsid w:val="0003757E"/>
    <w:rsid w:val="00040004"/>
    <w:rsid w:val="00040EA7"/>
    <w:rsid w:val="0004125E"/>
    <w:rsid w:val="0004128A"/>
    <w:rsid w:val="000421A3"/>
    <w:rsid w:val="00042369"/>
    <w:rsid w:val="000428C5"/>
    <w:rsid w:val="0004292E"/>
    <w:rsid w:val="00042C40"/>
    <w:rsid w:val="00042C99"/>
    <w:rsid w:val="000433E7"/>
    <w:rsid w:val="000439F3"/>
    <w:rsid w:val="00043B2E"/>
    <w:rsid w:val="00043FD1"/>
    <w:rsid w:val="000447A9"/>
    <w:rsid w:val="000449CA"/>
    <w:rsid w:val="00044D30"/>
    <w:rsid w:val="000453DB"/>
    <w:rsid w:val="0004615E"/>
    <w:rsid w:val="00046ECA"/>
    <w:rsid w:val="00047351"/>
    <w:rsid w:val="000475B8"/>
    <w:rsid w:val="0004789C"/>
    <w:rsid w:val="0005074F"/>
    <w:rsid w:val="00051006"/>
    <w:rsid w:val="00051B58"/>
    <w:rsid w:val="00052069"/>
    <w:rsid w:val="00052A01"/>
    <w:rsid w:val="00052A66"/>
    <w:rsid w:val="00052FCB"/>
    <w:rsid w:val="00052FCF"/>
    <w:rsid w:val="00053D37"/>
    <w:rsid w:val="000543BB"/>
    <w:rsid w:val="00054FE1"/>
    <w:rsid w:val="00055926"/>
    <w:rsid w:val="00055E66"/>
    <w:rsid w:val="0005601F"/>
    <w:rsid w:val="0005720E"/>
    <w:rsid w:val="000575D5"/>
    <w:rsid w:val="00057BCE"/>
    <w:rsid w:val="00057FD6"/>
    <w:rsid w:val="00060550"/>
    <w:rsid w:val="000612D4"/>
    <w:rsid w:val="00061510"/>
    <w:rsid w:val="00062088"/>
    <w:rsid w:val="00062AFE"/>
    <w:rsid w:val="00062E11"/>
    <w:rsid w:val="000631C7"/>
    <w:rsid w:val="00063332"/>
    <w:rsid w:val="00063830"/>
    <w:rsid w:val="00063DEC"/>
    <w:rsid w:val="0006506F"/>
    <w:rsid w:val="00065245"/>
    <w:rsid w:val="00065305"/>
    <w:rsid w:val="00066193"/>
    <w:rsid w:val="000663D6"/>
    <w:rsid w:val="0006642D"/>
    <w:rsid w:val="0006679B"/>
    <w:rsid w:val="00066C4E"/>
    <w:rsid w:val="00066E8C"/>
    <w:rsid w:val="000673CC"/>
    <w:rsid w:val="0006755D"/>
    <w:rsid w:val="0006796D"/>
    <w:rsid w:val="00067AE7"/>
    <w:rsid w:val="000705F9"/>
    <w:rsid w:val="00070D84"/>
    <w:rsid w:val="00071E6A"/>
    <w:rsid w:val="0007214D"/>
    <w:rsid w:val="000724D2"/>
    <w:rsid w:val="0007259F"/>
    <w:rsid w:val="00073E3B"/>
    <w:rsid w:val="00074BBA"/>
    <w:rsid w:val="00074EB8"/>
    <w:rsid w:val="000750A0"/>
    <w:rsid w:val="00075680"/>
    <w:rsid w:val="0007588C"/>
    <w:rsid w:val="000758B1"/>
    <w:rsid w:val="0007626E"/>
    <w:rsid w:val="0007629F"/>
    <w:rsid w:val="000766D9"/>
    <w:rsid w:val="000767E6"/>
    <w:rsid w:val="00076F14"/>
    <w:rsid w:val="0007720B"/>
    <w:rsid w:val="000774CB"/>
    <w:rsid w:val="00077AB4"/>
    <w:rsid w:val="00077AD5"/>
    <w:rsid w:val="00080AC4"/>
    <w:rsid w:val="00080DA6"/>
    <w:rsid w:val="000815BE"/>
    <w:rsid w:val="0008164B"/>
    <w:rsid w:val="000819CF"/>
    <w:rsid w:val="00081F42"/>
    <w:rsid w:val="00081FB7"/>
    <w:rsid w:val="000825EE"/>
    <w:rsid w:val="00083A11"/>
    <w:rsid w:val="0008414B"/>
    <w:rsid w:val="00085131"/>
    <w:rsid w:val="00085631"/>
    <w:rsid w:val="00085EFF"/>
    <w:rsid w:val="00086664"/>
    <w:rsid w:val="00086BC6"/>
    <w:rsid w:val="00086F65"/>
    <w:rsid w:val="00087D2C"/>
    <w:rsid w:val="00087F01"/>
    <w:rsid w:val="0009043F"/>
    <w:rsid w:val="00090486"/>
    <w:rsid w:val="00090621"/>
    <w:rsid w:val="00090AB4"/>
    <w:rsid w:val="00090BEF"/>
    <w:rsid w:val="00090ECC"/>
    <w:rsid w:val="000910AC"/>
    <w:rsid w:val="0009211E"/>
    <w:rsid w:val="00092692"/>
    <w:rsid w:val="0009299D"/>
    <w:rsid w:val="00092AAC"/>
    <w:rsid w:val="000938A2"/>
    <w:rsid w:val="00093990"/>
    <w:rsid w:val="00095148"/>
    <w:rsid w:val="000951D2"/>
    <w:rsid w:val="00095330"/>
    <w:rsid w:val="000957B2"/>
    <w:rsid w:val="00095FBE"/>
    <w:rsid w:val="000962F9"/>
    <w:rsid w:val="00096813"/>
    <w:rsid w:val="00097B58"/>
    <w:rsid w:val="000A1991"/>
    <w:rsid w:val="000A1A84"/>
    <w:rsid w:val="000A1B3E"/>
    <w:rsid w:val="000A1F5D"/>
    <w:rsid w:val="000A20C8"/>
    <w:rsid w:val="000A2B50"/>
    <w:rsid w:val="000A2F3B"/>
    <w:rsid w:val="000A3095"/>
    <w:rsid w:val="000A36D9"/>
    <w:rsid w:val="000A3F6F"/>
    <w:rsid w:val="000A4652"/>
    <w:rsid w:val="000A49AF"/>
    <w:rsid w:val="000A4DD6"/>
    <w:rsid w:val="000A5637"/>
    <w:rsid w:val="000A5F97"/>
    <w:rsid w:val="000A659A"/>
    <w:rsid w:val="000A723F"/>
    <w:rsid w:val="000A76F7"/>
    <w:rsid w:val="000A7A42"/>
    <w:rsid w:val="000A7D8B"/>
    <w:rsid w:val="000B0A7C"/>
    <w:rsid w:val="000B0B94"/>
    <w:rsid w:val="000B1208"/>
    <w:rsid w:val="000B1A0B"/>
    <w:rsid w:val="000B1CFA"/>
    <w:rsid w:val="000B2168"/>
    <w:rsid w:val="000B2306"/>
    <w:rsid w:val="000B2A4E"/>
    <w:rsid w:val="000B2AC5"/>
    <w:rsid w:val="000B2BA8"/>
    <w:rsid w:val="000B2BAD"/>
    <w:rsid w:val="000B2C4A"/>
    <w:rsid w:val="000B2D6F"/>
    <w:rsid w:val="000B2F4B"/>
    <w:rsid w:val="000B305C"/>
    <w:rsid w:val="000B3921"/>
    <w:rsid w:val="000B39F6"/>
    <w:rsid w:val="000B3B4F"/>
    <w:rsid w:val="000B5497"/>
    <w:rsid w:val="000B55E7"/>
    <w:rsid w:val="000B59BD"/>
    <w:rsid w:val="000B6765"/>
    <w:rsid w:val="000B67A9"/>
    <w:rsid w:val="000B6960"/>
    <w:rsid w:val="000B7046"/>
    <w:rsid w:val="000B7953"/>
    <w:rsid w:val="000B7AA3"/>
    <w:rsid w:val="000B7C82"/>
    <w:rsid w:val="000B7CF0"/>
    <w:rsid w:val="000C041B"/>
    <w:rsid w:val="000C0F58"/>
    <w:rsid w:val="000C11CA"/>
    <w:rsid w:val="000C1C45"/>
    <w:rsid w:val="000C1CDA"/>
    <w:rsid w:val="000C1D9D"/>
    <w:rsid w:val="000C2BCB"/>
    <w:rsid w:val="000C2F6F"/>
    <w:rsid w:val="000C2FA1"/>
    <w:rsid w:val="000C3512"/>
    <w:rsid w:val="000C38F9"/>
    <w:rsid w:val="000C399C"/>
    <w:rsid w:val="000C3C4E"/>
    <w:rsid w:val="000C3D43"/>
    <w:rsid w:val="000C4080"/>
    <w:rsid w:val="000C4E2C"/>
    <w:rsid w:val="000C50BF"/>
    <w:rsid w:val="000C524D"/>
    <w:rsid w:val="000C530A"/>
    <w:rsid w:val="000C5525"/>
    <w:rsid w:val="000C56CE"/>
    <w:rsid w:val="000C5FF3"/>
    <w:rsid w:val="000C6B98"/>
    <w:rsid w:val="000C6BDF"/>
    <w:rsid w:val="000C7152"/>
    <w:rsid w:val="000C7365"/>
    <w:rsid w:val="000C7425"/>
    <w:rsid w:val="000D0265"/>
    <w:rsid w:val="000D06AB"/>
    <w:rsid w:val="000D0B20"/>
    <w:rsid w:val="000D0CE7"/>
    <w:rsid w:val="000D0F73"/>
    <w:rsid w:val="000D2539"/>
    <w:rsid w:val="000D26D3"/>
    <w:rsid w:val="000D282F"/>
    <w:rsid w:val="000D28F9"/>
    <w:rsid w:val="000D29E2"/>
    <w:rsid w:val="000D2A09"/>
    <w:rsid w:val="000D2C6B"/>
    <w:rsid w:val="000D2D83"/>
    <w:rsid w:val="000D3190"/>
    <w:rsid w:val="000D3E66"/>
    <w:rsid w:val="000D3F7A"/>
    <w:rsid w:val="000D45AA"/>
    <w:rsid w:val="000D4B65"/>
    <w:rsid w:val="000D4DB5"/>
    <w:rsid w:val="000D4F1B"/>
    <w:rsid w:val="000D4F2F"/>
    <w:rsid w:val="000D5C70"/>
    <w:rsid w:val="000D63B1"/>
    <w:rsid w:val="000D6F6E"/>
    <w:rsid w:val="000D7DAE"/>
    <w:rsid w:val="000E063D"/>
    <w:rsid w:val="000E1521"/>
    <w:rsid w:val="000E2966"/>
    <w:rsid w:val="000E2B0C"/>
    <w:rsid w:val="000E2F7F"/>
    <w:rsid w:val="000E3523"/>
    <w:rsid w:val="000E3935"/>
    <w:rsid w:val="000E4389"/>
    <w:rsid w:val="000E4F9D"/>
    <w:rsid w:val="000E5DC8"/>
    <w:rsid w:val="000E6B1D"/>
    <w:rsid w:val="000E7B9C"/>
    <w:rsid w:val="000F013C"/>
    <w:rsid w:val="000F04BA"/>
    <w:rsid w:val="000F0FB1"/>
    <w:rsid w:val="000F1931"/>
    <w:rsid w:val="000F1B7B"/>
    <w:rsid w:val="000F1DFF"/>
    <w:rsid w:val="000F1EF2"/>
    <w:rsid w:val="000F2563"/>
    <w:rsid w:val="000F2643"/>
    <w:rsid w:val="000F33BB"/>
    <w:rsid w:val="000F3561"/>
    <w:rsid w:val="000F3E30"/>
    <w:rsid w:val="000F4027"/>
    <w:rsid w:val="000F4778"/>
    <w:rsid w:val="000F4D25"/>
    <w:rsid w:val="000F5816"/>
    <w:rsid w:val="000F5916"/>
    <w:rsid w:val="000F5A2D"/>
    <w:rsid w:val="000F5D4C"/>
    <w:rsid w:val="000F6128"/>
    <w:rsid w:val="000F6233"/>
    <w:rsid w:val="000F6359"/>
    <w:rsid w:val="000F6454"/>
    <w:rsid w:val="000F682F"/>
    <w:rsid w:val="000F702D"/>
    <w:rsid w:val="000F734D"/>
    <w:rsid w:val="000F797D"/>
    <w:rsid w:val="000F7FDB"/>
    <w:rsid w:val="001001F7"/>
    <w:rsid w:val="001005B2"/>
    <w:rsid w:val="001007EA"/>
    <w:rsid w:val="001013E6"/>
    <w:rsid w:val="00101CC7"/>
    <w:rsid w:val="00101D44"/>
    <w:rsid w:val="00101E16"/>
    <w:rsid w:val="0010226F"/>
    <w:rsid w:val="00102FAD"/>
    <w:rsid w:val="00103026"/>
    <w:rsid w:val="00103A3D"/>
    <w:rsid w:val="00103A60"/>
    <w:rsid w:val="00103AB6"/>
    <w:rsid w:val="001041A5"/>
    <w:rsid w:val="00104429"/>
    <w:rsid w:val="00104E16"/>
    <w:rsid w:val="00105089"/>
    <w:rsid w:val="00105D4F"/>
    <w:rsid w:val="00105E4B"/>
    <w:rsid w:val="001069C3"/>
    <w:rsid w:val="00106BC6"/>
    <w:rsid w:val="00110299"/>
    <w:rsid w:val="001104CE"/>
    <w:rsid w:val="00110D45"/>
    <w:rsid w:val="00110DE3"/>
    <w:rsid w:val="00111708"/>
    <w:rsid w:val="00112BA9"/>
    <w:rsid w:val="001136F6"/>
    <w:rsid w:val="00113C12"/>
    <w:rsid w:val="00113E30"/>
    <w:rsid w:val="00113E3D"/>
    <w:rsid w:val="00113ED8"/>
    <w:rsid w:val="00113F99"/>
    <w:rsid w:val="00114084"/>
    <w:rsid w:val="0011444F"/>
    <w:rsid w:val="001145ED"/>
    <w:rsid w:val="00115653"/>
    <w:rsid w:val="00115CE6"/>
    <w:rsid w:val="00115E81"/>
    <w:rsid w:val="001166C5"/>
    <w:rsid w:val="00116A0C"/>
    <w:rsid w:val="00117821"/>
    <w:rsid w:val="00117CF5"/>
    <w:rsid w:val="0012014F"/>
    <w:rsid w:val="001207E2"/>
    <w:rsid w:val="00120E94"/>
    <w:rsid w:val="00121A57"/>
    <w:rsid w:val="00121AFE"/>
    <w:rsid w:val="00121C89"/>
    <w:rsid w:val="00121D5D"/>
    <w:rsid w:val="00122782"/>
    <w:rsid w:val="00122CA0"/>
    <w:rsid w:val="00122ED5"/>
    <w:rsid w:val="00123202"/>
    <w:rsid w:val="00123972"/>
    <w:rsid w:val="00124206"/>
    <w:rsid w:val="00124293"/>
    <w:rsid w:val="00124873"/>
    <w:rsid w:val="00124972"/>
    <w:rsid w:val="00124DC4"/>
    <w:rsid w:val="00125481"/>
    <w:rsid w:val="00125C3C"/>
    <w:rsid w:val="00126375"/>
    <w:rsid w:val="001267D6"/>
    <w:rsid w:val="001274FB"/>
    <w:rsid w:val="0013021F"/>
    <w:rsid w:val="00130663"/>
    <w:rsid w:val="00130D66"/>
    <w:rsid w:val="0013104E"/>
    <w:rsid w:val="0013207C"/>
    <w:rsid w:val="0013289E"/>
    <w:rsid w:val="00132E18"/>
    <w:rsid w:val="00133FEF"/>
    <w:rsid w:val="0013419D"/>
    <w:rsid w:val="001345B7"/>
    <w:rsid w:val="00134676"/>
    <w:rsid w:val="00134B4D"/>
    <w:rsid w:val="00134C40"/>
    <w:rsid w:val="001352DA"/>
    <w:rsid w:val="001358B3"/>
    <w:rsid w:val="00135CCD"/>
    <w:rsid w:val="00136ADD"/>
    <w:rsid w:val="00136D4F"/>
    <w:rsid w:val="00136FF4"/>
    <w:rsid w:val="00137166"/>
    <w:rsid w:val="00137827"/>
    <w:rsid w:val="00137B14"/>
    <w:rsid w:val="00137CC7"/>
    <w:rsid w:val="00137E68"/>
    <w:rsid w:val="00140CE1"/>
    <w:rsid w:val="0014120E"/>
    <w:rsid w:val="00142002"/>
    <w:rsid w:val="001420FB"/>
    <w:rsid w:val="00142DC3"/>
    <w:rsid w:val="00143AE5"/>
    <w:rsid w:val="00143FD2"/>
    <w:rsid w:val="00144251"/>
    <w:rsid w:val="00144914"/>
    <w:rsid w:val="00144BB1"/>
    <w:rsid w:val="00145A6B"/>
    <w:rsid w:val="00145CCA"/>
    <w:rsid w:val="00146035"/>
    <w:rsid w:val="001465B1"/>
    <w:rsid w:val="00146C37"/>
    <w:rsid w:val="00146DE7"/>
    <w:rsid w:val="001479CC"/>
    <w:rsid w:val="00147A8C"/>
    <w:rsid w:val="00147BFC"/>
    <w:rsid w:val="001516B5"/>
    <w:rsid w:val="0015189C"/>
    <w:rsid w:val="0015225C"/>
    <w:rsid w:val="001523B6"/>
    <w:rsid w:val="00152BAD"/>
    <w:rsid w:val="00152F01"/>
    <w:rsid w:val="0015330D"/>
    <w:rsid w:val="00153660"/>
    <w:rsid w:val="00153F4B"/>
    <w:rsid w:val="00154479"/>
    <w:rsid w:val="00154B6B"/>
    <w:rsid w:val="00155AAB"/>
    <w:rsid w:val="0015626F"/>
    <w:rsid w:val="00156A20"/>
    <w:rsid w:val="001573B8"/>
    <w:rsid w:val="0015754D"/>
    <w:rsid w:val="001575C3"/>
    <w:rsid w:val="00157E87"/>
    <w:rsid w:val="001600A1"/>
    <w:rsid w:val="001600C0"/>
    <w:rsid w:val="00160351"/>
    <w:rsid w:val="001604BC"/>
    <w:rsid w:val="00160C53"/>
    <w:rsid w:val="00161D17"/>
    <w:rsid w:val="0016246E"/>
    <w:rsid w:val="00162B0F"/>
    <w:rsid w:val="00162B93"/>
    <w:rsid w:val="0016365D"/>
    <w:rsid w:val="00163A52"/>
    <w:rsid w:val="00163C43"/>
    <w:rsid w:val="00163F10"/>
    <w:rsid w:val="001643FB"/>
    <w:rsid w:val="0016457F"/>
    <w:rsid w:val="00164E94"/>
    <w:rsid w:val="00164F55"/>
    <w:rsid w:val="00165295"/>
    <w:rsid w:val="0016561A"/>
    <w:rsid w:val="001656B0"/>
    <w:rsid w:val="001658A9"/>
    <w:rsid w:val="001659A5"/>
    <w:rsid w:val="00165B0D"/>
    <w:rsid w:val="001664A6"/>
    <w:rsid w:val="001667FA"/>
    <w:rsid w:val="00166D39"/>
    <w:rsid w:val="00167119"/>
    <w:rsid w:val="00167A6D"/>
    <w:rsid w:val="00167EBE"/>
    <w:rsid w:val="00170EA4"/>
    <w:rsid w:val="001712F3"/>
    <w:rsid w:val="0017165E"/>
    <w:rsid w:val="00171E92"/>
    <w:rsid w:val="0017216E"/>
    <w:rsid w:val="001726AE"/>
    <w:rsid w:val="00172831"/>
    <w:rsid w:val="00173A43"/>
    <w:rsid w:val="00173D59"/>
    <w:rsid w:val="00174B6C"/>
    <w:rsid w:val="00174E3E"/>
    <w:rsid w:val="00174EE1"/>
    <w:rsid w:val="00175F29"/>
    <w:rsid w:val="00177D02"/>
    <w:rsid w:val="00177E49"/>
    <w:rsid w:val="00180242"/>
    <w:rsid w:val="001803C7"/>
    <w:rsid w:val="0018044D"/>
    <w:rsid w:val="00181743"/>
    <w:rsid w:val="00181BF3"/>
    <w:rsid w:val="00182319"/>
    <w:rsid w:val="00182A7E"/>
    <w:rsid w:val="00182D08"/>
    <w:rsid w:val="00182D81"/>
    <w:rsid w:val="001831D4"/>
    <w:rsid w:val="00184041"/>
    <w:rsid w:val="001840FD"/>
    <w:rsid w:val="00184698"/>
    <w:rsid w:val="00184ABE"/>
    <w:rsid w:val="00184FBA"/>
    <w:rsid w:val="0018561C"/>
    <w:rsid w:val="001858AE"/>
    <w:rsid w:val="00186403"/>
    <w:rsid w:val="001866DC"/>
    <w:rsid w:val="00186B1B"/>
    <w:rsid w:val="001877CC"/>
    <w:rsid w:val="00187C14"/>
    <w:rsid w:val="001908DD"/>
    <w:rsid w:val="00190A50"/>
    <w:rsid w:val="0019104B"/>
    <w:rsid w:val="00191107"/>
    <w:rsid w:val="00191369"/>
    <w:rsid w:val="00191FEA"/>
    <w:rsid w:val="00192036"/>
    <w:rsid w:val="001925B9"/>
    <w:rsid w:val="00193823"/>
    <w:rsid w:val="00193AFF"/>
    <w:rsid w:val="00193FA6"/>
    <w:rsid w:val="00194A01"/>
    <w:rsid w:val="00195011"/>
    <w:rsid w:val="001951E5"/>
    <w:rsid w:val="00195453"/>
    <w:rsid w:val="001955A3"/>
    <w:rsid w:val="00195E4F"/>
    <w:rsid w:val="00195EE2"/>
    <w:rsid w:val="00196470"/>
    <w:rsid w:val="001A0A48"/>
    <w:rsid w:val="001A1550"/>
    <w:rsid w:val="001A264B"/>
    <w:rsid w:val="001A2FD2"/>
    <w:rsid w:val="001A300E"/>
    <w:rsid w:val="001A30F4"/>
    <w:rsid w:val="001A343E"/>
    <w:rsid w:val="001A3AF7"/>
    <w:rsid w:val="001A3F7A"/>
    <w:rsid w:val="001A3FA9"/>
    <w:rsid w:val="001A4736"/>
    <w:rsid w:val="001A4779"/>
    <w:rsid w:val="001A4913"/>
    <w:rsid w:val="001A4923"/>
    <w:rsid w:val="001A4D9F"/>
    <w:rsid w:val="001A52BF"/>
    <w:rsid w:val="001A55EA"/>
    <w:rsid w:val="001A56C9"/>
    <w:rsid w:val="001A570B"/>
    <w:rsid w:val="001A575C"/>
    <w:rsid w:val="001A5A13"/>
    <w:rsid w:val="001A7455"/>
    <w:rsid w:val="001A7EDA"/>
    <w:rsid w:val="001B0E3B"/>
    <w:rsid w:val="001B0EEE"/>
    <w:rsid w:val="001B1140"/>
    <w:rsid w:val="001B18AD"/>
    <w:rsid w:val="001B18B8"/>
    <w:rsid w:val="001B3057"/>
    <w:rsid w:val="001B3228"/>
    <w:rsid w:val="001B3AB0"/>
    <w:rsid w:val="001B3ED0"/>
    <w:rsid w:val="001B4CC3"/>
    <w:rsid w:val="001B4E0B"/>
    <w:rsid w:val="001B509F"/>
    <w:rsid w:val="001B51B4"/>
    <w:rsid w:val="001B63EC"/>
    <w:rsid w:val="001B67C9"/>
    <w:rsid w:val="001B7617"/>
    <w:rsid w:val="001B7846"/>
    <w:rsid w:val="001B79E3"/>
    <w:rsid w:val="001C0F97"/>
    <w:rsid w:val="001C1289"/>
    <w:rsid w:val="001C17CB"/>
    <w:rsid w:val="001C183F"/>
    <w:rsid w:val="001C291B"/>
    <w:rsid w:val="001C2FA2"/>
    <w:rsid w:val="001C4758"/>
    <w:rsid w:val="001C64E0"/>
    <w:rsid w:val="001C6C28"/>
    <w:rsid w:val="001C6C91"/>
    <w:rsid w:val="001C6C97"/>
    <w:rsid w:val="001C7FAD"/>
    <w:rsid w:val="001D0B31"/>
    <w:rsid w:val="001D0B87"/>
    <w:rsid w:val="001D0DB1"/>
    <w:rsid w:val="001D1245"/>
    <w:rsid w:val="001D12F7"/>
    <w:rsid w:val="001D14C8"/>
    <w:rsid w:val="001D1D72"/>
    <w:rsid w:val="001D2400"/>
    <w:rsid w:val="001D2A34"/>
    <w:rsid w:val="001D3026"/>
    <w:rsid w:val="001D30E5"/>
    <w:rsid w:val="001D383D"/>
    <w:rsid w:val="001D43C8"/>
    <w:rsid w:val="001D44C2"/>
    <w:rsid w:val="001D46B5"/>
    <w:rsid w:val="001D484C"/>
    <w:rsid w:val="001D4FB2"/>
    <w:rsid w:val="001D504A"/>
    <w:rsid w:val="001D5086"/>
    <w:rsid w:val="001D533A"/>
    <w:rsid w:val="001D5EFB"/>
    <w:rsid w:val="001D5F15"/>
    <w:rsid w:val="001D64EF"/>
    <w:rsid w:val="001D68CB"/>
    <w:rsid w:val="001D6B41"/>
    <w:rsid w:val="001D6BC5"/>
    <w:rsid w:val="001D7E14"/>
    <w:rsid w:val="001D7E33"/>
    <w:rsid w:val="001E03CF"/>
    <w:rsid w:val="001E0CE4"/>
    <w:rsid w:val="001E0EF9"/>
    <w:rsid w:val="001E1EC5"/>
    <w:rsid w:val="001E2370"/>
    <w:rsid w:val="001E26EC"/>
    <w:rsid w:val="001E329B"/>
    <w:rsid w:val="001E3713"/>
    <w:rsid w:val="001E3C49"/>
    <w:rsid w:val="001E41F5"/>
    <w:rsid w:val="001E44C3"/>
    <w:rsid w:val="001E4A11"/>
    <w:rsid w:val="001E4D53"/>
    <w:rsid w:val="001E524E"/>
    <w:rsid w:val="001E673D"/>
    <w:rsid w:val="001E6D54"/>
    <w:rsid w:val="001E7B9F"/>
    <w:rsid w:val="001E7F28"/>
    <w:rsid w:val="001F04AB"/>
    <w:rsid w:val="001F081F"/>
    <w:rsid w:val="001F0853"/>
    <w:rsid w:val="001F1ED5"/>
    <w:rsid w:val="001F1F71"/>
    <w:rsid w:val="001F2004"/>
    <w:rsid w:val="001F2820"/>
    <w:rsid w:val="001F3541"/>
    <w:rsid w:val="001F35EA"/>
    <w:rsid w:val="001F3884"/>
    <w:rsid w:val="001F3C72"/>
    <w:rsid w:val="001F48AC"/>
    <w:rsid w:val="001F5214"/>
    <w:rsid w:val="001F57EE"/>
    <w:rsid w:val="001F5A50"/>
    <w:rsid w:val="001F68B9"/>
    <w:rsid w:val="001F7096"/>
    <w:rsid w:val="001F7660"/>
    <w:rsid w:val="001F7FCF"/>
    <w:rsid w:val="002002FE"/>
    <w:rsid w:val="002006FE"/>
    <w:rsid w:val="00200779"/>
    <w:rsid w:val="002008BA"/>
    <w:rsid w:val="00200E04"/>
    <w:rsid w:val="00201671"/>
    <w:rsid w:val="00202D51"/>
    <w:rsid w:val="00202E6A"/>
    <w:rsid w:val="0020341D"/>
    <w:rsid w:val="002037BA"/>
    <w:rsid w:val="00203979"/>
    <w:rsid w:val="00203E61"/>
    <w:rsid w:val="00204329"/>
    <w:rsid w:val="0020447C"/>
    <w:rsid w:val="0020509B"/>
    <w:rsid w:val="00205830"/>
    <w:rsid w:val="0020586A"/>
    <w:rsid w:val="00205CF3"/>
    <w:rsid w:val="00205D71"/>
    <w:rsid w:val="00205E1D"/>
    <w:rsid w:val="00205F27"/>
    <w:rsid w:val="002064EB"/>
    <w:rsid w:val="00206E88"/>
    <w:rsid w:val="002073A3"/>
    <w:rsid w:val="00207A0E"/>
    <w:rsid w:val="002105AE"/>
    <w:rsid w:val="00210990"/>
    <w:rsid w:val="00211849"/>
    <w:rsid w:val="00211DB6"/>
    <w:rsid w:val="00212508"/>
    <w:rsid w:val="00212C3C"/>
    <w:rsid w:val="002135B7"/>
    <w:rsid w:val="00213828"/>
    <w:rsid w:val="00213C58"/>
    <w:rsid w:val="00213C71"/>
    <w:rsid w:val="00214249"/>
    <w:rsid w:val="00215AC8"/>
    <w:rsid w:val="00216A36"/>
    <w:rsid w:val="00216CD7"/>
    <w:rsid w:val="0021711A"/>
    <w:rsid w:val="002171B1"/>
    <w:rsid w:val="00217352"/>
    <w:rsid w:val="002173C0"/>
    <w:rsid w:val="002175F9"/>
    <w:rsid w:val="0021772D"/>
    <w:rsid w:val="00217947"/>
    <w:rsid w:val="00217A81"/>
    <w:rsid w:val="002202A8"/>
    <w:rsid w:val="002208D6"/>
    <w:rsid w:val="0022091B"/>
    <w:rsid w:val="00220D9D"/>
    <w:rsid w:val="0022104F"/>
    <w:rsid w:val="00221151"/>
    <w:rsid w:val="0022152E"/>
    <w:rsid w:val="00221782"/>
    <w:rsid w:val="00221C7A"/>
    <w:rsid w:val="00221D8C"/>
    <w:rsid w:val="00221DF1"/>
    <w:rsid w:val="00221FD6"/>
    <w:rsid w:val="002221DE"/>
    <w:rsid w:val="0022221F"/>
    <w:rsid w:val="00222889"/>
    <w:rsid w:val="00222985"/>
    <w:rsid w:val="00222CB5"/>
    <w:rsid w:val="00223B7F"/>
    <w:rsid w:val="00223C09"/>
    <w:rsid w:val="002240D9"/>
    <w:rsid w:val="002244C2"/>
    <w:rsid w:val="002246CD"/>
    <w:rsid w:val="00224C2C"/>
    <w:rsid w:val="00225D62"/>
    <w:rsid w:val="00225E35"/>
    <w:rsid w:val="00226248"/>
    <w:rsid w:val="002263DC"/>
    <w:rsid w:val="002268AB"/>
    <w:rsid w:val="002271C3"/>
    <w:rsid w:val="002278A3"/>
    <w:rsid w:val="00227D1B"/>
    <w:rsid w:val="002302D9"/>
    <w:rsid w:val="00230853"/>
    <w:rsid w:val="0023191A"/>
    <w:rsid w:val="00231A68"/>
    <w:rsid w:val="00231D76"/>
    <w:rsid w:val="0023213E"/>
    <w:rsid w:val="002326D7"/>
    <w:rsid w:val="00233913"/>
    <w:rsid w:val="00233B7C"/>
    <w:rsid w:val="00233E4F"/>
    <w:rsid w:val="00234103"/>
    <w:rsid w:val="00234562"/>
    <w:rsid w:val="00234865"/>
    <w:rsid w:val="002354BA"/>
    <w:rsid w:val="00236951"/>
    <w:rsid w:val="00237173"/>
    <w:rsid w:val="00237519"/>
    <w:rsid w:val="00237F24"/>
    <w:rsid w:val="00240A43"/>
    <w:rsid w:val="00240F47"/>
    <w:rsid w:val="00241381"/>
    <w:rsid w:val="00241903"/>
    <w:rsid w:val="00241AB8"/>
    <w:rsid w:val="00241B15"/>
    <w:rsid w:val="00241E45"/>
    <w:rsid w:val="00242482"/>
    <w:rsid w:val="00242819"/>
    <w:rsid w:val="00243105"/>
    <w:rsid w:val="00243292"/>
    <w:rsid w:val="00243433"/>
    <w:rsid w:val="002438D7"/>
    <w:rsid w:val="002446C5"/>
    <w:rsid w:val="00244B9D"/>
    <w:rsid w:val="00244F76"/>
    <w:rsid w:val="00245105"/>
    <w:rsid w:val="00245B30"/>
    <w:rsid w:val="00246892"/>
    <w:rsid w:val="002505E3"/>
    <w:rsid w:val="00250CEF"/>
    <w:rsid w:val="00250DD7"/>
    <w:rsid w:val="00251164"/>
    <w:rsid w:val="0025144E"/>
    <w:rsid w:val="00252085"/>
    <w:rsid w:val="002529BC"/>
    <w:rsid w:val="00252A65"/>
    <w:rsid w:val="00252F98"/>
    <w:rsid w:val="00253302"/>
    <w:rsid w:val="0025559B"/>
    <w:rsid w:val="00255DAB"/>
    <w:rsid w:val="00255F70"/>
    <w:rsid w:val="00256FF4"/>
    <w:rsid w:val="0025768D"/>
    <w:rsid w:val="00257801"/>
    <w:rsid w:val="00257D1E"/>
    <w:rsid w:val="00260145"/>
    <w:rsid w:val="002602AD"/>
    <w:rsid w:val="00261176"/>
    <w:rsid w:val="0026139D"/>
    <w:rsid w:val="00261923"/>
    <w:rsid w:val="002619F8"/>
    <w:rsid w:val="00261B39"/>
    <w:rsid w:val="00261BE6"/>
    <w:rsid w:val="00261EFC"/>
    <w:rsid w:val="00262712"/>
    <w:rsid w:val="00262D95"/>
    <w:rsid w:val="00262F5A"/>
    <w:rsid w:val="00263154"/>
    <w:rsid w:val="0026349D"/>
    <w:rsid w:val="0026352F"/>
    <w:rsid w:val="00263652"/>
    <w:rsid w:val="00264064"/>
    <w:rsid w:val="00264388"/>
    <w:rsid w:val="0026438F"/>
    <w:rsid w:val="00264BBE"/>
    <w:rsid w:val="00265543"/>
    <w:rsid w:val="00265B14"/>
    <w:rsid w:val="00266277"/>
    <w:rsid w:val="00266CBC"/>
    <w:rsid w:val="00270471"/>
    <w:rsid w:val="002709FF"/>
    <w:rsid w:val="00270EEE"/>
    <w:rsid w:val="002712A1"/>
    <w:rsid w:val="00271D43"/>
    <w:rsid w:val="00272C36"/>
    <w:rsid w:val="00273533"/>
    <w:rsid w:val="00274413"/>
    <w:rsid w:val="0027449C"/>
    <w:rsid w:val="002749CF"/>
    <w:rsid w:val="00274D46"/>
    <w:rsid w:val="00275932"/>
    <w:rsid w:val="002761E9"/>
    <w:rsid w:val="00276271"/>
    <w:rsid w:val="002764C8"/>
    <w:rsid w:val="00276540"/>
    <w:rsid w:val="00276626"/>
    <w:rsid w:val="0027701A"/>
    <w:rsid w:val="00280B4B"/>
    <w:rsid w:val="002814D5"/>
    <w:rsid w:val="00281705"/>
    <w:rsid w:val="00281B05"/>
    <w:rsid w:val="00282473"/>
    <w:rsid w:val="00282A68"/>
    <w:rsid w:val="00283353"/>
    <w:rsid w:val="00283521"/>
    <w:rsid w:val="002841B5"/>
    <w:rsid w:val="002842A7"/>
    <w:rsid w:val="002851EA"/>
    <w:rsid w:val="002852AA"/>
    <w:rsid w:val="00285465"/>
    <w:rsid w:val="00285CAF"/>
    <w:rsid w:val="00285D01"/>
    <w:rsid w:val="00285EDF"/>
    <w:rsid w:val="002861BF"/>
    <w:rsid w:val="0028679E"/>
    <w:rsid w:val="00286E99"/>
    <w:rsid w:val="00286FE9"/>
    <w:rsid w:val="0028710A"/>
    <w:rsid w:val="002873B0"/>
    <w:rsid w:val="00287536"/>
    <w:rsid w:val="00287E1D"/>
    <w:rsid w:val="00290021"/>
    <w:rsid w:val="002903F1"/>
    <w:rsid w:val="00290D1C"/>
    <w:rsid w:val="002911C4"/>
    <w:rsid w:val="002925A6"/>
    <w:rsid w:val="002932F4"/>
    <w:rsid w:val="00294E6F"/>
    <w:rsid w:val="00295721"/>
    <w:rsid w:val="00295817"/>
    <w:rsid w:val="00296676"/>
    <w:rsid w:val="002972D6"/>
    <w:rsid w:val="0029744D"/>
    <w:rsid w:val="002979DA"/>
    <w:rsid w:val="002A0738"/>
    <w:rsid w:val="002A1B8F"/>
    <w:rsid w:val="002A1E29"/>
    <w:rsid w:val="002A2086"/>
    <w:rsid w:val="002A26D6"/>
    <w:rsid w:val="002A2966"/>
    <w:rsid w:val="002A29C5"/>
    <w:rsid w:val="002A2AA5"/>
    <w:rsid w:val="002A3263"/>
    <w:rsid w:val="002A359C"/>
    <w:rsid w:val="002A40B0"/>
    <w:rsid w:val="002A40E8"/>
    <w:rsid w:val="002A490E"/>
    <w:rsid w:val="002A4994"/>
    <w:rsid w:val="002A5944"/>
    <w:rsid w:val="002A594D"/>
    <w:rsid w:val="002A5B09"/>
    <w:rsid w:val="002A69D4"/>
    <w:rsid w:val="002A6F19"/>
    <w:rsid w:val="002A7624"/>
    <w:rsid w:val="002A783C"/>
    <w:rsid w:val="002A7E2A"/>
    <w:rsid w:val="002B0031"/>
    <w:rsid w:val="002B0520"/>
    <w:rsid w:val="002B054B"/>
    <w:rsid w:val="002B07B0"/>
    <w:rsid w:val="002B0845"/>
    <w:rsid w:val="002B1225"/>
    <w:rsid w:val="002B1C7A"/>
    <w:rsid w:val="002B1FAE"/>
    <w:rsid w:val="002B2351"/>
    <w:rsid w:val="002B27B0"/>
    <w:rsid w:val="002B36E4"/>
    <w:rsid w:val="002B461E"/>
    <w:rsid w:val="002B58C0"/>
    <w:rsid w:val="002B65F1"/>
    <w:rsid w:val="002B6B7A"/>
    <w:rsid w:val="002B6BCA"/>
    <w:rsid w:val="002B6BF0"/>
    <w:rsid w:val="002B6E32"/>
    <w:rsid w:val="002B74F4"/>
    <w:rsid w:val="002C0414"/>
    <w:rsid w:val="002C078C"/>
    <w:rsid w:val="002C15A8"/>
    <w:rsid w:val="002C201D"/>
    <w:rsid w:val="002C3746"/>
    <w:rsid w:val="002C4077"/>
    <w:rsid w:val="002C49BF"/>
    <w:rsid w:val="002C4AF7"/>
    <w:rsid w:val="002C4C84"/>
    <w:rsid w:val="002C4DD8"/>
    <w:rsid w:val="002C55EF"/>
    <w:rsid w:val="002C6155"/>
    <w:rsid w:val="002C72FD"/>
    <w:rsid w:val="002C756B"/>
    <w:rsid w:val="002D015F"/>
    <w:rsid w:val="002D0388"/>
    <w:rsid w:val="002D06B9"/>
    <w:rsid w:val="002D17AB"/>
    <w:rsid w:val="002D1F9A"/>
    <w:rsid w:val="002D2519"/>
    <w:rsid w:val="002D2E65"/>
    <w:rsid w:val="002D41BA"/>
    <w:rsid w:val="002D4CD5"/>
    <w:rsid w:val="002D4CEC"/>
    <w:rsid w:val="002D5153"/>
    <w:rsid w:val="002D5457"/>
    <w:rsid w:val="002D5F76"/>
    <w:rsid w:val="002D67CE"/>
    <w:rsid w:val="002D6851"/>
    <w:rsid w:val="002D6ADB"/>
    <w:rsid w:val="002D7564"/>
    <w:rsid w:val="002E01AC"/>
    <w:rsid w:val="002E0467"/>
    <w:rsid w:val="002E0A7E"/>
    <w:rsid w:val="002E0B0A"/>
    <w:rsid w:val="002E0E76"/>
    <w:rsid w:val="002E0EE0"/>
    <w:rsid w:val="002E0F49"/>
    <w:rsid w:val="002E14EB"/>
    <w:rsid w:val="002E1BB8"/>
    <w:rsid w:val="002E2650"/>
    <w:rsid w:val="002E2ABC"/>
    <w:rsid w:val="002E33E0"/>
    <w:rsid w:val="002E36CA"/>
    <w:rsid w:val="002E3ACA"/>
    <w:rsid w:val="002E4898"/>
    <w:rsid w:val="002E49B5"/>
    <w:rsid w:val="002E6A46"/>
    <w:rsid w:val="002E6C0A"/>
    <w:rsid w:val="002E6C86"/>
    <w:rsid w:val="002E6DC0"/>
    <w:rsid w:val="002E718D"/>
    <w:rsid w:val="002E7735"/>
    <w:rsid w:val="002E7CC2"/>
    <w:rsid w:val="002F0131"/>
    <w:rsid w:val="002F02EC"/>
    <w:rsid w:val="002F0505"/>
    <w:rsid w:val="002F054D"/>
    <w:rsid w:val="002F0FAE"/>
    <w:rsid w:val="002F0FC5"/>
    <w:rsid w:val="002F25CD"/>
    <w:rsid w:val="002F2DC3"/>
    <w:rsid w:val="002F2F24"/>
    <w:rsid w:val="002F2FF7"/>
    <w:rsid w:val="002F3C52"/>
    <w:rsid w:val="002F5327"/>
    <w:rsid w:val="002F6246"/>
    <w:rsid w:val="002F68F7"/>
    <w:rsid w:val="002F6DCB"/>
    <w:rsid w:val="002F7A8D"/>
    <w:rsid w:val="002F7F35"/>
    <w:rsid w:val="003000F2"/>
    <w:rsid w:val="00300431"/>
    <w:rsid w:val="003008E8"/>
    <w:rsid w:val="00300AB2"/>
    <w:rsid w:val="0030138C"/>
    <w:rsid w:val="00301AC6"/>
    <w:rsid w:val="00301CFF"/>
    <w:rsid w:val="00302007"/>
    <w:rsid w:val="003021D4"/>
    <w:rsid w:val="003022F8"/>
    <w:rsid w:val="003023A7"/>
    <w:rsid w:val="00302C86"/>
    <w:rsid w:val="00302E1E"/>
    <w:rsid w:val="00302ED5"/>
    <w:rsid w:val="0030399C"/>
    <w:rsid w:val="00303DF6"/>
    <w:rsid w:val="0030476D"/>
    <w:rsid w:val="00305E72"/>
    <w:rsid w:val="00305F72"/>
    <w:rsid w:val="00307C9D"/>
    <w:rsid w:val="00307CF0"/>
    <w:rsid w:val="003108C6"/>
    <w:rsid w:val="00310DFC"/>
    <w:rsid w:val="003110C7"/>
    <w:rsid w:val="003115D4"/>
    <w:rsid w:val="00312667"/>
    <w:rsid w:val="00312A34"/>
    <w:rsid w:val="00314D35"/>
    <w:rsid w:val="00315669"/>
    <w:rsid w:val="00315C2C"/>
    <w:rsid w:val="0031632B"/>
    <w:rsid w:val="00316954"/>
    <w:rsid w:val="00316CA9"/>
    <w:rsid w:val="00316F80"/>
    <w:rsid w:val="003170FF"/>
    <w:rsid w:val="003172C3"/>
    <w:rsid w:val="00317BF4"/>
    <w:rsid w:val="00317E20"/>
    <w:rsid w:val="00320351"/>
    <w:rsid w:val="003207ED"/>
    <w:rsid w:val="00320F1E"/>
    <w:rsid w:val="00321CA6"/>
    <w:rsid w:val="0032236F"/>
    <w:rsid w:val="00322D84"/>
    <w:rsid w:val="003230B4"/>
    <w:rsid w:val="00324279"/>
    <w:rsid w:val="003242BD"/>
    <w:rsid w:val="003244F6"/>
    <w:rsid w:val="003246E6"/>
    <w:rsid w:val="00324D47"/>
    <w:rsid w:val="00325011"/>
    <w:rsid w:val="003258F6"/>
    <w:rsid w:val="00326EC3"/>
    <w:rsid w:val="003270BA"/>
    <w:rsid w:val="00327646"/>
    <w:rsid w:val="00327683"/>
    <w:rsid w:val="00327846"/>
    <w:rsid w:val="003279D1"/>
    <w:rsid w:val="0033033B"/>
    <w:rsid w:val="0033092E"/>
    <w:rsid w:val="00330E4F"/>
    <w:rsid w:val="00330EF9"/>
    <w:rsid w:val="00330FAF"/>
    <w:rsid w:val="00330FCB"/>
    <w:rsid w:val="0033200D"/>
    <w:rsid w:val="003323F8"/>
    <w:rsid w:val="0033271C"/>
    <w:rsid w:val="003328A8"/>
    <w:rsid w:val="003328DE"/>
    <w:rsid w:val="003334E3"/>
    <w:rsid w:val="00334D38"/>
    <w:rsid w:val="00335230"/>
    <w:rsid w:val="00335E90"/>
    <w:rsid w:val="003360CB"/>
    <w:rsid w:val="00336601"/>
    <w:rsid w:val="003401DA"/>
    <w:rsid w:val="0034073E"/>
    <w:rsid w:val="00340865"/>
    <w:rsid w:val="00340F87"/>
    <w:rsid w:val="003423C5"/>
    <w:rsid w:val="003424AE"/>
    <w:rsid w:val="003427C2"/>
    <w:rsid w:val="003427F8"/>
    <w:rsid w:val="00342E79"/>
    <w:rsid w:val="003439B1"/>
    <w:rsid w:val="00343A4D"/>
    <w:rsid w:val="00343C56"/>
    <w:rsid w:val="003447A8"/>
    <w:rsid w:val="00344C81"/>
    <w:rsid w:val="003454E8"/>
    <w:rsid w:val="0034568F"/>
    <w:rsid w:val="003456DB"/>
    <w:rsid w:val="00345C72"/>
    <w:rsid w:val="00346621"/>
    <w:rsid w:val="003467F5"/>
    <w:rsid w:val="00346D3A"/>
    <w:rsid w:val="00346E83"/>
    <w:rsid w:val="00347346"/>
    <w:rsid w:val="00347524"/>
    <w:rsid w:val="00347C2C"/>
    <w:rsid w:val="00347F62"/>
    <w:rsid w:val="00350AE7"/>
    <w:rsid w:val="00350C29"/>
    <w:rsid w:val="00350DC8"/>
    <w:rsid w:val="003517AB"/>
    <w:rsid w:val="00351E64"/>
    <w:rsid w:val="00354408"/>
    <w:rsid w:val="00354732"/>
    <w:rsid w:val="00354793"/>
    <w:rsid w:val="00354BE6"/>
    <w:rsid w:val="00355C79"/>
    <w:rsid w:val="00355F21"/>
    <w:rsid w:val="00356153"/>
    <w:rsid w:val="003563CE"/>
    <w:rsid w:val="003566D5"/>
    <w:rsid w:val="003568BE"/>
    <w:rsid w:val="003570EC"/>
    <w:rsid w:val="003573A0"/>
    <w:rsid w:val="003575A9"/>
    <w:rsid w:val="003575F4"/>
    <w:rsid w:val="00360225"/>
    <w:rsid w:val="003608EC"/>
    <w:rsid w:val="00360FB0"/>
    <w:rsid w:val="00361672"/>
    <w:rsid w:val="003618E8"/>
    <w:rsid w:val="00361B6A"/>
    <w:rsid w:val="00361FE2"/>
    <w:rsid w:val="0036289C"/>
    <w:rsid w:val="00362BC4"/>
    <w:rsid w:val="00362BE5"/>
    <w:rsid w:val="00362C01"/>
    <w:rsid w:val="00362D27"/>
    <w:rsid w:val="00362FAB"/>
    <w:rsid w:val="00362FDB"/>
    <w:rsid w:val="003631DF"/>
    <w:rsid w:val="003633FD"/>
    <w:rsid w:val="00363445"/>
    <w:rsid w:val="003638DE"/>
    <w:rsid w:val="00363B84"/>
    <w:rsid w:val="003644B9"/>
    <w:rsid w:val="00364BFF"/>
    <w:rsid w:val="00364D7F"/>
    <w:rsid w:val="00365906"/>
    <w:rsid w:val="0036592D"/>
    <w:rsid w:val="00366182"/>
    <w:rsid w:val="0036661E"/>
    <w:rsid w:val="003666A5"/>
    <w:rsid w:val="00366AEA"/>
    <w:rsid w:val="00366C1F"/>
    <w:rsid w:val="00367E83"/>
    <w:rsid w:val="00370B14"/>
    <w:rsid w:val="00370DB4"/>
    <w:rsid w:val="00371521"/>
    <w:rsid w:val="003715AC"/>
    <w:rsid w:val="003719AB"/>
    <w:rsid w:val="00371D8D"/>
    <w:rsid w:val="00373109"/>
    <w:rsid w:val="00373357"/>
    <w:rsid w:val="003736CB"/>
    <w:rsid w:val="00373B67"/>
    <w:rsid w:val="00373C81"/>
    <w:rsid w:val="00373C97"/>
    <w:rsid w:val="00373FAA"/>
    <w:rsid w:val="0037516D"/>
    <w:rsid w:val="003752F5"/>
    <w:rsid w:val="00375581"/>
    <w:rsid w:val="0037561D"/>
    <w:rsid w:val="003759A6"/>
    <w:rsid w:val="00376513"/>
    <w:rsid w:val="0037688D"/>
    <w:rsid w:val="00376FDE"/>
    <w:rsid w:val="003771D5"/>
    <w:rsid w:val="003773CF"/>
    <w:rsid w:val="00377BB6"/>
    <w:rsid w:val="003801D9"/>
    <w:rsid w:val="003802E7"/>
    <w:rsid w:val="00380300"/>
    <w:rsid w:val="003803A9"/>
    <w:rsid w:val="00380651"/>
    <w:rsid w:val="0038161D"/>
    <w:rsid w:val="00381BCD"/>
    <w:rsid w:val="00381D4A"/>
    <w:rsid w:val="00382165"/>
    <w:rsid w:val="00382799"/>
    <w:rsid w:val="00382A00"/>
    <w:rsid w:val="00382C50"/>
    <w:rsid w:val="003834AC"/>
    <w:rsid w:val="003845E4"/>
    <w:rsid w:val="003846C2"/>
    <w:rsid w:val="00384EC9"/>
    <w:rsid w:val="00385019"/>
    <w:rsid w:val="00385B23"/>
    <w:rsid w:val="00385B61"/>
    <w:rsid w:val="003871A1"/>
    <w:rsid w:val="003874B6"/>
    <w:rsid w:val="0038762E"/>
    <w:rsid w:val="00390524"/>
    <w:rsid w:val="00390BDF"/>
    <w:rsid w:val="003914D0"/>
    <w:rsid w:val="0039194F"/>
    <w:rsid w:val="00391BE1"/>
    <w:rsid w:val="00392BCB"/>
    <w:rsid w:val="00392DD5"/>
    <w:rsid w:val="00393212"/>
    <w:rsid w:val="0039321F"/>
    <w:rsid w:val="00393656"/>
    <w:rsid w:val="0039402E"/>
    <w:rsid w:val="003941E0"/>
    <w:rsid w:val="00394A53"/>
    <w:rsid w:val="00395156"/>
    <w:rsid w:val="00395FB2"/>
    <w:rsid w:val="00396BBF"/>
    <w:rsid w:val="003973B9"/>
    <w:rsid w:val="003975E9"/>
    <w:rsid w:val="00397843"/>
    <w:rsid w:val="003A021F"/>
    <w:rsid w:val="003A0596"/>
    <w:rsid w:val="003A0668"/>
    <w:rsid w:val="003A0B9D"/>
    <w:rsid w:val="003A1181"/>
    <w:rsid w:val="003A20CE"/>
    <w:rsid w:val="003A2A87"/>
    <w:rsid w:val="003A2D20"/>
    <w:rsid w:val="003A2EF8"/>
    <w:rsid w:val="003A3383"/>
    <w:rsid w:val="003A3802"/>
    <w:rsid w:val="003A38E3"/>
    <w:rsid w:val="003A3948"/>
    <w:rsid w:val="003A3EAF"/>
    <w:rsid w:val="003A4786"/>
    <w:rsid w:val="003A4B71"/>
    <w:rsid w:val="003A4C40"/>
    <w:rsid w:val="003A4E3C"/>
    <w:rsid w:val="003A59CE"/>
    <w:rsid w:val="003A5BA6"/>
    <w:rsid w:val="003A5DBC"/>
    <w:rsid w:val="003A6061"/>
    <w:rsid w:val="003A6351"/>
    <w:rsid w:val="003A6A84"/>
    <w:rsid w:val="003A6E66"/>
    <w:rsid w:val="003A764F"/>
    <w:rsid w:val="003A76BF"/>
    <w:rsid w:val="003A771E"/>
    <w:rsid w:val="003A7768"/>
    <w:rsid w:val="003A7841"/>
    <w:rsid w:val="003A7F9E"/>
    <w:rsid w:val="003B0005"/>
    <w:rsid w:val="003B10B3"/>
    <w:rsid w:val="003B10BB"/>
    <w:rsid w:val="003B144C"/>
    <w:rsid w:val="003B15E0"/>
    <w:rsid w:val="003B1742"/>
    <w:rsid w:val="003B2447"/>
    <w:rsid w:val="003B33A5"/>
    <w:rsid w:val="003B359D"/>
    <w:rsid w:val="003B4044"/>
    <w:rsid w:val="003B48BC"/>
    <w:rsid w:val="003B533A"/>
    <w:rsid w:val="003B5686"/>
    <w:rsid w:val="003B5733"/>
    <w:rsid w:val="003B5B5D"/>
    <w:rsid w:val="003B65D9"/>
    <w:rsid w:val="003B6701"/>
    <w:rsid w:val="003B7A5E"/>
    <w:rsid w:val="003C05A2"/>
    <w:rsid w:val="003C0600"/>
    <w:rsid w:val="003C0B0B"/>
    <w:rsid w:val="003C1085"/>
    <w:rsid w:val="003C22CD"/>
    <w:rsid w:val="003C2977"/>
    <w:rsid w:val="003C2A9B"/>
    <w:rsid w:val="003C2FF7"/>
    <w:rsid w:val="003C3045"/>
    <w:rsid w:val="003C30C8"/>
    <w:rsid w:val="003C3BB5"/>
    <w:rsid w:val="003C3EA8"/>
    <w:rsid w:val="003C3ED1"/>
    <w:rsid w:val="003C407A"/>
    <w:rsid w:val="003C4421"/>
    <w:rsid w:val="003C4709"/>
    <w:rsid w:val="003C4AA4"/>
    <w:rsid w:val="003C66EC"/>
    <w:rsid w:val="003C6B61"/>
    <w:rsid w:val="003C6C3B"/>
    <w:rsid w:val="003D01EC"/>
    <w:rsid w:val="003D0637"/>
    <w:rsid w:val="003D0DEC"/>
    <w:rsid w:val="003D11C8"/>
    <w:rsid w:val="003D127C"/>
    <w:rsid w:val="003D1C56"/>
    <w:rsid w:val="003D1F9D"/>
    <w:rsid w:val="003D2016"/>
    <w:rsid w:val="003D29C0"/>
    <w:rsid w:val="003D2EBF"/>
    <w:rsid w:val="003D3100"/>
    <w:rsid w:val="003D35A3"/>
    <w:rsid w:val="003D3F9D"/>
    <w:rsid w:val="003D4050"/>
    <w:rsid w:val="003D44F7"/>
    <w:rsid w:val="003D475B"/>
    <w:rsid w:val="003D4ABA"/>
    <w:rsid w:val="003D4AC6"/>
    <w:rsid w:val="003D4CD5"/>
    <w:rsid w:val="003D4D2F"/>
    <w:rsid w:val="003D4E4A"/>
    <w:rsid w:val="003D52FC"/>
    <w:rsid w:val="003D54E8"/>
    <w:rsid w:val="003D7007"/>
    <w:rsid w:val="003D7060"/>
    <w:rsid w:val="003D70F4"/>
    <w:rsid w:val="003D714E"/>
    <w:rsid w:val="003D7785"/>
    <w:rsid w:val="003D7893"/>
    <w:rsid w:val="003D7C36"/>
    <w:rsid w:val="003E011E"/>
    <w:rsid w:val="003E09C3"/>
    <w:rsid w:val="003E1426"/>
    <w:rsid w:val="003E18CC"/>
    <w:rsid w:val="003E300D"/>
    <w:rsid w:val="003E3A7C"/>
    <w:rsid w:val="003E3B43"/>
    <w:rsid w:val="003E3D36"/>
    <w:rsid w:val="003E4562"/>
    <w:rsid w:val="003E4A2F"/>
    <w:rsid w:val="003E4E31"/>
    <w:rsid w:val="003E5960"/>
    <w:rsid w:val="003E5975"/>
    <w:rsid w:val="003E5993"/>
    <w:rsid w:val="003E5F90"/>
    <w:rsid w:val="003E60DB"/>
    <w:rsid w:val="003E669A"/>
    <w:rsid w:val="003E6744"/>
    <w:rsid w:val="003F021B"/>
    <w:rsid w:val="003F0680"/>
    <w:rsid w:val="003F06E3"/>
    <w:rsid w:val="003F1EA1"/>
    <w:rsid w:val="003F2041"/>
    <w:rsid w:val="003F30E1"/>
    <w:rsid w:val="003F31DD"/>
    <w:rsid w:val="003F3A9A"/>
    <w:rsid w:val="003F3C4E"/>
    <w:rsid w:val="003F468F"/>
    <w:rsid w:val="003F4B83"/>
    <w:rsid w:val="003F4CC4"/>
    <w:rsid w:val="003F4E04"/>
    <w:rsid w:val="003F5ACF"/>
    <w:rsid w:val="003F6730"/>
    <w:rsid w:val="003F771B"/>
    <w:rsid w:val="003F7963"/>
    <w:rsid w:val="004002EE"/>
    <w:rsid w:val="00400DAC"/>
    <w:rsid w:val="00400EE4"/>
    <w:rsid w:val="00401078"/>
    <w:rsid w:val="004016C8"/>
    <w:rsid w:val="00401810"/>
    <w:rsid w:val="004018BF"/>
    <w:rsid w:val="00401C63"/>
    <w:rsid w:val="00401C88"/>
    <w:rsid w:val="00402073"/>
    <w:rsid w:val="00403878"/>
    <w:rsid w:val="00403A00"/>
    <w:rsid w:val="00403DAA"/>
    <w:rsid w:val="004042E2"/>
    <w:rsid w:val="00405161"/>
    <w:rsid w:val="004052EA"/>
    <w:rsid w:val="00405803"/>
    <w:rsid w:val="0040611D"/>
    <w:rsid w:val="004064A6"/>
    <w:rsid w:val="00406D0A"/>
    <w:rsid w:val="00407863"/>
    <w:rsid w:val="00407C82"/>
    <w:rsid w:val="00407D6E"/>
    <w:rsid w:val="0041059B"/>
    <w:rsid w:val="00410777"/>
    <w:rsid w:val="00410895"/>
    <w:rsid w:val="00410B8A"/>
    <w:rsid w:val="00411137"/>
    <w:rsid w:val="004117B6"/>
    <w:rsid w:val="00412741"/>
    <w:rsid w:val="00413316"/>
    <w:rsid w:val="004137D1"/>
    <w:rsid w:val="00414153"/>
    <w:rsid w:val="00414820"/>
    <w:rsid w:val="0041483E"/>
    <w:rsid w:val="004148F4"/>
    <w:rsid w:val="0041541E"/>
    <w:rsid w:val="00416E29"/>
    <w:rsid w:val="00416F2E"/>
    <w:rsid w:val="00417043"/>
    <w:rsid w:val="004174A2"/>
    <w:rsid w:val="00420231"/>
    <w:rsid w:val="00420ECA"/>
    <w:rsid w:val="004214B6"/>
    <w:rsid w:val="00421768"/>
    <w:rsid w:val="004218A1"/>
    <w:rsid w:val="00422766"/>
    <w:rsid w:val="00423666"/>
    <w:rsid w:val="004236B8"/>
    <w:rsid w:val="00423B84"/>
    <w:rsid w:val="00424AEF"/>
    <w:rsid w:val="004260B7"/>
    <w:rsid w:val="004269D0"/>
    <w:rsid w:val="00426AC7"/>
    <w:rsid w:val="004279C6"/>
    <w:rsid w:val="00427D1E"/>
    <w:rsid w:val="00427E36"/>
    <w:rsid w:val="004312B3"/>
    <w:rsid w:val="0043161A"/>
    <w:rsid w:val="004319B4"/>
    <w:rsid w:val="00431A6E"/>
    <w:rsid w:val="00431B70"/>
    <w:rsid w:val="004332E7"/>
    <w:rsid w:val="004336EB"/>
    <w:rsid w:val="00433D39"/>
    <w:rsid w:val="00434827"/>
    <w:rsid w:val="004351AB"/>
    <w:rsid w:val="0043554C"/>
    <w:rsid w:val="00436097"/>
    <w:rsid w:val="0043624F"/>
    <w:rsid w:val="004372EB"/>
    <w:rsid w:val="00437395"/>
    <w:rsid w:val="00437CA3"/>
    <w:rsid w:val="00440275"/>
    <w:rsid w:val="004403F4"/>
    <w:rsid w:val="004406D3"/>
    <w:rsid w:val="00441065"/>
    <w:rsid w:val="0044108B"/>
    <w:rsid w:val="004410B7"/>
    <w:rsid w:val="00441234"/>
    <w:rsid w:val="0044162A"/>
    <w:rsid w:val="004416BF"/>
    <w:rsid w:val="004425FA"/>
    <w:rsid w:val="004437F3"/>
    <w:rsid w:val="00443E2C"/>
    <w:rsid w:val="004444A7"/>
    <w:rsid w:val="0044476E"/>
    <w:rsid w:val="00444C31"/>
    <w:rsid w:val="00444CF3"/>
    <w:rsid w:val="004453F4"/>
    <w:rsid w:val="00445DFE"/>
    <w:rsid w:val="004463EF"/>
    <w:rsid w:val="0044652C"/>
    <w:rsid w:val="004467EF"/>
    <w:rsid w:val="00450E6E"/>
    <w:rsid w:val="00452946"/>
    <w:rsid w:val="00452FA1"/>
    <w:rsid w:val="00453C7A"/>
    <w:rsid w:val="004543C2"/>
    <w:rsid w:val="00454906"/>
    <w:rsid w:val="00454BFE"/>
    <w:rsid w:val="004552E6"/>
    <w:rsid w:val="0045545E"/>
    <w:rsid w:val="004561C4"/>
    <w:rsid w:val="004565A4"/>
    <w:rsid w:val="00456671"/>
    <w:rsid w:val="00457042"/>
    <w:rsid w:val="004604CF"/>
    <w:rsid w:val="00460880"/>
    <w:rsid w:val="00460A60"/>
    <w:rsid w:val="00461331"/>
    <w:rsid w:val="004617D5"/>
    <w:rsid w:val="00461D28"/>
    <w:rsid w:val="00462C06"/>
    <w:rsid w:val="00463059"/>
    <w:rsid w:val="004630BE"/>
    <w:rsid w:val="004633F4"/>
    <w:rsid w:val="004638D6"/>
    <w:rsid w:val="004641EB"/>
    <w:rsid w:val="00464291"/>
    <w:rsid w:val="004650E8"/>
    <w:rsid w:val="0046606E"/>
    <w:rsid w:val="00467944"/>
    <w:rsid w:val="004700B2"/>
    <w:rsid w:val="00470C48"/>
    <w:rsid w:val="00471541"/>
    <w:rsid w:val="004716F1"/>
    <w:rsid w:val="00471707"/>
    <w:rsid w:val="00471B75"/>
    <w:rsid w:val="004720E8"/>
    <w:rsid w:val="004727C2"/>
    <w:rsid w:val="0047283E"/>
    <w:rsid w:val="00472E0B"/>
    <w:rsid w:val="004731B3"/>
    <w:rsid w:val="004744C3"/>
    <w:rsid w:val="00474BE0"/>
    <w:rsid w:val="00474EC1"/>
    <w:rsid w:val="00475AFB"/>
    <w:rsid w:val="00475F6E"/>
    <w:rsid w:val="00475FEC"/>
    <w:rsid w:val="00476B20"/>
    <w:rsid w:val="00476D3B"/>
    <w:rsid w:val="00477B00"/>
    <w:rsid w:val="00477C3C"/>
    <w:rsid w:val="00477E3C"/>
    <w:rsid w:val="00480CA7"/>
    <w:rsid w:val="004814E6"/>
    <w:rsid w:val="00481D01"/>
    <w:rsid w:val="00482648"/>
    <w:rsid w:val="00483152"/>
    <w:rsid w:val="00483401"/>
    <w:rsid w:val="004834CD"/>
    <w:rsid w:val="00483531"/>
    <w:rsid w:val="00484606"/>
    <w:rsid w:val="00484AEE"/>
    <w:rsid w:val="00486461"/>
    <w:rsid w:val="00486F86"/>
    <w:rsid w:val="004879A5"/>
    <w:rsid w:val="00490560"/>
    <w:rsid w:val="00490623"/>
    <w:rsid w:val="00490641"/>
    <w:rsid w:val="0049074D"/>
    <w:rsid w:val="004908D3"/>
    <w:rsid w:val="00490E8A"/>
    <w:rsid w:val="004912A4"/>
    <w:rsid w:val="004916C2"/>
    <w:rsid w:val="004916E9"/>
    <w:rsid w:val="004917CF"/>
    <w:rsid w:val="00491C08"/>
    <w:rsid w:val="004921FD"/>
    <w:rsid w:val="0049231F"/>
    <w:rsid w:val="00492BCC"/>
    <w:rsid w:val="00492FD8"/>
    <w:rsid w:val="004935BE"/>
    <w:rsid w:val="0049393D"/>
    <w:rsid w:val="00493E8C"/>
    <w:rsid w:val="004941DC"/>
    <w:rsid w:val="004943C7"/>
    <w:rsid w:val="00494DAD"/>
    <w:rsid w:val="00495291"/>
    <w:rsid w:val="00495595"/>
    <w:rsid w:val="00495F89"/>
    <w:rsid w:val="0049630A"/>
    <w:rsid w:val="00496507"/>
    <w:rsid w:val="00496992"/>
    <w:rsid w:val="00496BED"/>
    <w:rsid w:val="00497E52"/>
    <w:rsid w:val="004A031B"/>
    <w:rsid w:val="004A15ED"/>
    <w:rsid w:val="004A246E"/>
    <w:rsid w:val="004A35E1"/>
    <w:rsid w:val="004A3E5E"/>
    <w:rsid w:val="004A4CF4"/>
    <w:rsid w:val="004A4D76"/>
    <w:rsid w:val="004A53B5"/>
    <w:rsid w:val="004A54BD"/>
    <w:rsid w:val="004A55B0"/>
    <w:rsid w:val="004A59A2"/>
    <w:rsid w:val="004A5DE2"/>
    <w:rsid w:val="004A6A1F"/>
    <w:rsid w:val="004A6B6A"/>
    <w:rsid w:val="004A7026"/>
    <w:rsid w:val="004A71DC"/>
    <w:rsid w:val="004A77F0"/>
    <w:rsid w:val="004A7B88"/>
    <w:rsid w:val="004B03B1"/>
    <w:rsid w:val="004B07F7"/>
    <w:rsid w:val="004B1E15"/>
    <w:rsid w:val="004B1E74"/>
    <w:rsid w:val="004B31BB"/>
    <w:rsid w:val="004B3C55"/>
    <w:rsid w:val="004B3CA8"/>
    <w:rsid w:val="004B4089"/>
    <w:rsid w:val="004B412E"/>
    <w:rsid w:val="004B4762"/>
    <w:rsid w:val="004B4AEA"/>
    <w:rsid w:val="004B51F9"/>
    <w:rsid w:val="004B530E"/>
    <w:rsid w:val="004B5AA7"/>
    <w:rsid w:val="004B65DD"/>
    <w:rsid w:val="004B6655"/>
    <w:rsid w:val="004B6FD9"/>
    <w:rsid w:val="004B71B7"/>
    <w:rsid w:val="004B76CB"/>
    <w:rsid w:val="004B7859"/>
    <w:rsid w:val="004C0160"/>
    <w:rsid w:val="004C2CAF"/>
    <w:rsid w:val="004C31FD"/>
    <w:rsid w:val="004C39C7"/>
    <w:rsid w:val="004C3E49"/>
    <w:rsid w:val="004C42FB"/>
    <w:rsid w:val="004C54E7"/>
    <w:rsid w:val="004C6001"/>
    <w:rsid w:val="004C624D"/>
    <w:rsid w:val="004C6942"/>
    <w:rsid w:val="004C6955"/>
    <w:rsid w:val="004C74AA"/>
    <w:rsid w:val="004C7795"/>
    <w:rsid w:val="004C7D3D"/>
    <w:rsid w:val="004D07C0"/>
    <w:rsid w:val="004D0A56"/>
    <w:rsid w:val="004D19AE"/>
    <w:rsid w:val="004D214A"/>
    <w:rsid w:val="004D2985"/>
    <w:rsid w:val="004D2E48"/>
    <w:rsid w:val="004D3603"/>
    <w:rsid w:val="004D37A4"/>
    <w:rsid w:val="004D398C"/>
    <w:rsid w:val="004D46DD"/>
    <w:rsid w:val="004D48CF"/>
    <w:rsid w:val="004D4FA0"/>
    <w:rsid w:val="004D50BA"/>
    <w:rsid w:val="004D51B4"/>
    <w:rsid w:val="004D581A"/>
    <w:rsid w:val="004D59AC"/>
    <w:rsid w:val="004D5C0A"/>
    <w:rsid w:val="004D5E7E"/>
    <w:rsid w:val="004D631E"/>
    <w:rsid w:val="004D6B28"/>
    <w:rsid w:val="004D71A7"/>
    <w:rsid w:val="004D7277"/>
    <w:rsid w:val="004D7874"/>
    <w:rsid w:val="004E0285"/>
    <w:rsid w:val="004E040E"/>
    <w:rsid w:val="004E1413"/>
    <w:rsid w:val="004E1571"/>
    <w:rsid w:val="004E1650"/>
    <w:rsid w:val="004E22A5"/>
    <w:rsid w:val="004E38FB"/>
    <w:rsid w:val="004E4AC1"/>
    <w:rsid w:val="004E58D5"/>
    <w:rsid w:val="004E5BBE"/>
    <w:rsid w:val="004E5D36"/>
    <w:rsid w:val="004E5DA3"/>
    <w:rsid w:val="004E6AAC"/>
    <w:rsid w:val="004E6F3B"/>
    <w:rsid w:val="004E794A"/>
    <w:rsid w:val="004E7C5F"/>
    <w:rsid w:val="004E7D95"/>
    <w:rsid w:val="004E7DBA"/>
    <w:rsid w:val="004F0A07"/>
    <w:rsid w:val="004F14B5"/>
    <w:rsid w:val="004F1597"/>
    <w:rsid w:val="004F1FB5"/>
    <w:rsid w:val="004F244C"/>
    <w:rsid w:val="004F25C0"/>
    <w:rsid w:val="004F2B24"/>
    <w:rsid w:val="004F2E33"/>
    <w:rsid w:val="004F527D"/>
    <w:rsid w:val="004F59E1"/>
    <w:rsid w:val="004F5BC0"/>
    <w:rsid w:val="004F65C3"/>
    <w:rsid w:val="004F6781"/>
    <w:rsid w:val="004F6AA1"/>
    <w:rsid w:val="004F6D1F"/>
    <w:rsid w:val="004F758A"/>
    <w:rsid w:val="004F76AC"/>
    <w:rsid w:val="004F7E7D"/>
    <w:rsid w:val="004F7FF5"/>
    <w:rsid w:val="0050045A"/>
    <w:rsid w:val="00500625"/>
    <w:rsid w:val="00500BC7"/>
    <w:rsid w:val="005014DD"/>
    <w:rsid w:val="00501C2E"/>
    <w:rsid w:val="00501D31"/>
    <w:rsid w:val="00502406"/>
    <w:rsid w:val="00503252"/>
    <w:rsid w:val="00503DC1"/>
    <w:rsid w:val="00503E9F"/>
    <w:rsid w:val="00503F70"/>
    <w:rsid w:val="00504344"/>
    <w:rsid w:val="00504384"/>
    <w:rsid w:val="005049F0"/>
    <w:rsid w:val="00504F36"/>
    <w:rsid w:val="00504F45"/>
    <w:rsid w:val="00505B42"/>
    <w:rsid w:val="00505F5C"/>
    <w:rsid w:val="005060D5"/>
    <w:rsid w:val="005060F4"/>
    <w:rsid w:val="005064FA"/>
    <w:rsid w:val="0050670F"/>
    <w:rsid w:val="00506851"/>
    <w:rsid w:val="00506B3F"/>
    <w:rsid w:val="00507112"/>
    <w:rsid w:val="005074EB"/>
    <w:rsid w:val="005075C5"/>
    <w:rsid w:val="00507CB1"/>
    <w:rsid w:val="005101BE"/>
    <w:rsid w:val="005102BE"/>
    <w:rsid w:val="00510BBF"/>
    <w:rsid w:val="00510BC4"/>
    <w:rsid w:val="00510EC5"/>
    <w:rsid w:val="00510F44"/>
    <w:rsid w:val="005115A8"/>
    <w:rsid w:val="00511E3C"/>
    <w:rsid w:val="00512013"/>
    <w:rsid w:val="0051246C"/>
    <w:rsid w:val="005124B3"/>
    <w:rsid w:val="00512743"/>
    <w:rsid w:val="005127AF"/>
    <w:rsid w:val="00512927"/>
    <w:rsid w:val="00512D7A"/>
    <w:rsid w:val="0051333C"/>
    <w:rsid w:val="00513746"/>
    <w:rsid w:val="00513F6A"/>
    <w:rsid w:val="00514323"/>
    <w:rsid w:val="00514362"/>
    <w:rsid w:val="00514593"/>
    <w:rsid w:val="00514644"/>
    <w:rsid w:val="005148CD"/>
    <w:rsid w:val="00515143"/>
    <w:rsid w:val="005152B1"/>
    <w:rsid w:val="00516429"/>
    <w:rsid w:val="00516DA8"/>
    <w:rsid w:val="00516EAD"/>
    <w:rsid w:val="00517632"/>
    <w:rsid w:val="00520367"/>
    <w:rsid w:val="00521761"/>
    <w:rsid w:val="0052354E"/>
    <w:rsid w:val="00523740"/>
    <w:rsid w:val="00523A9E"/>
    <w:rsid w:val="00524141"/>
    <w:rsid w:val="005245D0"/>
    <w:rsid w:val="005246EA"/>
    <w:rsid w:val="0052489C"/>
    <w:rsid w:val="0052568E"/>
    <w:rsid w:val="005258A1"/>
    <w:rsid w:val="00525C05"/>
    <w:rsid w:val="00526107"/>
    <w:rsid w:val="00526539"/>
    <w:rsid w:val="00526652"/>
    <w:rsid w:val="00527018"/>
    <w:rsid w:val="00527154"/>
    <w:rsid w:val="00527530"/>
    <w:rsid w:val="00527E7B"/>
    <w:rsid w:val="00530125"/>
    <w:rsid w:val="0053083B"/>
    <w:rsid w:val="00530DB6"/>
    <w:rsid w:val="005311D2"/>
    <w:rsid w:val="0053149A"/>
    <w:rsid w:val="00531613"/>
    <w:rsid w:val="0053169F"/>
    <w:rsid w:val="0053191C"/>
    <w:rsid w:val="00531E17"/>
    <w:rsid w:val="00531EA2"/>
    <w:rsid w:val="00532D4B"/>
    <w:rsid w:val="00533407"/>
    <w:rsid w:val="005339D1"/>
    <w:rsid w:val="005344A9"/>
    <w:rsid w:val="00534F73"/>
    <w:rsid w:val="0053516C"/>
    <w:rsid w:val="0053520B"/>
    <w:rsid w:val="0053547F"/>
    <w:rsid w:val="0053548A"/>
    <w:rsid w:val="00536162"/>
    <w:rsid w:val="005366B7"/>
    <w:rsid w:val="005373B9"/>
    <w:rsid w:val="00537E5A"/>
    <w:rsid w:val="0054067B"/>
    <w:rsid w:val="00540748"/>
    <w:rsid w:val="00540753"/>
    <w:rsid w:val="005409A5"/>
    <w:rsid w:val="00541BF1"/>
    <w:rsid w:val="00541DB3"/>
    <w:rsid w:val="00541E14"/>
    <w:rsid w:val="00542224"/>
    <w:rsid w:val="0054282F"/>
    <w:rsid w:val="005429E4"/>
    <w:rsid w:val="00542B0D"/>
    <w:rsid w:val="005438F3"/>
    <w:rsid w:val="00543C4E"/>
    <w:rsid w:val="005454EF"/>
    <w:rsid w:val="005457C5"/>
    <w:rsid w:val="00545805"/>
    <w:rsid w:val="00546AE0"/>
    <w:rsid w:val="00547CE7"/>
    <w:rsid w:val="00547DD5"/>
    <w:rsid w:val="00547F38"/>
    <w:rsid w:val="00550047"/>
    <w:rsid w:val="005502BF"/>
    <w:rsid w:val="00551083"/>
    <w:rsid w:val="00551147"/>
    <w:rsid w:val="00551991"/>
    <w:rsid w:val="00551A61"/>
    <w:rsid w:val="0055201D"/>
    <w:rsid w:val="0055249C"/>
    <w:rsid w:val="00553137"/>
    <w:rsid w:val="005535B7"/>
    <w:rsid w:val="005539EF"/>
    <w:rsid w:val="00553BEE"/>
    <w:rsid w:val="005547BC"/>
    <w:rsid w:val="00554B18"/>
    <w:rsid w:val="00555788"/>
    <w:rsid w:val="00555C43"/>
    <w:rsid w:val="00556A51"/>
    <w:rsid w:val="0055709C"/>
    <w:rsid w:val="005573B8"/>
    <w:rsid w:val="005574DC"/>
    <w:rsid w:val="00557B5C"/>
    <w:rsid w:val="00560A46"/>
    <w:rsid w:val="00560AD1"/>
    <w:rsid w:val="00560CDB"/>
    <w:rsid w:val="00560DB2"/>
    <w:rsid w:val="005615C0"/>
    <w:rsid w:val="005619F4"/>
    <w:rsid w:val="00561FCA"/>
    <w:rsid w:val="005622C4"/>
    <w:rsid w:val="00562505"/>
    <w:rsid w:val="005628C1"/>
    <w:rsid w:val="00562B6C"/>
    <w:rsid w:val="00563383"/>
    <w:rsid w:val="0056468A"/>
    <w:rsid w:val="005653FE"/>
    <w:rsid w:val="00565690"/>
    <w:rsid w:val="00565976"/>
    <w:rsid w:val="00565FCC"/>
    <w:rsid w:val="00566550"/>
    <w:rsid w:val="005665DA"/>
    <w:rsid w:val="0056693B"/>
    <w:rsid w:val="005678B7"/>
    <w:rsid w:val="00570987"/>
    <w:rsid w:val="005709EA"/>
    <w:rsid w:val="00571557"/>
    <w:rsid w:val="00571974"/>
    <w:rsid w:val="00571D1D"/>
    <w:rsid w:val="00573658"/>
    <w:rsid w:val="005740FF"/>
    <w:rsid w:val="005741F6"/>
    <w:rsid w:val="00574420"/>
    <w:rsid w:val="005758F9"/>
    <w:rsid w:val="00575CAF"/>
    <w:rsid w:val="0057657D"/>
    <w:rsid w:val="0057694F"/>
    <w:rsid w:val="00576C39"/>
    <w:rsid w:val="005778B1"/>
    <w:rsid w:val="00580270"/>
    <w:rsid w:val="005808F7"/>
    <w:rsid w:val="00580F59"/>
    <w:rsid w:val="0058156A"/>
    <w:rsid w:val="00581978"/>
    <w:rsid w:val="00581E61"/>
    <w:rsid w:val="005823DF"/>
    <w:rsid w:val="005825C0"/>
    <w:rsid w:val="00582978"/>
    <w:rsid w:val="00582B55"/>
    <w:rsid w:val="00583A38"/>
    <w:rsid w:val="005846F0"/>
    <w:rsid w:val="0058588B"/>
    <w:rsid w:val="00585C0F"/>
    <w:rsid w:val="00585C76"/>
    <w:rsid w:val="005868C5"/>
    <w:rsid w:val="005877CB"/>
    <w:rsid w:val="00590294"/>
    <w:rsid w:val="00590443"/>
    <w:rsid w:val="005906F5"/>
    <w:rsid w:val="005912F3"/>
    <w:rsid w:val="00591913"/>
    <w:rsid w:val="005944AB"/>
    <w:rsid w:val="00594A4A"/>
    <w:rsid w:val="00594BDB"/>
    <w:rsid w:val="005950D5"/>
    <w:rsid w:val="00595528"/>
    <w:rsid w:val="00595660"/>
    <w:rsid w:val="00595E9D"/>
    <w:rsid w:val="00595FF2"/>
    <w:rsid w:val="005964DA"/>
    <w:rsid w:val="00596649"/>
    <w:rsid w:val="00596759"/>
    <w:rsid w:val="00596DE3"/>
    <w:rsid w:val="00597BC2"/>
    <w:rsid w:val="005A15AB"/>
    <w:rsid w:val="005A1A9F"/>
    <w:rsid w:val="005A314D"/>
    <w:rsid w:val="005A3729"/>
    <w:rsid w:val="005A3DAF"/>
    <w:rsid w:val="005A4169"/>
    <w:rsid w:val="005A49F8"/>
    <w:rsid w:val="005A4CFF"/>
    <w:rsid w:val="005A4D42"/>
    <w:rsid w:val="005A5E71"/>
    <w:rsid w:val="005A5FAA"/>
    <w:rsid w:val="005A641F"/>
    <w:rsid w:val="005A77D9"/>
    <w:rsid w:val="005A7A97"/>
    <w:rsid w:val="005A7AA9"/>
    <w:rsid w:val="005A7DD1"/>
    <w:rsid w:val="005A7FE8"/>
    <w:rsid w:val="005B038C"/>
    <w:rsid w:val="005B03AD"/>
    <w:rsid w:val="005B04C3"/>
    <w:rsid w:val="005B074B"/>
    <w:rsid w:val="005B083C"/>
    <w:rsid w:val="005B11B7"/>
    <w:rsid w:val="005B186B"/>
    <w:rsid w:val="005B2464"/>
    <w:rsid w:val="005B26B8"/>
    <w:rsid w:val="005B29D0"/>
    <w:rsid w:val="005B3615"/>
    <w:rsid w:val="005B446A"/>
    <w:rsid w:val="005B519C"/>
    <w:rsid w:val="005B5E0B"/>
    <w:rsid w:val="005B65AA"/>
    <w:rsid w:val="005B65F6"/>
    <w:rsid w:val="005B69BF"/>
    <w:rsid w:val="005B763D"/>
    <w:rsid w:val="005C01EA"/>
    <w:rsid w:val="005C02A1"/>
    <w:rsid w:val="005C0C48"/>
    <w:rsid w:val="005C1B82"/>
    <w:rsid w:val="005C1EBA"/>
    <w:rsid w:val="005C2545"/>
    <w:rsid w:val="005C2939"/>
    <w:rsid w:val="005C2CE0"/>
    <w:rsid w:val="005C3B92"/>
    <w:rsid w:val="005C3F6D"/>
    <w:rsid w:val="005C4052"/>
    <w:rsid w:val="005C4764"/>
    <w:rsid w:val="005C4772"/>
    <w:rsid w:val="005C4C4A"/>
    <w:rsid w:val="005C516B"/>
    <w:rsid w:val="005C5336"/>
    <w:rsid w:val="005C5D01"/>
    <w:rsid w:val="005C5E0E"/>
    <w:rsid w:val="005C6090"/>
    <w:rsid w:val="005C6561"/>
    <w:rsid w:val="005C685D"/>
    <w:rsid w:val="005C6A3C"/>
    <w:rsid w:val="005C714B"/>
    <w:rsid w:val="005C7832"/>
    <w:rsid w:val="005C7BE4"/>
    <w:rsid w:val="005D08D1"/>
    <w:rsid w:val="005D0979"/>
    <w:rsid w:val="005D16DC"/>
    <w:rsid w:val="005D1DC1"/>
    <w:rsid w:val="005D2599"/>
    <w:rsid w:val="005D3470"/>
    <w:rsid w:val="005D39CA"/>
    <w:rsid w:val="005D3FEC"/>
    <w:rsid w:val="005D5790"/>
    <w:rsid w:val="005D59CE"/>
    <w:rsid w:val="005D5BA6"/>
    <w:rsid w:val="005D622A"/>
    <w:rsid w:val="005D6AF6"/>
    <w:rsid w:val="005D750B"/>
    <w:rsid w:val="005D7818"/>
    <w:rsid w:val="005D7C3D"/>
    <w:rsid w:val="005D7E0F"/>
    <w:rsid w:val="005D7E30"/>
    <w:rsid w:val="005E0C60"/>
    <w:rsid w:val="005E0E39"/>
    <w:rsid w:val="005E13E0"/>
    <w:rsid w:val="005E1A2A"/>
    <w:rsid w:val="005E2EBF"/>
    <w:rsid w:val="005E3400"/>
    <w:rsid w:val="005E34FE"/>
    <w:rsid w:val="005E4278"/>
    <w:rsid w:val="005E43D7"/>
    <w:rsid w:val="005E4C44"/>
    <w:rsid w:val="005E5376"/>
    <w:rsid w:val="005E5379"/>
    <w:rsid w:val="005E54E2"/>
    <w:rsid w:val="005E5F07"/>
    <w:rsid w:val="005E6E6C"/>
    <w:rsid w:val="005E70A5"/>
    <w:rsid w:val="005F0202"/>
    <w:rsid w:val="005F0700"/>
    <w:rsid w:val="005F1F26"/>
    <w:rsid w:val="005F2722"/>
    <w:rsid w:val="005F2EEE"/>
    <w:rsid w:val="005F395D"/>
    <w:rsid w:val="005F3E9B"/>
    <w:rsid w:val="005F4289"/>
    <w:rsid w:val="005F42D8"/>
    <w:rsid w:val="005F4D1F"/>
    <w:rsid w:val="005F4D51"/>
    <w:rsid w:val="005F52A9"/>
    <w:rsid w:val="005F5337"/>
    <w:rsid w:val="005F5676"/>
    <w:rsid w:val="005F57EF"/>
    <w:rsid w:val="005F5863"/>
    <w:rsid w:val="005F5AE2"/>
    <w:rsid w:val="005F5BBD"/>
    <w:rsid w:val="005F5F05"/>
    <w:rsid w:val="005F633B"/>
    <w:rsid w:val="005F63FD"/>
    <w:rsid w:val="005F7185"/>
    <w:rsid w:val="005F7745"/>
    <w:rsid w:val="005F78C2"/>
    <w:rsid w:val="005F7985"/>
    <w:rsid w:val="0060052A"/>
    <w:rsid w:val="00600ECE"/>
    <w:rsid w:val="006016AE"/>
    <w:rsid w:val="00601856"/>
    <w:rsid w:val="006019F8"/>
    <w:rsid w:val="00601CF8"/>
    <w:rsid w:val="006023D0"/>
    <w:rsid w:val="00604813"/>
    <w:rsid w:val="006049C9"/>
    <w:rsid w:val="00604B06"/>
    <w:rsid w:val="00604D4F"/>
    <w:rsid w:val="006051F8"/>
    <w:rsid w:val="00606DCE"/>
    <w:rsid w:val="00606EE1"/>
    <w:rsid w:val="00606FCC"/>
    <w:rsid w:val="0060710F"/>
    <w:rsid w:val="00607115"/>
    <w:rsid w:val="006076A5"/>
    <w:rsid w:val="00610FE8"/>
    <w:rsid w:val="0061127D"/>
    <w:rsid w:val="0061137B"/>
    <w:rsid w:val="00611A35"/>
    <w:rsid w:val="00612F2B"/>
    <w:rsid w:val="006131D1"/>
    <w:rsid w:val="00613F09"/>
    <w:rsid w:val="00613F38"/>
    <w:rsid w:val="006141A2"/>
    <w:rsid w:val="00614F13"/>
    <w:rsid w:val="00614F7F"/>
    <w:rsid w:val="006161D5"/>
    <w:rsid w:val="006165C1"/>
    <w:rsid w:val="0061722C"/>
    <w:rsid w:val="00617F9D"/>
    <w:rsid w:val="006202FE"/>
    <w:rsid w:val="00621226"/>
    <w:rsid w:val="0062197B"/>
    <w:rsid w:val="00621B1C"/>
    <w:rsid w:val="00621C3D"/>
    <w:rsid w:val="00621E57"/>
    <w:rsid w:val="0062248D"/>
    <w:rsid w:val="00622CE7"/>
    <w:rsid w:val="00622DDA"/>
    <w:rsid w:val="0062324B"/>
    <w:rsid w:val="0062359C"/>
    <w:rsid w:val="00624207"/>
    <w:rsid w:val="00624296"/>
    <w:rsid w:val="006246F1"/>
    <w:rsid w:val="00625051"/>
    <w:rsid w:val="00625885"/>
    <w:rsid w:val="006269F9"/>
    <w:rsid w:val="00626B68"/>
    <w:rsid w:val="00626F29"/>
    <w:rsid w:val="0062766D"/>
    <w:rsid w:val="006277B1"/>
    <w:rsid w:val="00627830"/>
    <w:rsid w:val="00627E6A"/>
    <w:rsid w:val="00627E9F"/>
    <w:rsid w:val="006309AC"/>
    <w:rsid w:val="00631433"/>
    <w:rsid w:val="006314E8"/>
    <w:rsid w:val="00632AA7"/>
    <w:rsid w:val="00632B65"/>
    <w:rsid w:val="0063304A"/>
    <w:rsid w:val="00633D3E"/>
    <w:rsid w:val="00634E11"/>
    <w:rsid w:val="006358F5"/>
    <w:rsid w:val="00636970"/>
    <w:rsid w:val="00636E5B"/>
    <w:rsid w:val="00637757"/>
    <w:rsid w:val="0063790D"/>
    <w:rsid w:val="00637927"/>
    <w:rsid w:val="00637A21"/>
    <w:rsid w:val="00640172"/>
    <w:rsid w:val="0064087A"/>
    <w:rsid w:val="00640B26"/>
    <w:rsid w:val="00641479"/>
    <w:rsid w:val="0064190A"/>
    <w:rsid w:val="00641D6A"/>
    <w:rsid w:val="00642319"/>
    <w:rsid w:val="0064235A"/>
    <w:rsid w:val="006423D6"/>
    <w:rsid w:val="00642416"/>
    <w:rsid w:val="00642695"/>
    <w:rsid w:val="00642A84"/>
    <w:rsid w:val="0064305D"/>
    <w:rsid w:val="00643391"/>
    <w:rsid w:val="0064387E"/>
    <w:rsid w:val="00643B13"/>
    <w:rsid w:val="00643DC9"/>
    <w:rsid w:val="00644304"/>
    <w:rsid w:val="00644619"/>
    <w:rsid w:val="00644FB1"/>
    <w:rsid w:val="006458C9"/>
    <w:rsid w:val="00645929"/>
    <w:rsid w:val="006459D1"/>
    <w:rsid w:val="00645D24"/>
    <w:rsid w:val="006464BD"/>
    <w:rsid w:val="00646699"/>
    <w:rsid w:val="00646C8C"/>
    <w:rsid w:val="0064732B"/>
    <w:rsid w:val="00647DD6"/>
    <w:rsid w:val="00650AD3"/>
    <w:rsid w:val="0065164C"/>
    <w:rsid w:val="006520C5"/>
    <w:rsid w:val="006520D5"/>
    <w:rsid w:val="006521CC"/>
    <w:rsid w:val="00654BFD"/>
    <w:rsid w:val="00654D32"/>
    <w:rsid w:val="00655256"/>
    <w:rsid w:val="006558E9"/>
    <w:rsid w:val="00655E7D"/>
    <w:rsid w:val="00656136"/>
    <w:rsid w:val="006562D5"/>
    <w:rsid w:val="00656462"/>
    <w:rsid w:val="006565B1"/>
    <w:rsid w:val="00657E05"/>
    <w:rsid w:val="00660B91"/>
    <w:rsid w:val="0066168F"/>
    <w:rsid w:val="00662C9A"/>
    <w:rsid w:val="00663188"/>
    <w:rsid w:val="006636E7"/>
    <w:rsid w:val="0066372D"/>
    <w:rsid w:val="00663A34"/>
    <w:rsid w:val="00663C4C"/>
    <w:rsid w:val="00664382"/>
    <w:rsid w:val="00664BAB"/>
    <w:rsid w:val="00665262"/>
    <w:rsid w:val="00665988"/>
    <w:rsid w:val="00665CE8"/>
    <w:rsid w:val="006661E8"/>
    <w:rsid w:val="006669FB"/>
    <w:rsid w:val="00666DCE"/>
    <w:rsid w:val="00666E34"/>
    <w:rsid w:val="00666F05"/>
    <w:rsid w:val="00667A2C"/>
    <w:rsid w:val="0067031D"/>
    <w:rsid w:val="006727E9"/>
    <w:rsid w:val="006728BB"/>
    <w:rsid w:val="00672C69"/>
    <w:rsid w:val="00672D6A"/>
    <w:rsid w:val="00673E36"/>
    <w:rsid w:val="00673EBD"/>
    <w:rsid w:val="00674837"/>
    <w:rsid w:val="0067495E"/>
    <w:rsid w:val="006750FD"/>
    <w:rsid w:val="006759E7"/>
    <w:rsid w:val="00675E31"/>
    <w:rsid w:val="00675F07"/>
    <w:rsid w:val="0067647E"/>
    <w:rsid w:val="00676527"/>
    <w:rsid w:val="006768B9"/>
    <w:rsid w:val="00676DEE"/>
    <w:rsid w:val="00677F24"/>
    <w:rsid w:val="0068280A"/>
    <w:rsid w:val="0068328F"/>
    <w:rsid w:val="00684089"/>
    <w:rsid w:val="0068444F"/>
    <w:rsid w:val="006846CA"/>
    <w:rsid w:val="00684D43"/>
    <w:rsid w:val="00685202"/>
    <w:rsid w:val="00685A11"/>
    <w:rsid w:val="00685E2B"/>
    <w:rsid w:val="00686D3A"/>
    <w:rsid w:val="00687E1A"/>
    <w:rsid w:val="00687E25"/>
    <w:rsid w:val="00687FBD"/>
    <w:rsid w:val="00690119"/>
    <w:rsid w:val="0069058B"/>
    <w:rsid w:val="00690613"/>
    <w:rsid w:val="0069164C"/>
    <w:rsid w:val="006917A5"/>
    <w:rsid w:val="006930B9"/>
    <w:rsid w:val="006931AB"/>
    <w:rsid w:val="006934ED"/>
    <w:rsid w:val="00693EAB"/>
    <w:rsid w:val="00694421"/>
    <w:rsid w:val="006946AB"/>
    <w:rsid w:val="00694822"/>
    <w:rsid w:val="00695B56"/>
    <w:rsid w:val="00695B87"/>
    <w:rsid w:val="00695C14"/>
    <w:rsid w:val="00695EF0"/>
    <w:rsid w:val="0069646C"/>
    <w:rsid w:val="00696B33"/>
    <w:rsid w:val="00697450"/>
    <w:rsid w:val="00697721"/>
    <w:rsid w:val="00697EB4"/>
    <w:rsid w:val="006A033B"/>
    <w:rsid w:val="006A0CF6"/>
    <w:rsid w:val="006A256C"/>
    <w:rsid w:val="006A2573"/>
    <w:rsid w:val="006A2C9A"/>
    <w:rsid w:val="006A34A1"/>
    <w:rsid w:val="006A3712"/>
    <w:rsid w:val="006A3C97"/>
    <w:rsid w:val="006A3F14"/>
    <w:rsid w:val="006A4EB4"/>
    <w:rsid w:val="006A5117"/>
    <w:rsid w:val="006A59EC"/>
    <w:rsid w:val="006A5B25"/>
    <w:rsid w:val="006A5D1E"/>
    <w:rsid w:val="006A60D1"/>
    <w:rsid w:val="006A6208"/>
    <w:rsid w:val="006A76C2"/>
    <w:rsid w:val="006A79C3"/>
    <w:rsid w:val="006A7C61"/>
    <w:rsid w:val="006A7E4F"/>
    <w:rsid w:val="006B03DC"/>
    <w:rsid w:val="006B04B9"/>
    <w:rsid w:val="006B0662"/>
    <w:rsid w:val="006B0713"/>
    <w:rsid w:val="006B07F3"/>
    <w:rsid w:val="006B090B"/>
    <w:rsid w:val="006B0D27"/>
    <w:rsid w:val="006B1A09"/>
    <w:rsid w:val="006B1B97"/>
    <w:rsid w:val="006B2155"/>
    <w:rsid w:val="006B21FB"/>
    <w:rsid w:val="006B2DA6"/>
    <w:rsid w:val="006B31CF"/>
    <w:rsid w:val="006B3927"/>
    <w:rsid w:val="006B3A9D"/>
    <w:rsid w:val="006B3E16"/>
    <w:rsid w:val="006B40C8"/>
    <w:rsid w:val="006B42BD"/>
    <w:rsid w:val="006B594B"/>
    <w:rsid w:val="006B5B9C"/>
    <w:rsid w:val="006B6091"/>
    <w:rsid w:val="006B619D"/>
    <w:rsid w:val="006B661F"/>
    <w:rsid w:val="006B76A1"/>
    <w:rsid w:val="006B7AF5"/>
    <w:rsid w:val="006C03A7"/>
    <w:rsid w:val="006C03DE"/>
    <w:rsid w:val="006C0581"/>
    <w:rsid w:val="006C06EF"/>
    <w:rsid w:val="006C09C7"/>
    <w:rsid w:val="006C1661"/>
    <w:rsid w:val="006C1C4D"/>
    <w:rsid w:val="006C2AB7"/>
    <w:rsid w:val="006C2C8E"/>
    <w:rsid w:val="006C3160"/>
    <w:rsid w:val="006C32F0"/>
    <w:rsid w:val="006C3611"/>
    <w:rsid w:val="006C3745"/>
    <w:rsid w:val="006C37DC"/>
    <w:rsid w:val="006C3B49"/>
    <w:rsid w:val="006C4407"/>
    <w:rsid w:val="006C44B1"/>
    <w:rsid w:val="006C4842"/>
    <w:rsid w:val="006C49CA"/>
    <w:rsid w:val="006C4F56"/>
    <w:rsid w:val="006C51CD"/>
    <w:rsid w:val="006C5666"/>
    <w:rsid w:val="006C581A"/>
    <w:rsid w:val="006C5947"/>
    <w:rsid w:val="006C6DBD"/>
    <w:rsid w:val="006C6EE1"/>
    <w:rsid w:val="006C73CF"/>
    <w:rsid w:val="006C7689"/>
    <w:rsid w:val="006C7B67"/>
    <w:rsid w:val="006D0619"/>
    <w:rsid w:val="006D14C8"/>
    <w:rsid w:val="006D15C8"/>
    <w:rsid w:val="006D2B6E"/>
    <w:rsid w:val="006D3351"/>
    <w:rsid w:val="006D3700"/>
    <w:rsid w:val="006D3944"/>
    <w:rsid w:val="006D3A87"/>
    <w:rsid w:val="006D3EDD"/>
    <w:rsid w:val="006D4375"/>
    <w:rsid w:val="006D54A4"/>
    <w:rsid w:val="006D5686"/>
    <w:rsid w:val="006D5F0E"/>
    <w:rsid w:val="006D5FC6"/>
    <w:rsid w:val="006D6C2A"/>
    <w:rsid w:val="006D6DB4"/>
    <w:rsid w:val="006D6E82"/>
    <w:rsid w:val="006D7B4D"/>
    <w:rsid w:val="006E0234"/>
    <w:rsid w:val="006E092B"/>
    <w:rsid w:val="006E175C"/>
    <w:rsid w:val="006E2093"/>
    <w:rsid w:val="006E2810"/>
    <w:rsid w:val="006E2DAC"/>
    <w:rsid w:val="006E3891"/>
    <w:rsid w:val="006E3C55"/>
    <w:rsid w:val="006E4591"/>
    <w:rsid w:val="006E466A"/>
    <w:rsid w:val="006E4B8D"/>
    <w:rsid w:val="006E4FCC"/>
    <w:rsid w:val="006E50F3"/>
    <w:rsid w:val="006E5152"/>
    <w:rsid w:val="006E5404"/>
    <w:rsid w:val="006E586D"/>
    <w:rsid w:val="006E5943"/>
    <w:rsid w:val="006E595A"/>
    <w:rsid w:val="006E5DDA"/>
    <w:rsid w:val="006E63FF"/>
    <w:rsid w:val="006E67A7"/>
    <w:rsid w:val="006E7527"/>
    <w:rsid w:val="006E75F8"/>
    <w:rsid w:val="006E76FC"/>
    <w:rsid w:val="006E7E31"/>
    <w:rsid w:val="006E7F5E"/>
    <w:rsid w:val="006F09B7"/>
    <w:rsid w:val="006F0EA0"/>
    <w:rsid w:val="006F0F46"/>
    <w:rsid w:val="006F1EFD"/>
    <w:rsid w:val="006F25A7"/>
    <w:rsid w:val="006F3480"/>
    <w:rsid w:val="006F3C6A"/>
    <w:rsid w:val="006F40FC"/>
    <w:rsid w:val="006F43E3"/>
    <w:rsid w:val="006F4B60"/>
    <w:rsid w:val="006F5D4C"/>
    <w:rsid w:val="006F613F"/>
    <w:rsid w:val="006F620B"/>
    <w:rsid w:val="006F6D7C"/>
    <w:rsid w:val="006F7162"/>
    <w:rsid w:val="006F7335"/>
    <w:rsid w:val="00700AE5"/>
    <w:rsid w:val="00700C60"/>
    <w:rsid w:val="00700D5A"/>
    <w:rsid w:val="00700E55"/>
    <w:rsid w:val="00700EB4"/>
    <w:rsid w:val="00700EF1"/>
    <w:rsid w:val="007015E1"/>
    <w:rsid w:val="00701C33"/>
    <w:rsid w:val="007021D4"/>
    <w:rsid w:val="00702445"/>
    <w:rsid w:val="00702ED8"/>
    <w:rsid w:val="00703497"/>
    <w:rsid w:val="00703641"/>
    <w:rsid w:val="007037F9"/>
    <w:rsid w:val="007042F3"/>
    <w:rsid w:val="0070488C"/>
    <w:rsid w:val="00704E3A"/>
    <w:rsid w:val="0070674F"/>
    <w:rsid w:val="00706A19"/>
    <w:rsid w:val="00706F06"/>
    <w:rsid w:val="00707E69"/>
    <w:rsid w:val="007106C5"/>
    <w:rsid w:val="007108D4"/>
    <w:rsid w:val="00710AAF"/>
    <w:rsid w:val="00711266"/>
    <w:rsid w:val="00711D08"/>
    <w:rsid w:val="00712648"/>
    <w:rsid w:val="007138A8"/>
    <w:rsid w:val="007138BF"/>
    <w:rsid w:val="00713935"/>
    <w:rsid w:val="00713DEA"/>
    <w:rsid w:val="007144CE"/>
    <w:rsid w:val="007144D5"/>
    <w:rsid w:val="00714E35"/>
    <w:rsid w:val="007157EE"/>
    <w:rsid w:val="00716173"/>
    <w:rsid w:val="007162C2"/>
    <w:rsid w:val="007169F9"/>
    <w:rsid w:val="007170F4"/>
    <w:rsid w:val="00717CE7"/>
    <w:rsid w:val="00720579"/>
    <w:rsid w:val="00720A7A"/>
    <w:rsid w:val="00720B97"/>
    <w:rsid w:val="00720C81"/>
    <w:rsid w:val="00720FD5"/>
    <w:rsid w:val="007214F9"/>
    <w:rsid w:val="007229D2"/>
    <w:rsid w:val="00722EB2"/>
    <w:rsid w:val="00722F74"/>
    <w:rsid w:val="007235EB"/>
    <w:rsid w:val="00723F0F"/>
    <w:rsid w:val="007242B8"/>
    <w:rsid w:val="007243C6"/>
    <w:rsid w:val="007259E0"/>
    <w:rsid w:val="007264E0"/>
    <w:rsid w:val="00726E79"/>
    <w:rsid w:val="00726F33"/>
    <w:rsid w:val="00727385"/>
    <w:rsid w:val="00727F60"/>
    <w:rsid w:val="00730B3D"/>
    <w:rsid w:val="00731023"/>
    <w:rsid w:val="00731229"/>
    <w:rsid w:val="007323D7"/>
    <w:rsid w:val="0073256A"/>
    <w:rsid w:val="00732BCD"/>
    <w:rsid w:val="00732CBF"/>
    <w:rsid w:val="00732E2D"/>
    <w:rsid w:val="00734153"/>
    <w:rsid w:val="007341EA"/>
    <w:rsid w:val="00734270"/>
    <w:rsid w:val="00734677"/>
    <w:rsid w:val="007349F1"/>
    <w:rsid w:val="00734B28"/>
    <w:rsid w:val="00734BE7"/>
    <w:rsid w:val="007353FE"/>
    <w:rsid w:val="00735F91"/>
    <w:rsid w:val="00736EC5"/>
    <w:rsid w:val="00737963"/>
    <w:rsid w:val="00740400"/>
    <w:rsid w:val="00740C0D"/>
    <w:rsid w:val="0074124F"/>
    <w:rsid w:val="0074129E"/>
    <w:rsid w:val="007416C7"/>
    <w:rsid w:val="007418A9"/>
    <w:rsid w:val="007418CC"/>
    <w:rsid w:val="00741ADB"/>
    <w:rsid w:val="00741CEF"/>
    <w:rsid w:val="00742A13"/>
    <w:rsid w:val="00742B38"/>
    <w:rsid w:val="00742D68"/>
    <w:rsid w:val="00742DCE"/>
    <w:rsid w:val="00743D41"/>
    <w:rsid w:val="007445D1"/>
    <w:rsid w:val="007453E3"/>
    <w:rsid w:val="0074561F"/>
    <w:rsid w:val="00746BB7"/>
    <w:rsid w:val="007476EC"/>
    <w:rsid w:val="00747C52"/>
    <w:rsid w:val="00747CED"/>
    <w:rsid w:val="00750BAE"/>
    <w:rsid w:val="00750BF3"/>
    <w:rsid w:val="007515E2"/>
    <w:rsid w:val="00751729"/>
    <w:rsid w:val="007528DA"/>
    <w:rsid w:val="00752A13"/>
    <w:rsid w:val="00752CC5"/>
    <w:rsid w:val="00753590"/>
    <w:rsid w:val="00753F3D"/>
    <w:rsid w:val="00754428"/>
    <w:rsid w:val="00755B27"/>
    <w:rsid w:val="0075616B"/>
    <w:rsid w:val="007571F7"/>
    <w:rsid w:val="0075737E"/>
    <w:rsid w:val="00757822"/>
    <w:rsid w:val="007608E5"/>
    <w:rsid w:val="00760AFC"/>
    <w:rsid w:val="00761257"/>
    <w:rsid w:val="00761F54"/>
    <w:rsid w:val="00761F7A"/>
    <w:rsid w:val="00762574"/>
    <w:rsid w:val="007629CA"/>
    <w:rsid w:val="00762DF7"/>
    <w:rsid w:val="00764AE4"/>
    <w:rsid w:val="00764B52"/>
    <w:rsid w:val="00764CDA"/>
    <w:rsid w:val="007650DC"/>
    <w:rsid w:val="007654BE"/>
    <w:rsid w:val="00765F06"/>
    <w:rsid w:val="00766093"/>
    <w:rsid w:val="007661B9"/>
    <w:rsid w:val="007661FE"/>
    <w:rsid w:val="00766637"/>
    <w:rsid w:val="0076688A"/>
    <w:rsid w:val="007668D3"/>
    <w:rsid w:val="0076702E"/>
    <w:rsid w:val="007671DE"/>
    <w:rsid w:val="007677B1"/>
    <w:rsid w:val="007677FD"/>
    <w:rsid w:val="00767C9F"/>
    <w:rsid w:val="00770456"/>
    <w:rsid w:val="007708C6"/>
    <w:rsid w:val="00771058"/>
    <w:rsid w:val="007712DB"/>
    <w:rsid w:val="007714A2"/>
    <w:rsid w:val="007716CA"/>
    <w:rsid w:val="007718A2"/>
    <w:rsid w:val="00771C3E"/>
    <w:rsid w:val="00771DCD"/>
    <w:rsid w:val="007723F0"/>
    <w:rsid w:val="007727C7"/>
    <w:rsid w:val="00772E6A"/>
    <w:rsid w:val="00773E10"/>
    <w:rsid w:val="007740AF"/>
    <w:rsid w:val="00774252"/>
    <w:rsid w:val="007748A8"/>
    <w:rsid w:val="007750F4"/>
    <w:rsid w:val="00775429"/>
    <w:rsid w:val="00775CA9"/>
    <w:rsid w:val="00776806"/>
    <w:rsid w:val="00776E2F"/>
    <w:rsid w:val="00777024"/>
    <w:rsid w:val="0078010F"/>
    <w:rsid w:val="00780146"/>
    <w:rsid w:val="007804BA"/>
    <w:rsid w:val="00780896"/>
    <w:rsid w:val="00780B01"/>
    <w:rsid w:val="007810CB"/>
    <w:rsid w:val="00781182"/>
    <w:rsid w:val="00781199"/>
    <w:rsid w:val="00781ABD"/>
    <w:rsid w:val="00781C35"/>
    <w:rsid w:val="0078369F"/>
    <w:rsid w:val="00783C89"/>
    <w:rsid w:val="007844CD"/>
    <w:rsid w:val="0078457E"/>
    <w:rsid w:val="00784F00"/>
    <w:rsid w:val="0078519B"/>
    <w:rsid w:val="007851D4"/>
    <w:rsid w:val="00785428"/>
    <w:rsid w:val="00785F4F"/>
    <w:rsid w:val="00785FEE"/>
    <w:rsid w:val="007866B4"/>
    <w:rsid w:val="0078698F"/>
    <w:rsid w:val="0078704E"/>
    <w:rsid w:val="007872FE"/>
    <w:rsid w:val="00787C7B"/>
    <w:rsid w:val="0079005F"/>
    <w:rsid w:val="007902BD"/>
    <w:rsid w:val="0079084D"/>
    <w:rsid w:val="00791155"/>
    <w:rsid w:val="00791A22"/>
    <w:rsid w:val="00792675"/>
    <w:rsid w:val="00792CC2"/>
    <w:rsid w:val="00792CF2"/>
    <w:rsid w:val="00793698"/>
    <w:rsid w:val="007944E0"/>
    <w:rsid w:val="00794C0F"/>
    <w:rsid w:val="00794D78"/>
    <w:rsid w:val="007957DE"/>
    <w:rsid w:val="00795FE8"/>
    <w:rsid w:val="00797192"/>
    <w:rsid w:val="00797458"/>
    <w:rsid w:val="007975BC"/>
    <w:rsid w:val="00797846"/>
    <w:rsid w:val="0079784F"/>
    <w:rsid w:val="007979B6"/>
    <w:rsid w:val="00797BBD"/>
    <w:rsid w:val="00797E9E"/>
    <w:rsid w:val="007A0A82"/>
    <w:rsid w:val="007A0ED9"/>
    <w:rsid w:val="007A0F8E"/>
    <w:rsid w:val="007A1AE9"/>
    <w:rsid w:val="007A2025"/>
    <w:rsid w:val="007A3423"/>
    <w:rsid w:val="007A35BF"/>
    <w:rsid w:val="007A380F"/>
    <w:rsid w:val="007A3E6F"/>
    <w:rsid w:val="007A3F65"/>
    <w:rsid w:val="007A3F6A"/>
    <w:rsid w:val="007A403D"/>
    <w:rsid w:val="007A44F1"/>
    <w:rsid w:val="007A509F"/>
    <w:rsid w:val="007A546A"/>
    <w:rsid w:val="007A5D7F"/>
    <w:rsid w:val="007A6562"/>
    <w:rsid w:val="007A67EB"/>
    <w:rsid w:val="007A6927"/>
    <w:rsid w:val="007A6FD1"/>
    <w:rsid w:val="007A6FE8"/>
    <w:rsid w:val="007A7876"/>
    <w:rsid w:val="007A7A41"/>
    <w:rsid w:val="007A7CED"/>
    <w:rsid w:val="007B0376"/>
    <w:rsid w:val="007B1C20"/>
    <w:rsid w:val="007B2872"/>
    <w:rsid w:val="007B2CB5"/>
    <w:rsid w:val="007B32C6"/>
    <w:rsid w:val="007B363C"/>
    <w:rsid w:val="007B3682"/>
    <w:rsid w:val="007B3719"/>
    <w:rsid w:val="007B42A6"/>
    <w:rsid w:val="007B4436"/>
    <w:rsid w:val="007B54FC"/>
    <w:rsid w:val="007B68F0"/>
    <w:rsid w:val="007C09E7"/>
    <w:rsid w:val="007C0D1B"/>
    <w:rsid w:val="007C1025"/>
    <w:rsid w:val="007C1B0E"/>
    <w:rsid w:val="007C20F9"/>
    <w:rsid w:val="007C2EEE"/>
    <w:rsid w:val="007C38D7"/>
    <w:rsid w:val="007C39A4"/>
    <w:rsid w:val="007C42CD"/>
    <w:rsid w:val="007C4945"/>
    <w:rsid w:val="007C5FB2"/>
    <w:rsid w:val="007C6412"/>
    <w:rsid w:val="007C66CE"/>
    <w:rsid w:val="007C6E9E"/>
    <w:rsid w:val="007C6F26"/>
    <w:rsid w:val="007C7837"/>
    <w:rsid w:val="007C7881"/>
    <w:rsid w:val="007C79D5"/>
    <w:rsid w:val="007D0C06"/>
    <w:rsid w:val="007D0C9C"/>
    <w:rsid w:val="007D0F7C"/>
    <w:rsid w:val="007D1229"/>
    <w:rsid w:val="007D18B7"/>
    <w:rsid w:val="007D1AC1"/>
    <w:rsid w:val="007D205E"/>
    <w:rsid w:val="007D217E"/>
    <w:rsid w:val="007D281F"/>
    <w:rsid w:val="007D2DFB"/>
    <w:rsid w:val="007D357B"/>
    <w:rsid w:val="007D3DAE"/>
    <w:rsid w:val="007D3F1B"/>
    <w:rsid w:val="007D4408"/>
    <w:rsid w:val="007D4BA3"/>
    <w:rsid w:val="007D4D13"/>
    <w:rsid w:val="007D52D5"/>
    <w:rsid w:val="007D5404"/>
    <w:rsid w:val="007D5464"/>
    <w:rsid w:val="007D5D4C"/>
    <w:rsid w:val="007D5F33"/>
    <w:rsid w:val="007D6071"/>
    <w:rsid w:val="007D6363"/>
    <w:rsid w:val="007D64A5"/>
    <w:rsid w:val="007D6EEA"/>
    <w:rsid w:val="007D72F8"/>
    <w:rsid w:val="007D7899"/>
    <w:rsid w:val="007D78C9"/>
    <w:rsid w:val="007D7CD3"/>
    <w:rsid w:val="007E0030"/>
    <w:rsid w:val="007E0576"/>
    <w:rsid w:val="007E088C"/>
    <w:rsid w:val="007E0B4A"/>
    <w:rsid w:val="007E1739"/>
    <w:rsid w:val="007E1AAF"/>
    <w:rsid w:val="007E1D1C"/>
    <w:rsid w:val="007E2BE5"/>
    <w:rsid w:val="007E3240"/>
    <w:rsid w:val="007E3B4A"/>
    <w:rsid w:val="007E3B8F"/>
    <w:rsid w:val="007E4A17"/>
    <w:rsid w:val="007E4B61"/>
    <w:rsid w:val="007E54DF"/>
    <w:rsid w:val="007E54E1"/>
    <w:rsid w:val="007E580E"/>
    <w:rsid w:val="007E5CD6"/>
    <w:rsid w:val="007E5F85"/>
    <w:rsid w:val="007E67AB"/>
    <w:rsid w:val="007E6AEB"/>
    <w:rsid w:val="007E6C23"/>
    <w:rsid w:val="007E6DF5"/>
    <w:rsid w:val="007E7669"/>
    <w:rsid w:val="007F0A10"/>
    <w:rsid w:val="007F17CD"/>
    <w:rsid w:val="007F1A16"/>
    <w:rsid w:val="007F1E54"/>
    <w:rsid w:val="007F2AEF"/>
    <w:rsid w:val="007F2DF8"/>
    <w:rsid w:val="007F300A"/>
    <w:rsid w:val="007F320E"/>
    <w:rsid w:val="007F33A2"/>
    <w:rsid w:val="007F3FFB"/>
    <w:rsid w:val="007F42CC"/>
    <w:rsid w:val="007F49C6"/>
    <w:rsid w:val="007F4A90"/>
    <w:rsid w:val="007F4B58"/>
    <w:rsid w:val="007F4D0E"/>
    <w:rsid w:val="007F4FB1"/>
    <w:rsid w:val="007F519D"/>
    <w:rsid w:val="007F5312"/>
    <w:rsid w:val="007F596F"/>
    <w:rsid w:val="007F5970"/>
    <w:rsid w:val="007F619B"/>
    <w:rsid w:val="007F6228"/>
    <w:rsid w:val="007F6308"/>
    <w:rsid w:val="007F6901"/>
    <w:rsid w:val="007F7372"/>
    <w:rsid w:val="007F7BA9"/>
    <w:rsid w:val="008004F5"/>
    <w:rsid w:val="0080080B"/>
    <w:rsid w:val="00800DA1"/>
    <w:rsid w:val="0080145B"/>
    <w:rsid w:val="008015B2"/>
    <w:rsid w:val="00802C11"/>
    <w:rsid w:val="00802C79"/>
    <w:rsid w:val="00803FD6"/>
    <w:rsid w:val="00803FDE"/>
    <w:rsid w:val="008043E2"/>
    <w:rsid w:val="00805138"/>
    <w:rsid w:val="00805629"/>
    <w:rsid w:val="00805B65"/>
    <w:rsid w:val="00805DEA"/>
    <w:rsid w:val="008062BD"/>
    <w:rsid w:val="00806D58"/>
    <w:rsid w:val="00806F8E"/>
    <w:rsid w:val="008070AB"/>
    <w:rsid w:val="008072E4"/>
    <w:rsid w:val="008074E6"/>
    <w:rsid w:val="00807965"/>
    <w:rsid w:val="008110FB"/>
    <w:rsid w:val="008123E1"/>
    <w:rsid w:val="008133ED"/>
    <w:rsid w:val="00813DBC"/>
    <w:rsid w:val="008143DB"/>
    <w:rsid w:val="00814873"/>
    <w:rsid w:val="00814D6E"/>
    <w:rsid w:val="00815093"/>
    <w:rsid w:val="00815172"/>
    <w:rsid w:val="00815391"/>
    <w:rsid w:val="00815568"/>
    <w:rsid w:val="00815CF0"/>
    <w:rsid w:val="0081613A"/>
    <w:rsid w:val="008162C9"/>
    <w:rsid w:val="008166D1"/>
    <w:rsid w:val="00816D1D"/>
    <w:rsid w:val="00817FCD"/>
    <w:rsid w:val="00820EBE"/>
    <w:rsid w:val="008214C4"/>
    <w:rsid w:val="0082206B"/>
    <w:rsid w:val="00822A9F"/>
    <w:rsid w:val="00823E5F"/>
    <w:rsid w:val="00824E58"/>
    <w:rsid w:val="008252AB"/>
    <w:rsid w:val="00825C53"/>
    <w:rsid w:val="00826531"/>
    <w:rsid w:val="00826C20"/>
    <w:rsid w:val="00826E50"/>
    <w:rsid w:val="00827568"/>
    <w:rsid w:val="00827BC8"/>
    <w:rsid w:val="00827CED"/>
    <w:rsid w:val="008301CF"/>
    <w:rsid w:val="0083053F"/>
    <w:rsid w:val="0083077B"/>
    <w:rsid w:val="008313B8"/>
    <w:rsid w:val="008314E7"/>
    <w:rsid w:val="00831991"/>
    <w:rsid w:val="00831C59"/>
    <w:rsid w:val="008328B7"/>
    <w:rsid w:val="00832B75"/>
    <w:rsid w:val="008332BE"/>
    <w:rsid w:val="00834125"/>
    <w:rsid w:val="00834413"/>
    <w:rsid w:val="008349CD"/>
    <w:rsid w:val="00834BD0"/>
    <w:rsid w:val="008352E8"/>
    <w:rsid w:val="0083754F"/>
    <w:rsid w:val="008375C9"/>
    <w:rsid w:val="0084066E"/>
    <w:rsid w:val="00840CAA"/>
    <w:rsid w:val="0084124E"/>
    <w:rsid w:val="00841CF9"/>
    <w:rsid w:val="00841DE5"/>
    <w:rsid w:val="00841E85"/>
    <w:rsid w:val="00841FF7"/>
    <w:rsid w:val="0084228A"/>
    <w:rsid w:val="00842594"/>
    <w:rsid w:val="00842994"/>
    <w:rsid w:val="00842AA6"/>
    <w:rsid w:val="0084319E"/>
    <w:rsid w:val="0084354E"/>
    <w:rsid w:val="00843867"/>
    <w:rsid w:val="00843C59"/>
    <w:rsid w:val="00844C42"/>
    <w:rsid w:val="00844F44"/>
    <w:rsid w:val="0084530C"/>
    <w:rsid w:val="0084642B"/>
    <w:rsid w:val="00846479"/>
    <w:rsid w:val="008465E3"/>
    <w:rsid w:val="008468DD"/>
    <w:rsid w:val="00846DC8"/>
    <w:rsid w:val="008500EF"/>
    <w:rsid w:val="00850500"/>
    <w:rsid w:val="0085068B"/>
    <w:rsid w:val="00850767"/>
    <w:rsid w:val="00850858"/>
    <w:rsid w:val="00850F7B"/>
    <w:rsid w:val="00851EDA"/>
    <w:rsid w:val="008521FB"/>
    <w:rsid w:val="00852374"/>
    <w:rsid w:val="00853624"/>
    <w:rsid w:val="0085369B"/>
    <w:rsid w:val="008539C9"/>
    <w:rsid w:val="00853B5B"/>
    <w:rsid w:val="008556BE"/>
    <w:rsid w:val="0085583D"/>
    <w:rsid w:val="00856BCB"/>
    <w:rsid w:val="00856C94"/>
    <w:rsid w:val="00856ECB"/>
    <w:rsid w:val="00857BF8"/>
    <w:rsid w:val="008603AE"/>
    <w:rsid w:val="008613D5"/>
    <w:rsid w:val="008615D4"/>
    <w:rsid w:val="008615F0"/>
    <w:rsid w:val="0086161D"/>
    <w:rsid w:val="008619D8"/>
    <w:rsid w:val="00861D03"/>
    <w:rsid w:val="00861E94"/>
    <w:rsid w:val="008623BF"/>
    <w:rsid w:val="00863B6D"/>
    <w:rsid w:val="00863C86"/>
    <w:rsid w:val="00864A3F"/>
    <w:rsid w:val="00865941"/>
    <w:rsid w:val="00865D20"/>
    <w:rsid w:val="00865DC5"/>
    <w:rsid w:val="00865F09"/>
    <w:rsid w:val="00866078"/>
    <w:rsid w:val="0086648E"/>
    <w:rsid w:val="008664D1"/>
    <w:rsid w:val="00866672"/>
    <w:rsid w:val="00866A1F"/>
    <w:rsid w:val="00866BAD"/>
    <w:rsid w:val="008679B6"/>
    <w:rsid w:val="00871565"/>
    <w:rsid w:val="00871806"/>
    <w:rsid w:val="00871ED5"/>
    <w:rsid w:val="008721ED"/>
    <w:rsid w:val="00873591"/>
    <w:rsid w:val="008737EE"/>
    <w:rsid w:val="0087408E"/>
    <w:rsid w:val="00874529"/>
    <w:rsid w:val="00874652"/>
    <w:rsid w:val="00874894"/>
    <w:rsid w:val="008753B6"/>
    <w:rsid w:val="00875599"/>
    <w:rsid w:val="00875CBC"/>
    <w:rsid w:val="0087660F"/>
    <w:rsid w:val="0087672C"/>
    <w:rsid w:val="008767ED"/>
    <w:rsid w:val="00876D6D"/>
    <w:rsid w:val="00876DE1"/>
    <w:rsid w:val="00880133"/>
    <w:rsid w:val="0088060F"/>
    <w:rsid w:val="008814BD"/>
    <w:rsid w:val="00881530"/>
    <w:rsid w:val="00881B10"/>
    <w:rsid w:val="00881B86"/>
    <w:rsid w:val="00881D3A"/>
    <w:rsid w:val="00882083"/>
    <w:rsid w:val="00882787"/>
    <w:rsid w:val="00882BD9"/>
    <w:rsid w:val="00882F39"/>
    <w:rsid w:val="00882F75"/>
    <w:rsid w:val="0088327B"/>
    <w:rsid w:val="00883D6A"/>
    <w:rsid w:val="00883D6D"/>
    <w:rsid w:val="00884388"/>
    <w:rsid w:val="00884FF9"/>
    <w:rsid w:val="00885CF0"/>
    <w:rsid w:val="00887D7C"/>
    <w:rsid w:val="00887F4A"/>
    <w:rsid w:val="00887F87"/>
    <w:rsid w:val="008908ED"/>
    <w:rsid w:val="008908F6"/>
    <w:rsid w:val="00890C57"/>
    <w:rsid w:val="00891113"/>
    <w:rsid w:val="00891422"/>
    <w:rsid w:val="00891518"/>
    <w:rsid w:val="00891528"/>
    <w:rsid w:val="00891A75"/>
    <w:rsid w:val="00891EF9"/>
    <w:rsid w:val="0089252F"/>
    <w:rsid w:val="0089406E"/>
    <w:rsid w:val="008949A5"/>
    <w:rsid w:val="00894CF6"/>
    <w:rsid w:val="008956FA"/>
    <w:rsid w:val="00895A03"/>
    <w:rsid w:val="00896040"/>
    <w:rsid w:val="00896432"/>
    <w:rsid w:val="00896478"/>
    <w:rsid w:val="008968CC"/>
    <w:rsid w:val="008969CA"/>
    <w:rsid w:val="00897391"/>
    <w:rsid w:val="008977C6"/>
    <w:rsid w:val="008A0042"/>
    <w:rsid w:val="008A1E4B"/>
    <w:rsid w:val="008A1E60"/>
    <w:rsid w:val="008A2029"/>
    <w:rsid w:val="008A2275"/>
    <w:rsid w:val="008A23C3"/>
    <w:rsid w:val="008A2873"/>
    <w:rsid w:val="008A323D"/>
    <w:rsid w:val="008A3847"/>
    <w:rsid w:val="008A3D68"/>
    <w:rsid w:val="008A3E19"/>
    <w:rsid w:val="008A45CC"/>
    <w:rsid w:val="008A4A5C"/>
    <w:rsid w:val="008A5787"/>
    <w:rsid w:val="008A613C"/>
    <w:rsid w:val="008A667B"/>
    <w:rsid w:val="008A67E1"/>
    <w:rsid w:val="008A6920"/>
    <w:rsid w:val="008A6933"/>
    <w:rsid w:val="008A6C39"/>
    <w:rsid w:val="008A745F"/>
    <w:rsid w:val="008A795A"/>
    <w:rsid w:val="008A7F04"/>
    <w:rsid w:val="008B0454"/>
    <w:rsid w:val="008B04E0"/>
    <w:rsid w:val="008B2A9A"/>
    <w:rsid w:val="008B2E54"/>
    <w:rsid w:val="008B4549"/>
    <w:rsid w:val="008B4AC3"/>
    <w:rsid w:val="008B4BB3"/>
    <w:rsid w:val="008B5260"/>
    <w:rsid w:val="008B615B"/>
    <w:rsid w:val="008B6FC3"/>
    <w:rsid w:val="008C0301"/>
    <w:rsid w:val="008C190F"/>
    <w:rsid w:val="008C27DD"/>
    <w:rsid w:val="008C3221"/>
    <w:rsid w:val="008C355E"/>
    <w:rsid w:val="008C43C1"/>
    <w:rsid w:val="008C4FBE"/>
    <w:rsid w:val="008C52A5"/>
    <w:rsid w:val="008C532C"/>
    <w:rsid w:val="008C5F8D"/>
    <w:rsid w:val="008C62DB"/>
    <w:rsid w:val="008C6C1A"/>
    <w:rsid w:val="008C6C49"/>
    <w:rsid w:val="008C70D7"/>
    <w:rsid w:val="008C7843"/>
    <w:rsid w:val="008D05AE"/>
    <w:rsid w:val="008D0B95"/>
    <w:rsid w:val="008D119C"/>
    <w:rsid w:val="008D198D"/>
    <w:rsid w:val="008D1C33"/>
    <w:rsid w:val="008D1C70"/>
    <w:rsid w:val="008D22E7"/>
    <w:rsid w:val="008D26EE"/>
    <w:rsid w:val="008D288F"/>
    <w:rsid w:val="008D33DC"/>
    <w:rsid w:val="008D3435"/>
    <w:rsid w:val="008D3437"/>
    <w:rsid w:val="008D4108"/>
    <w:rsid w:val="008D4943"/>
    <w:rsid w:val="008D4953"/>
    <w:rsid w:val="008D53AD"/>
    <w:rsid w:val="008D5A61"/>
    <w:rsid w:val="008D69AC"/>
    <w:rsid w:val="008D6C18"/>
    <w:rsid w:val="008D761A"/>
    <w:rsid w:val="008D7EE5"/>
    <w:rsid w:val="008E04FE"/>
    <w:rsid w:val="008E1C60"/>
    <w:rsid w:val="008E203C"/>
    <w:rsid w:val="008E2D49"/>
    <w:rsid w:val="008E2E02"/>
    <w:rsid w:val="008E3122"/>
    <w:rsid w:val="008E339D"/>
    <w:rsid w:val="008E38EA"/>
    <w:rsid w:val="008E51A7"/>
    <w:rsid w:val="008E5756"/>
    <w:rsid w:val="008E6A56"/>
    <w:rsid w:val="008E6ABE"/>
    <w:rsid w:val="008E744B"/>
    <w:rsid w:val="008F00EB"/>
    <w:rsid w:val="008F0177"/>
    <w:rsid w:val="008F057F"/>
    <w:rsid w:val="008F05B9"/>
    <w:rsid w:val="008F078B"/>
    <w:rsid w:val="008F0E0B"/>
    <w:rsid w:val="008F16CE"/>
    <w:rsid w:val="008F1888"/>
    <w:rsid w:val="008F1C9C"/>
    <w:rsid w:val="008F2388"/>
    <w:rsid w:val="008F286A"/>
    <w:rsid w:val="008F2E29"/>
    <w:rsid w:val="008F333B"/>
    <w:rsid w:val="008F4480"/>
    <w:rsid w:val="008F4C48"/>
    <w:rsid w:val="008F5014"/>
    <w:rsid w:val="008F5679"/>
    <w:rsid w:val="008F5CF5"/>
    <w:rsid w:val="008F5CFF"/>
    <w:rsid w:val="008F68C5"/>
    <w:rsid w:val="008F6E03"/>
    <w:rsid w:val="008F723E"/>
    <w:rsid w:val="008F7BE8"/>
    <w:rsid w:val="008F7C7A"/>
    <w:rsid w:val="008F7E00"/>
    <w:rsid w:val="008F7F24"/>
    <w:rsid w:val="00900705"/>
    <w:rsid w:val="009010F7"/>
    <w:rsid w:val="0090127F"/>
    <w:rsid w:val="00901627"/>
    <w:rsid w:val="00902C8D"/>
    <w:rsid w:val="00903144"/>
    <w:rsid w:val="00903481"/>
    <w:rsid w:val="00903C6C"/>
    <w:rsid w:val="00904ACF"/>
    <w:rsid w:val="00904D8C"/>
    <w:rsid w:val="009061C0"/>
    <w:rsid w:val="00906684"/>
    <w:rsid w:val="009071F3"/>
    <w:rsid w:val="0090784C"/>
    <w:rsid w:val="00907CF7"/>
    <w:rsid w:val="009101AE"/>
    <w:rsid w:val="00910574"/>
    <w:rsid w:val="00910E4C"/>
    <w:rsid w:val="00910FA3"/>
    <w:rsid w:val="0091115A"/>
    <w:rsid w:val="00911417"/>
    <w:rsid w:val="00911870"/>
    <w:rsid w:val="00911FFD"/>
    <w:rsid w:val="0091205C"/>
    <w:rsid w:val="009126C2"/>
    <w:rsid w:val="00912CC1"/>
    <w:rsid w:val="00913058"/>
    <w:rsid w:val="0091338A"/>
    <w:rsid w:val="00914D84"/>
    <w:rsid w:val="00914DEE"/>
    <w:rsid w:val="009150DB"/>
    <w:rsid w:val="009151AC"/>
    <w:rsid w:val="00915CCC"/>
    <w:rsid w:val="00916422"/>
    <w:rsid w:val="0091648C"/>
    <w:rsid w:val="00916625"/>
    <w:rsid w:val="009167D5"/>
    <w:rsid w:val="0091698E"/>
    <w:rsid w:val="0091727B"/>
    <w:rsid w:val="009175E0"/>
    <w:rsid w:val="0091798C"/>
    <w:rsid w:val="00917E14"/>
    <w:rsid w:val="00917EEF"/>
    <w:rsid w:val="009202D8"/>
    <w:rsid w:val="009203FE"/>
    <w:rsid w:val="00920D3B"/>
    <w:rsid w:val="0092168C"/>
    <w:rsid w:val="0092193B"/>
    <w:rsid w:val="00921A56"/>
    <w:rsid w:val="00921D16"/>
    <w:rsid w:val="00922036"/>
    <w:rsid w:val="00922679"/>
    <w:rsid w:val="0092323F"/>
    <w:rsid w:val="00923281"/>
    <w:rsid w:val="009233F7"/>
    <w:rsid w:val="00923CD5"/>
    <w:rsid w:val="00923D31"/>
    <w:rsid w:val="00924D6E"/>
    <w:rsid w:val="00924F4F"/>
    <w:rsid w:val="009251A6"/>
    <w:rsid w:val="00925DBF"/>
    <w:rsid w:val="00926210"/>
    <w:rsid w:val="00926AA2"/>
    <w:rsid w:val="00926D42"/>
    <w:rsid w:val="00926F7B"/>
    <w:rsid w:val="0092787E"/>
    <w:rsid w:val="009279AA"/>
    <w:rsid w:val="009305CF"/>
    <w:rsid w:val="0093075A"/>
    <w:rsid w:val="009312C1"/>
    <w:rsid w:val="009313F4"/>
    <w:rsid w:val="00931B06"/>
    <w:rsid w:val="00931BB8"/>
    <w:rsid w:val="00932060"/>
    <w:rsid w:val="0093251D"/>
    <w:rsid w:val="0093287A"/>
    <w:rsid w:val="009329DF"/>
    <w:rsid w:val="00933B2E"/>
    <w:rsid w:val="00935329"/>
    <w:rsid w:val="00935695"/>
    <w:rsid w:val="00935AE3"/>
    <w:rsid w:val="00935AF3"/>
    <w:rsid w:val="009366C0"/>
    <w:rsid w:val="00936F9D"/>
    <w:rsid w:val="0093703C"/>
    <w:rsid w:val="009379C9"/>
    <w:rsid w:val="0094026B"/>
    <w:rsid w:val="00940708"/>
    <w:rsid w:val="00940BF4"/>
    <w:rsid w:val="00940DFA"/>
    <w:rsid w:val="00941417"/>
    <w:rsid w:val="00941714"/>
    <w:rsid w:val="00941F5B"/>
    <w:rsid w:val="0094232B"/>
    <w:rsid w:val="009425F9"/>
    <w:rsid w:val="00942E80"/>
    <w:rsid w:val="00942F97"/>
    <w:rsid w:val="00943098"/>
    <w:rsid w:val="0094386A"/>
    <w:rsid w:val="00943938"/>
    <w:rsid w:val="00943ED2"/>
    <w:rsid w:val="009446E9"/>
    <w:rsid w:val="00944D83"/>
    <w:rsid w:val="00944EE4"/>
    <w:rsid w:val="0094585D"/>
    <w:rsid w:val="00945C86"/>
    <w:rsid w:val="00946344"/>
    <w:rsid w:val="00946488"/>
    <w:rsid w:val="0094666E"/>
    <w:rsid w:val="0094671E"/>
    <w:rsid w:val="0094687A"/>
    <w:rsid w:val="00946934"/>
    <w:rsid w:val="00946D9A"/>
    <w:rsid w:val="00947311"/>
    <w:rsid w:val="00947A99"/>
    <w:rsid w:val="00950430"/>
    <w:rsid w:val="009506C1"/>
    <w:rsid w:val="009508CC"/>
    <w:rsid w:val="00950CDB"/>
    <w:rsid w:val="00950ED8"/>
    <w:rsid w:val="00950F1F"/>
    <w:rsid w:val="009510E4"/>
    <w:rsid w:val="0095120D"/>
    <w:rsid w:val="00952D9F"/>
    <w:rsid w:val="009531AF"/>
    <w:rsid w:val="00953706"/>
    <w:rsid w:val="00954708"/>
    <w:rsid w:val="00954C13"/>
    <w:rsid w:val="0095533B"/>
    <w:rsid w:val="00955486"/>
    <w:rsid w:val="00955992"/>
    <w:rsid w:val="00956102"/>
    <w:rsid w:val="00956309"/>
    <w:rsid w:val="00956FF1"/>
    <w:rsid w:val="00957625"/>
    <w:rsid w:val="0096160D"/>
    <w:rsid w:val="009617C6"/>
    <w:rsid w:val="00961A15"/>
    <w:rsid w:val="00962038"/>
    <w:rsid w:val="00962528"/>
    <w:rsid w:val="0096259D"/>
    <w:rsid w:val="00962A42"/>
    <w:rsid w:val="00963008"/>
    <w:rsid w:val="00963EF8"/>
    <w:rsid w:val="009640D4"/>
    <w:rsid w:val="00964243"/>
    <w:rsid w:val="009642E4"/>
    <w:rsid w:val="009653E0"/>
    <w:rsid w:val="00965842"/>
    <w:rsid w:val="00965DB7"/>
    <w:rsid w:val="00966264"/>
    <w:rsid w:val="009663FF"/>
    <w:rsid w:val="0096693B"/>
    <w:rsid w:val="00966AEC"/>
    <w:rsid w:val="00967A61"/>
    <w:rsid w:val="00971070"/>
    <w:rsid w:val="00971F7A"/>
    <w:rsid w:val="0097233E"/>
    <w:rsid w:val="009728EC"/>
    <w:rsid w:val="00972A16"/>
    <w:rsid w:val="00973862"/>
    <w:rsid w:val="00973A5E"/>
    <w:rsid w:val="0097405F"/>
    <w:rsid w:val="00974646"/>
    <w:rsid w:val="0097473E"/>
    <w:rsid w:val="00974A8C"/>
    <w:rsid w:val="00974D6A"/>
    <w:rsid w:val="009753B3"/>
    <w:rsid w:val="00975D8D"/>
    <w:rsid w:val="00976254"/>
    <w:rsid w:val="00976694"/>
    <w:rsid w:val="0097720B"/>
    <w:rsid w:val="00977AFA"/>
    <w:rsid w:val="0098060F"/>
    <w:rsid w:val="009810D0"/>
    <w:rsid w:val="0098154E"/>
    <w:rsid w:val="00981739"/>
    <w:rsid w:val="0098225E"/>
    <w:rsid w:val="00982760"/>
    <w:rsid w:val="009839D5"/>
    <w:rsid w:val="00984049"/>
    <w:rsid w:val="00984146"/>
    <w:rsid w:val="00984697"/>
    <w:rsid w:val="0098556D"/>
    <w:rsid w:val="009861B7"/>
    <w:rsid w:val="00986430"/>
    <w:rsid w:val="0098646D"/>
    <w:rsid w:val="009864D7"/>
    <w:rsid w:val="00987B8E"/>
    <w:rsid w:val="009900BD"/>
    <w:rsid w:val="00990405"/>
    <w:rsid w:val="009908A2"/>
    <w:rsid w:val="00990A34"/>
    <w:rsid w:val="00991049"/>
    <w:rsid w:val="00991694"/>
    <w:rsid w:val="00991929"/>
    <w:rsid w:val="0099209B"/>
    <w:rsid w:val="0099249C"/>
    <w:rsid w:val="00993437"/>
    <w:rsid w:val="00993631"/>
    <w:rsid w:val="009938D5"/>
    <w:rsid w:val="00993921"/>
    <w:rsid w:val="00993CEA"/>
    <w:rsid w:val="009946CE"/>
    <w:rsid w:val="009946D2"/>
    <w:rsid w:val="0099498B"/>
    <w:rsid w:val="00994BEB"/>
    <w:rsid w:val="00994E3C"/>
    <w:rsid w:val="00995392"/>
    <w:rsid w:val="009955DD"/>
    <w:rsid w:val="009957A4"/>
    <w:rsid w:val="009966CF"/>
    <w:rsid w:val="00996792"/>
    <w:rsid w:val="00996E3C"/>
    <w:rsid w:val="00997071"/>
    <w:rsid w:val="00997919"/>
    <w:rsid w:val="00997CAB"/>
    <w:rsid w:val="00997FE5"/>
    <w:rsid w:val="009A021B"/>
    <w:rsid w:val="009A0ADC"/>
    <w:rsid w:val="009A15AB"/>
    <w:rsid w:val="009A1824"/>
    <w:rsid w:val="009A1841"/>
    <w:rsid w:val="009A2799"/>
    <w:rsid w:val="009A37B7"/>
    <w:rsid w:val="009A3879"/>
    <w:rsid w:val="009A3883"/>
    <w:rsid w:val="009A4624"/>
    <w:rsid w:val="009A4A8E"/>
    <w:rsid w:val="009A510F"/>
    <w:rsid w:val="009A5256"/>
    <w:rsid w:val="009A58B1"/>
    <w:rsid w:val="009A5A12"/>
    <w:rsid w:val="009A614B"/>
    <w:rsid w:val="009A61B2"/>
    <w:rsid w:val="009A6700"/>
    <w:rsid w:val="009A6EA3"/>
    <w:rsid w:val="009A6FDD"/>
    <w:rsid w:val="009A70BD"/>
    <w:rsid w:val="009A7260"/>
    <w:rsid w:val="009A73F5"/>
    <w:rsid w:val="009A7D49"/>
    <w:rsid w:val="009B03B0"/>
    <w:rsid w:val="009B04E1"/>
    <w:rsid w:val="009B0A16"/>
    <w:rsid w:val="009B1717"/>
    <w:rsid w:val="009B191C"/>
    <w:rsid w:val="009B194D"/>
    <w:rsid w:val="009B1EE7"/>
    <w:rsid w:val="009B20E1"/>
    <w:rsid w:val="009B268E"/>
    <w:rsid w:val="009B2D72"/>
    <w:rsid w:val="009B348B"/>
    <w:rsid w:val="009B4E83"/>
    <w:rsid w:val="009B5007"/>
    <w:rsid w:val="009B50A7"/>
    <w:rsid w:val="009B52F6"/>
    <w:rsid w:val="009B5BC2"/>
    <w:rsid w:val="009B64A3"/>
    <w:rsid w:val="009B69E1"/>
    <w:rsid w:val="009B6C3C"/>
    <w:rsid w:val="009B7D61"/>
    <w:rsid w:val="009C028C"/>
    <w:rsid w:val="009C1414"/>
    <w:rsid w:val="009C1922"/>
    <w:rsid w:val="009C2D4D"/>
    <w:rsid w:val="009C3519"/>
    <w:rsid w:val="009C3C2C"/>
    <w:rsid w:val="009C3E87"/>
    <w:rsid w:val="009C3F3E"/>
    <w:rsid w:val="009C4257"/>
    <w:rsid w:val="009C4764"/>
    <w:rsid w:val="009C503F"/>
    <w:rsid w:val="009C50AB"/>
    <w:rsid w:val="009C55EF"/>
    <w:rsid w:val="009C582D"/>
    <w:rsid w:val="009C64D7"/>
    <w:rsid w:val="009C6711"/>
    <w:rsid w:val="009C694B"/>
    <w:rsid w:val="009C6BE7"/>
    <w:rsid w:val="009C700B"/>
    <w:rsid w:val="009C7C18"/>
    <w:rsid w:val="009D0050"/>
    <w:rsid w:val="009D1A97"/>
    <w:rsid w:val="009D1C77"/>
    <w:rsid w:val="009D287E"/>
    <w:rsid w:val="009D2954"/>
    <w:rsid w:val="009D309F"/>
    <w:rsid w:val="009D353A"/>
    <w:rsid w:val="009D3B33"/>
    <w:rsid w:val="009D3D23"/>
    <w:rsid w:val="009D4010"/>
    <w:rsid w:val="009D408B"/>
    <w:rsid w:val="009D40AB"/>
    <w:rsid w:val="009D448A"/>
    <w:rsid w:val="009D448C"/>
    <w:rsid w:val="009D4975"/>
    <w:rsid w:val="009D52B9"/>
    <w:rsid w:val="009D5890"/>
    <w:rsid w:val="009D6289"/>
    <w:rsid w:val="009D6429"/>
    <w:rsid w:val="009D6B03"/>
    <w:rsid w:val="009D6B97"/>
    <w:rsid w:val="009D6FF9"/>
    <w:rsid w:val="009D7556"/>
    <w:rsid w:val="009D762F"/>
    <w:rsid w:val="009D77DB"/>
    <w:rsid w:val="009D7C9A"/>
    <w:rsid w:val="009E025A"/>
    <w:rsid w:val="009E03AA"/>
    <w:rsid w:val="009E0B44"/>
    <w:rsid w:val="009E0F3F"/>
    <w:rsid w:val="009E12DE"/>
    <w:rsid w:val="009E17BE"/>
    <w:rsid w:val="009E2582"/>
    <w:rsid w:val="009E25CD"/>
    <w:rsid w:val="009E3FEA"/>
    <w:rsid w:val="009E417A"/>
    <w:rsid w:val="009E4242"/>
    <w:rsid w:val="009E4537"/>
    <w:rsid w:val="009E4674"/>
    <w:rsid w:val="009E47D9"/>
    <w:rsid w:val="009E4889"/>
    <w:rsid w:val="009E5066"/>
    <w:rsid w:val="009E535E"/>
    <w:rsid w:val="009E5B9B"/>
    <w:rsid w:val="009E6FDC"/>
    <w:rsid w:val="009E7243"/>
    <w:rsid w:val="009E743D"/>
    <w:rsid w:val="009F0556"/>
    <w:rsid w:val="009F0BD4"/>
    <w:rsid w:val="009F1A44"/>
    <w:rsid w:val="009F254F"/>
    <w:rsid w:val="009F2DB5"/>
    <w:rsid w:val="009F2E6B"/>
    <w:rsid w:val="009F3834"/>
    <w:rsid w:val="009F3B62"/>
    <w:rsid w:val="009F42D4"/>
    <w:rsid w:val="009F488A"/>
    <w:rsid w:val="009F521B"/>
    <w:rsid w:val="009F532A"/>
    <w:rsid w:val="009F5539"/>
    <w:rsid w:val="009F55BB"/>
    <w:rsid w:val="009F69FE"/>
    <w:rsid w:val="009F6C87"/>
    <w:rsid w:val="009F7097"/>
    <w:rsid w:val="009F78E5"/>
    <w:rsid w:val="009F7B8B"/>
    <w:rsid w:val="009F7F4A"/>
    <w:rsid w:val="00A00A3D"/>
    <w:rsid w:val="00A00B32"/>
    <w:rsid w:val="00A00B85"/>
    <w:rsid w:val="00A00D05"/>
    <w:rsid w:val="00A010BF"/>
    <w:rsid w:val="00A01DB9"/>
    <w:rsid w:val="00A0411D"/>
    <w:rsid w:val="00A0438B"/>
    <w:rsid w:val="00A05402"/>
    <w:rsid w:val="00A055C4"/>
    <w:rsid w:val="00A06EF2"/>
    <w:rsid w:val="00A076AB"/>
    <w:rsid w:val="00A0777E"/>
    <w:rsid w:val="00A07BAB"/>
    <w:rsid w:val="00A07EC1"/>
    <w:rsid w:val="00A10215"/>
    <w:rsid w:val="00A103D8"/>
    <w:rsid w:val="00A104CB"/>
    <w:rsid w:val="00A107BF"/>
    <w:rsid w:val="00A109DB"/>
    <w:rsid w:val="00A10C02"/>
    <w:rsid w:val="00A11842"/>
    <w:rsid w:val="00A11B1D"/>
    <w:rsid w:val="00A11B6E"/>
    <w:rsid w:val="00A11BA4"/>
    <w:rsid w:val="00A11C5F"/>
    <w:rsid w:val="00A120E1"/>
    <w:rsid w:val="00A12449"/>
    <w:rsid w:val="00A13246"/>
    <w:rsid w:val="00A133A6"/>
    <w:rsid w:val="00A134AE"/>
    <w:rsid w:val="00A13568"/>
    <w:rsid w:val="00A1364D"/>
    <w:rsid w:val="00A139AC"/>
    <w:rsid w:val="00A13CCC"/>
    <w:rsid w:val="00A1402D"/>
    <w:rsid w:val="00A1418B"/>
    <w:rsid w:val="00A14AEF"/>
    <w:rsid w:val="00A16086"/>
    <w:rsid w:val="00A16EAA"/>
    <w:rsid w:val="00A17590"/>
    <w:rsid w:val="00A1787D"/>
    <w:rsid w:val="00A17F16"/>
    <w:rsid w:val="00A200AB"/>
    <w:rsid w:val="00A206B2"/>
    <w:rsid w:val="00A21762"/>
    <w:rsid w:val="00A224D7"/>
    <w:rsid w:val="00A22748"/>
    <w:rsid w:val="00A22A37"/>
    <w:rsid w:val="00A22F44"/>
    <w:rsid w:val="00A24036"/>
    <w:rsid w:val="00A24176"/>
    <w:rsid w:val="00A242BF"/>
    <w:rsid w:val="00A243B8"/>
    <w:rsid w:val="00A24541"/>
    <w:rsid w:val="00A2543B"/>
    <w:rsid w:val="00A2596C"/>
    <w:rsid w:val="00A273B8"/>
    <w:rsid w:val="00A2796F"/>
    <w:rsid w:val="00A27C6E"/>
    <w:rsid w:val="00A27DD5"/>
    <w:rsid w:val="00A30179"/>
    <w:rsid w:val="00A30291"/>
    <w:rsid w:val="00A3031D"/>
    <w:rsid w:val="00A30843"/>
    <w:rsid w:val="00A30BEF"/>
    <w:rsid w:val="00A3120F"/>
    <w:rsid w:val="00A3127D"/>
    <w:rsid w:val="00A31BE0"/>
    <w:rsid w:val="00A31F43"/>
    <w:rsid w:val="00A31FC0"/>
    <w:rsid w:val="00A3204F"/>
    <w:rsid w:val="00A332B3"/>
    <w:rsid w:val="00A33B50"/>
    <w:rsid w:val="00A34C92"/>
    <w:rsid w:val="00A34EE5"/>
    <w:rsid w:val="00A34FC6"/>
    <w:rsid w:val="00A35106"/>
    <w:rsid w:val="00A351CF"/>
    <w:rsid w:val="00A35642"/>
    <w:rsid w:val="00A35777"/>
    <w:rsid w:val="00A36559"/>
    <w:rsid w:val="00A36A18"/>
    <w:rsid w:val="00A37474"/>
    <w:rsid w:val="00A379FD"/>
    <w:rsid w:val="00A37C12"/>
    <w:rsid w:val="00A40DDB"/>
    <w:rsid w:val="00A40DEF"/>
    <w:rsid w:val="00A417C2"/>
    <w:rsid w:val="00A41DED"/>
    <w:rsid w:val="00A41F82"/>
    <w:rsid w:val="00A4234B"/>
    <w:rsid w:val="00A42546"/>
    <w:rsid w:val="00A42CCA"/>
    <w:rsid w:val="00A436AE"/>
    <w:rsid w:val="00A43AB3"/>
    <w:rsid w:val="00A43B6A"/>
    <w:rsid w:val="00A4414F"/>
    <w:rsid w:val="00A44BA8"/>
    <w:rsid w:val="00A4506E"/>
    <w:rsid w:val="00A456B3"/>
    <w:rsid w:val="00A45CB2"/>
    <w:rsid w:val="00A45F8A"/>
    <w:rsid w:val="00A4614B"/>
    <w:rsid w:val="00A468BA"/>
    <w:rsid w:val="00A46AA2"/>
    <w:rsid w:val="00A4755E"/>
    <w:rsid w:val="00A47D7A"/>
    <w:rsid w:val="00A51031"/>
    <w:rsid w:val="00A511DE"/>
    <w:rsid w:val="00A51C1D"/>
    <w:rsid w:val="00A51C44"/>
    <w:rsid w:val="00A52A0D"/>
    <w:rsid w:val="00A52AE3"/>
    <w:rsid w:val="00A53652"/>
    <w:rsid w:val="00A539B6"/>
    <w:rsid w:val="00A53B97"/>
    <w:rsid w:val="00A53CAD"/>
    <w:rsid w:val="00A548B2"/>
    <w:rsid w:val="00A54A88"/>
    <w:rsid w:val="00A54C71"/>
    <w:rsid w:val="00A54DDF"/>
    <w:rsid w:val="00A55A38"/>
    <w:rsid w:val="00A55CBF"/>
    <w:rsid w:val="00A562C4"/>
    <w:rsid w:val="00A563AB"/>
    <w:rsid w:val="00A566A6"/>
    <w:rsid w:val="00A56AC2"/>
    <w:rsid w:val="00A56B29"/>
    <w:rsid w:val="00A56FDA"/>
    <w:rsid w:val="00A5777B"/>
    <w:rsid w:val="00A60D6A"/>
    <w:rsid w:val="00A62158"/>
    <w:rsid w:val="00A628AB"/>
    <w:rsid w:val="00A62D78"/>
    <w:rsid w:val="00A62D97"/>
    <w:rsid w:val="00A64878"/>
    <w:rsid w:val="00A65321"/>
    <w:rsid w:val="00A665E9"/>
    <w:rsid w:val="00A673D9"/>
    <w:rsid w:val="00A6741B"/>
    <w:rsid w:val="00A67623"/>
    <w:rsid w:val="00A67734"/>
    <w:rsid w:val="00A712BC"/>
    <w:rsid w:val="00A718A2"/>
    <w:rsid w:val="00A72B66"/>
    <w:rsid w:val="00A73E0A"/>
    <w:rsid w:val="00A744BE"/>
    <w:rsid w:val="00A7486A"/>
    <w:rsid w:val="00A74AE7"/>
    <w:rsid w:val="00A74CE3"/>
    <w:rsid w:val="00A768D3"/>
    <w:rsid w:val="00A76A82"/>
    <w:rsid w:val="00A77028"/>
    <w:rsid w:val="00A77179"/>
    <w:rsid w:val="00A771AD"/>
    <w:rsid w:val="00A77228"/>
    <w:rsid w:val="00A8084B"/>
    <w:rsid w:val="00A8168B"/>
    <w:rsid w:val="00A81AF9"/>
    <w:rsid w:val="00A81B9A"/>
    <w:rsid w:val="00A81D64"/>
    <w:rsid w:val="00A821C9"/>
    <w:rsid w:val="00A82C5B"/>
    <w:rsid w:val="00A83295"/>
    <w:rsid w:val="00A83653"/>
    <w:rsid w:val="00A84D82"/>
    <w:rsid w:val="00A858D2"/>
    <w:rsid w:val="00A86446"/>
    <w:rsid w:val="00A86BD1"/>
    <w:rsid w:val="00A86BD9"/>
    <w:rsid w:val="00A8764A"/>
    <w:rsid w:val="00A878D6"/>
    <w:rsid w:val="00A90AC1"/>
    <w:rsid w:val="00A91578"/>
    <w:rsid w:val="00A91711"/>
    <w:rsid w:val="00A9180F"/>
    <w:rsid w:val="00A91ECB"/>
    <w:rsid w:val="00A92DB4"/>
    <w:rsid w:val="00A943E6"/>
    <w:rsid w:val="00A9524F"/>
    <w:rsid w:val="00A95407"/>
    <w:rsid w:val="00A954DC"/>
    <w:rsid w:val="00A95509"/>
    <w:rsid w:val="00A95512"/>
    <w:rsid w:val="00A95591"/>
    <w:rsid w:val="00A956BC"/>
    <w:rsid w:val="00A9590B"/>
    <w:rsid w:val="00A959D4"/>
    <w:rsid w:val="00A96195"/>
    <w:rsid w:val="00A9660A"/>
    <w:rsid w:val="00A96C07"/>
    <w:rsid w:val="00A96F15"/>
    <w:rsid w:val="00A9766E"/>
    <w:rsid w:val="00AA00A8"/>
    <w:rsid w:val="00AA13B9"/>
    <w:rsid w:val="00AA1569"/>
    <w:rsid w:val="00AA1754"/>
    <w:rsid w:val="00AA1EC9"/>
    <w:rsid w:val="00AA1F47"/>
    <w:rsid w:val="00AA2130"/>
    <w:rsid w:val="00AA26EC"/>
    <w:rsid w:val="00AA2A32"/>
    <w:rsid w:val="00AA2CE1"/>
    <w:rsid w:val="00AA38FA"/>
    <w:rsid w:val="00AA3AC3"/>
    <w:rsid w:val="00AA3B2D"/>
    <w:rsid w:val="00AA3CAA"/>
    <w:rsid w:val="00AA4BA0"/>
    <w:rsid w:val="00AA4EA1"/>
    <w:rsid w:val="00AA58EC"/>
    <w:rsid w:val="00AA5D24"/>
    <w:rsid w:val="00AA5EB0"/>
    <w:rsid w:val="00AA5F93"/>
    <w:rsid w:val="00AA6010"/>
    <w:rsid w:val="00AA61AB"/>
    <w:rsid w:val="00AA66ED"/>
    <w:rsid w:val="00AA73AB"/>
    <w:rsid w:val="00AA74E4"/>
    <w:rsid w:val="00AA792C"/>
    <w:rsid w:val="00AA7BA7"/>
    <w:rsid w:val="00AA7BEE"/>
    <w:rsid w:val="00AA7E6F"/>
    <w:rsid w:val="00AA7E81"/>
    <w:rsid w:val="00AA7F2C"/>
    <w:rsid w:val="00AB018F"/>
    <w:rsid w:val="00AB0331"/>
    <w:rsid w:val="00AB0A03"/>
    <w:rsid w:val="00AB0BB0"/>
    <w:rsid w:val="00AB10DB"/>
    <w:rsid w:val="00AB1BA8"/>
    <w:rsid w:val="00AB1E7C"/>
    <w:rsid w:val="00AB2A4E"/>
    <w:rsid w:val="00AB33D9"/>
    <w:rsid w:val="00AB3448"/>
    <w:rsid w:val="00AB357D"/>
    <w:rsid w:val="00AB425C"/>
    <w:rsid w:val="00AB453F"/>
    <w:rsid w:val="00AB4557"/>
    <w:rsid w:val="00AB45DA"/>
    <w:rsid w:val="00AB4B29"/>
    <w:rsid w:val="00AB4B60"/>
    <w:rsid w:val="00AB4CA8"/>
    <w:rsid w:val="00AB506A"/>
    <w:rsid w:val="00AB5906"/>
    <w:rsid w:val="00AB5A9E"/>
    <w:rsid w:val="00AB5C00"/>
    <w:rsid w:val="00AB5F7D"/>
    <w:rsid w:val="00AB671C"/>
    <w:rsid w:val="00AB6E08"/>
    <w:rsid w:val="00AB73DF"/>
    <w:rsid w:val="00AB7B82"/>
    <w:rsid w:val="00AC01BC"/>
    <w:rsid w:val="00AC2342"/>
    <w:rsid w:val="00AC288D"/>
    <w:rsid w:val="00AC2CE8"/>
    <w:rsid w:val="00AC36D3"/>
    <w:rsid w:val="00AC3E70"/>
    <w:rsid w:val="00AC4328"/>
    <w:rsid w:val="00AC445D"/>
    <w:rsid w:val="00AC472A"/>
    <w:rsid w:val="00AC4E4D"/>
    <w:rsid w:val="00AC61E4"/>
    <w:rsid w:val="00AC7769"/>
    <w:rsid w:val="00AC7944"/>
    <w:rsid w:val="00AC7A1C"/>
    <w:rsid w:val="00AC7CBB"/>
    <w:rsid w:val="00AD0645"/>
    <w:rsid w:val="00AD064B"/>
    <w:rsid w:val="00AD08B4"/>
    <w:rsid w:val="00AD1168"/>
    <w:rsid w:val="00AD17A9"/>
    <w:rsid w:val="00AD1ABF"/>
    <w:rsid w:val="00AD1AF9"/>
    <w:rsid w:val="00AD1B45"/>
    <w:rsid w:val="00AD1B65"/>
    <w:rsid w:val="00AD2023"/>
    <w:rsid w:val="00AD285A"/>
    <w:rsid w:val="00AD3B2F"/>
    <w:rsid w:val="00AD4B6D"/>
    <w:rsid w:val="00AD55E7"/>
    <w:rsid w:val="00AD5637"/>
    <w:rsid w:val="00AD611C"/>
    <w:rsid w:val="00AD62F7"/>
    <w:rsid w:val="00AD69F2"/>
    <w:rsid w:val="00AD790A"/>
    <w:rsid w:val="00AE0264"/>
    <w:rsid w:val="00AE05A0"/>
    <w:rsid w:val="00AE0824"/>
    <w:rsid w:val="00AE09E3"/>
    <w:rsid w:val="00AE0E54"/>
    <w:rsid w:val="00AE10C9"/>
    <w:rsid w:val="00AE23B5"/>
    <w:rsid w:val="00AE2E82"/>
    <w:rsid w:val="00AE3241"/>
    <w:rsid w:val="00AE442E"/>
    <w:rsid w:val="00AE45F7"/>
    <w:rsid w:val="00AE4968"/>
    <w:rsid w:val="00AE53EF"/>
    <w:rsid w:val="00AE54F8"/>
    <w:rsid w:val="00AE5E08"/>
    <w:rsid w:val="00AE5EA4"/>
    <w:rsid w:val="00AE5F60"/>
    <w:rsid w:val="00AE6081"/>
    <w:rsid w:val="00AE64EF"/>
    <w:rsid w:val="00AE664D"/>
    <w:rsid w:val="00AE6875"/>
    <w:rsid w:val="00AE7032"/>
    <w:rsid w:val="00AE70AC"/>
    <w:rsid w:val="00AE7268"/>
    <w:rsid w:val="00AE75CC"/>
    <w:rsid w:val="00AE772E"/>
    <w:rsid w:val="00AF0866"/>
    <w:rsid w:val="00AF0EEA"/>
    <w:rsid w:val="00AF14F4"/>
    <w:rsid w:val="00AF196B"/>
    <w:rsid w:val="00AF2FA2"/>
    <w:rsid w:val="00AF3811"/>
    <w:rsid w:val="00AF3BD6"/>
    <w:rsid w:val="00AF4C47"/>
    <w:rsid w:val="00AF4DA2"/>
    <w:rsid w:val="00AF5014"/>
    <w:rsid w:val="00AF59AA"/>
    <w:rsid w:val="00AF61D3"/>
    <w:rsid w:val="00AF649F"/>
    <w:rsid w:val="00AF695A"/>
    <w:rsid w:val="00AF6CD8"/>
    <w:rsid w:val="00AF7169"/>
    <w:rsid w:val="00B00A88"/>
    <w:rsid w:val="00B02023"/>
    <w:rsid w:val="00B02170"/>
    <w:rsid w:val="00B0259D"/>
    <w:rsid w:val="00B02FDE"/>
    <w:rsid w:val="00B030B0"/>
    <w:rsid w:val="00B034EE"/>
    <w:rsid w:val="00B03767"/>
    <w:rsid w:val="00B0488B"/>
    <w:rsid w:val="00B05282"/>
    <w:rsid w:val="00B05BDA"/>
    <w:rsid w:val="00B05D4E"/>
    <w:rsid w:val="00B066F5"/>
    <w:rsid w:val="00B0697C"/>
    <w:rsid w:val="00B06D29"/>
    <w:rsid w:val="00B073B0"/>
    <w:rsid w:val="00B07BE9"/>
    <w:rsid w:val="00B07C61"/>
    <w:rsid w:val="00B10759"/>
    <w:rsid w:val="00B10C69"/>
    <w:rsid w:val="00B11247"/>
    <w:rsid w:val="00B11258"/>
    <w:rsid w:val="00B1131C"/>
    <w:rsid w:val="00B11331"/>
    <w:rsid w:val="00B1167F"/>
    <w:rsid w:val="00B127F3"/>
    <w:rsid w:val="00B12B02"/>
    <w:rsid w:val="00B12E7D"/>
    <w:rsid w:val="00B1413F"/>
    <w:rsid w:val="00B1450B"/>
    <w:rsid w:val="00B153BC"/>
    <w:rsid w:val="00B157FE"/>
    <w:rsid w:val="00B15A09"/>
    <w:rsid w:val="00B1639B"/>
    <w:rsid w:val="00B16C88"/>
    <w:rsid w:val="00B17F19"/>
    <w:rsid w:val="00B2004D"/>
    <w:rsid w:val="00B20679"/>
    <w:rsid w:val="00B206D6"/>
    <w:rsid w:val="00B2198A"/>
    <w:rsid w:val="00B21BA6"/>
    <w:rsid w:val="00B21C29"/>
    <w:rsid w:val="00B22044"/>
    <w:rsid w:val="00B23139"/>
    <w:rsid w:val="00B232B7"/>
    <w:rsid w:val="00B23E8F"/>
    <w:rsid w:val="00B24977"/>
    <w:rsid w:val="00B24981"/>
    <w:rsid w:val="00B25765"/>
    <w:rsid w:val="00B258FA"/>
    <w:rsid w:val="00B265E3"/>
    <w:rsid w:val="00B268F7"/>
    <w:rsid w:val="00B2767A"/>
    <w:rsid w:val="00B302BD"/>
    <w:rsid w:val="00B30A53"/>
    <w:rsid w:val="00B30BEB"/>
    <w:rsid w:val="00B30F3B"/>
    <w:rsid w:val="00B3117B"/>
    <w:rsid w:val="00B31675"/>
    <w:rsid w:val="00B3184B"/>
    <w:rsid w:val="00B325A9"/>
    <w:rsid w:val="00B32C91"/>
    <w:rsid w:val="00B33F99"/>
    <w:rsid w:val="00B341FD"/>
    <w:rsid w:val="00B3465A"/>
    <w:rsid w:val="00B34872"/>
    <w:rsid w:val="00B34E33"/>
    <w:rsid w:val="00B354A7"/>
    <w:rsid w:val="00B35AAB"/>
    <w:rsid w:val="00B366AC"/>
    <w:rsid w:val="00B37373"/>
    <w:rsid w:val="00B3799C"/>
    <w:rsid w:val="00B40997"/>
    <w:rsid w:val="00B41271"/>
    <w:rsid w:val="00B41362"/>
    <w:rsid w:val="00B413EA"/>
    <w:rsid w:val="00B41C78"/>
    <w:rsid w:val="00B426A4"/>
    <w:rsid w:val="00B43334"/>
    <w:rsid w:val="00B43971"/>
    <w:rsid w:val="00B44795"/>
    <w:rsid w:val="00B45C94"/>
    <w:rsid w:val="00B46035"/>
    <w:rsid w:val="00B46134"/>
    <w:rsid w:val="00B4676C"/>
    <w:rsid w:val="00B47D30"/>
    <w:rsid w:val="00B47FD7"/>
    <w:rsid w:val="00B50A20"/>
    <w:rsid w:val="00B50ABE"/>
    <w:rsid w:val="00B510DA"/>
    <w:rsid w:val="00B51190"/>
    <w:rsid w:val="00B51AC8"/>
    <w:rsid w:val="00B51D0A"/>
    <w:rsid w:val="00B520F6"/>
    <w:rsid w:val="00B52782"/>
    <w:rsid w:val="00B5290D"/>
    <w:rsid w:val="00B52C1E"/>
    <w:rsid w:val="00B52EB2"/>
    <w:rsid w:val="00B52FEA"/>
    <w:rsid w:val="00B537B6"/>
    <w:rsid w:val="00B54DAB"/>
    <w:rsid w:val="00B552D4"/>
    <w:rsid w:val="00B576C9"/>
    <w:rsid w:val="00B5777C"/>
    <w:rsid w:val="00B57E8F"/>
    <w:rsid w:val="00B60503"/>
    <w:rsid w:val="00B60A2B"/>
    <w:rsid w:val="00B60EC5"/>
    <w:rsid w:val="00B61216"/>
    <w:rsid w:val="00B6129E"/>
    <w:rsid w:val="00B6168D"/>
    <w:rsid w:val="00B61E0F"/>
    <w:rsid w:val="00B625B9"/>
    <w:rsid w:val="00B63114"/>
    <w:rsid w:val="00B631BE"/>
    <w:rsid w:val="00B631C4"/>
    <w:rsid w:val="00B64396"/>
    <w:rsid w:val="00B643F6"/>
    <w:rsid w:val="00B64E3C"/>
    <w:rsid w:val="00B65211"/>
    <w:rsid w:val="00B65732"/>
    <w:rsid w:val="00B65C7F"/>
    <w:rsid w:val="00B66A10"/>
    <w:rsid w:val="00B66E7C"/>
    <w:rsid w:val="00B66F90"/>
    <w:rsid w:val="00B6770D"/>
    <w:rsid w:val="00B7056C"/>
    <w:rsid w:val="00B70653"/>
    <w:rsid w:val="00B70A2D"/>
    <w:rsid w:val="00B7177B"/>
    <w:rsid w:val="00B71F4F"/>
    <w:rsid w:val="00B72D1E"/>
    <w:rsid w:val="00B734B3"/>
    <w:rsid w:val="00B745CE"/>
    <w:rsid w:val="00B74D52"/>
    <w:rsid w:val="00B7521B"/>
    <w:rsid w:val="00B753B0"/>
    <w:rsid w:val="00B75B71"/>
    <w:rsid w:val="00B75EB3"/>
    <w:rsid w:val="00B75EDA"/>
    <w:rsid w:val="00B7705B"/>
    <w:rsid w:val="00B77DE5"/>
    <w:rsid w:val="00B77EB7"/>
    <w:rsid w:val="00B8084B"/>
    <w:rsid w:val="00B81E4D"/>
    <w:rsid w:val="00B822AF"/>
    <w:rsid w:val="00B82982"/>
    <w:rsid w:val="00B831FD"/>
    <w:rsid w:val="00B83666"/>
    <w:rsid w:val="00B8394B"/>
    <w:rsid w:val="00B843D1"/>
    <w:rsid w:val="00B84758"/>
    <w:rsid w:val="00B85391"/>
    <w:rsid w:val="00B86374"/>
    <w:rsid w:val="00B863D9"/>
    <w:rsid w:val="00B8648A"/>
    <w:rsid w:val="00B86A6D"/>
    <w:rsid w:val="00B86D84"/>
    <w:rsid w:val="00B8717C"/>
    <w:rsid w:val="00B87EB9"/>
    <w:rsid w:val="00B90A2D"/>
    <w:rsid w:val="00B915C7"/>
    <w:rsid w:val="00B91C62"/>
    <w:rsid w:val="00B91DF1"/>
    <w:rsid w:val="00B92F95"/>
    <w:rsid w:val="00B9341E"/>
    <w:rsid w:val="00B93785"/>
    <w:rsid w:val="00B94265"/>
    <w:rsid w:val="00B9456E"/>
    <w:rsid w:val="00B949FE"/>
    <w:rsid w:val="00B94A87"/>
    <w:rsid w:val="00B94CF0"/>
    <w:rsid w:val="00B94EB1"/>
    <w:rsid w:val="00B95663"/>
    <w:rsid w:val="00B9652B"/>
    <w:rsid w:val="00B96A0E"/>
    <w:rsid w:val="00B96EA0"/>
    <w:rsid w:val="00B97EBB"/>
    <w:rsid w:val="00BA039E"/>
    <w:rsid w:val="00BA0A16"/>
    <w:rsid w:val="00BA1511"/>
    <w:rsid w:val="00BA1F67"/>
    <w:rsid w:val="00BA28D7"/>
    <w:rsid w:val="00BA2EEB"/>
    <w:rsid w:val="00BA303C"/>
    <w:rsid w:val="00BA372C"/>
    <w:rsid w:val="00BA429D"/>
    <w:rsid w:val="00BA5351"/>
    <w:rsid w:val="00BA53A6"/>
    <w:rsid w:val="00BA53BB"/>
    <w:rsid w:val="00BA66A6"/>
    <w:rsid w:val="00BA69D0"/>
    <w:rsid w:val="00BA6A8E"/>
    <w:rsid w:val="00BA7825"/>
    <w:rsid w:val="00BA79D2"/>
    <w:rsid w:val="00BA7FAA"/>
    <w:rsid w:val="00BB0039"/>
    <w:rsid w:val="00BB04DD"/>
    <w:rsid w:val="00BB0B51"/>
    <w:rsid w:val="00BB0F72"/>
    <w:rsid w:val="00BB1476"/>
    <w:rsid w:val="00BB14C0"/>
    <w:rsid w:val="00BB2685"/>
    <w:rsid w:val="00BB2B21"/>
    <w:rsid w:val="00BB2B68"/>
    <w:rsid w:val="00BB2D1C"/>
    <w:rsid w:val="00BB2DB3"/>
    <w:rsid w:val="00BB30CC"/>
    <w:rsid w:val="00BB3654"/>
    <w:rsid w:val="00BB3A0A"/>
    <w:rsid w:val="00BB49CF"/>
    <w:rsid w:val="00BB4EB0"/>
    <w:rsid w:val="00BB4FC7"/>
    <w:rsid w:val="00BB54AB"/>
    <w:rsid w:val="00BB625B"/>
    <w:rsid w:val="00BB68A0"/>
    <w:rsid w:val="00BB6B92"/>
    <w:rsid w:val="00BB6C87"/>
    <w:rsid w:val="00BB71C0"/>
    <w:rsid w:val="00BB7A00"/>
    <w:rsid w:val="00BB7F3B"/>
    <w:rsid w:val="00BC09F5"/>
    <w:rsid w:val="00BC1362"/>
    <w:rsid w:val="00BC1B9D"/>
    <w:rsid w:val="00BC1CB5"/>
    <w:rsid w:val="00BC2968"/>
    <w:rsid w:val="00BC2A5C"/>
    <w:rsid w:val="00BC2B57"/>
    <w:rsid w:val="00BC3796"/>
    <w:rsid w:val="00BC486A"/>
    <w:rsid w:val="00BC4AEC"/>
    <w:rsid w:val="00BC4CA8"/>
    <w:rsid w:val="00BC4D2C"/>
    <w:rsid w:val="00BC51FF"/>
    <w:rsid w:val="00BC5520"/>
    <w:rsid w:val="00BC5821"/>
    <w:rsid w:val="00BC5C92"/>
    <w:rsid w:val="00BC6EE8"/>
    <w:rsid w:val="00BC702F"/>
    <w:rsid w:val="00BC70A9"/>
    <w:rsid w:val="00BD082F"/>
    <w:rsid w:val="00BD0928"/>
    <w:rsid w:val="00BD0E1B"/>
    <w:rsid w:val="00BD2587"/>
    <w:rsid w:val="00BD3DFB"/>
    <w:rsid w:val="00BD3EF1"/>
    <w:rsid w:val="00BD409C"/>
    <w:rsid w:val="00BD42DD"/>
    <w:rsid w:val="00BD4B02"/>
    <w:rsid w:val="00BD570D"/>
    <w:rsid w:val="00BD5963"/>
    <w:rsid w:val="00BD59FF"/>
    <w:rsid w:val="00BD5CC1"/>
    <w:rsid w:val="00BD5D1D"/>
    <w:rsid w:val="00BD6104"/>
    <w:rsid w:val="00BD6D80"/>
    <w:rsid w:val="00BD7405"/>
    <w:rsid w:val="00BD74BE"/>
    <w:rsid w:val="00BD755F"/>
    <w:rsid w:val="00BE02EE"/>
    <w:rsid w:val="00BE072D"/>
    <w:rsid w:val="00BE0ED9"/>
    <w:rsid w:val="00BE1043"/>
    <w:rsid w:val="00BE170C"/>
    <w:rsid w:val="00BE1C0E"/>
    <w:rsid w:val="00BE261D"/>
    <w:rsid w:val="00BE2A71"/>
    <w:rsid w:val="00BE2D25"/>
    <w:rsid w:val="00BE2D4A"/>
    <w:rsid w:val="00BE2E56"/>
    <w:rsid w:val="00BE335F"/>
    <w:rsid w:val="00BE383B"/>
    <w:rsid w:val="00BE3CEB"/>
    <w:rsid w:val="00BE3D5C"/>
    <w:rsid w:val="00BE3D9E"/>
    <w:rsid w:val="00BE4A77"/>
    <w:rsid w:val="00BE5323"/>
    <w:rsid w:val="00BE5881"/>
    <w:rsid w:val="00BE63BC"/>
    <w:rsid w:val="00BE6CF5"/>
    <w:rsid w:val="00BE6F47"/>
    <w:rsid w:val="00BE7170"/>
    <w:rsid w:val="00BE781D"/>
    <w:rsid w:val="00BE7E3E"/>
    <w:rsid w:val="00BE7E95"/>
    <w:rsid w:val="00BF0116"/>
    <w:rsid w:val="00BF0D61"/>
    <w:rsid w:val="00BF12BE"/>
    <w:rsid w:val="00BF187B"/>
    <w:rsid w:val="00BF1F56"/>
    <w:rsid w:val="00BF26E9"/>
    <w:rsid w:val="00BF3DF7"/>
    <w:rsid w:val="00BF518C"/>
    <w:rsid w:val="00BF5666"/>
    <w:rsid w:val="00BF66BC"/>
    <w:rsid w:val="00BF7AE5"/>
    <w:rsid w:val="00C00059"/>
    <w:rsid w:val="00C000FF"/>
    <w:rsid w:val="00C00CD8"/>
    <w:rsid w:val="00C012E3"/>
    <w:rsid w:val="00C02D49"/>
    <w:rsid w:val="00C04143"/>
    <w:rsid w:val="00C0437B"/>
    <w:rsid w:val="00C05014"/>
    <w:rsid w:val="00C058A1"/>
    <w:rsid w:val="00C062E0"/>
    <w:rsid w:val="00C06A10"/>
    <w:rsid w:val="00C06B9E"/>
    <w:rsid w:val="00C06CCC"/>
    <w:rsid w:val="00C071C2"/>
    <w:rsid w:val="00C075A5"/>
    <w:rsid w:val="00C105E2"/>
    <w:rsid w:val="00C109DF"/>
    <w:rsid w:val="00C10CE0"/>
    <w:rsid w:val="00C110ED"/>
    <w:rsid w:val="00C11F9C"/>
    <w:rsid w:val="00C120BD"/>
    <w:rsid w:val="00C1256D"/>
    <w:rsid w:val="00C12F6F"/>
    <w:rsid w:val="00C13B78"/>
    <w:rsid w:val="00C14347"/>
    <w:rsid w:val="00C14E0E"/>
    <w:rsid w:val="00C15160"/>
    <w:rsid w:val="00C1524F"/>
    <w:rsid w:val="00C15AA4"/>
    <w:rsid w:val="00C16041"/>
    <w:rsid w:val="00C160A3"/>
    <w:rsid w:val="00C1623C"/>
    <w:rsid w:val="00C16C70"/>
    <w:rsid w:val="00C16F41"/>
    <w:rsid w:val="00C171C3"/>
    <w:rsid w:val="00C17A9F"/>
    <w:rsid w:val="00C17C4D"/>
    <w:rsid w:val="00C17EA4"/>
    <w:rsid w:val="00C20416"/>
    <w:rsid w:val="00C2092F"/>
    <w:rsid w:val="00C20D14"/>
    <w:rsid w:val="00C224FF"/>
    <w:rsid w:val="00C22E8D"/>
    <w:rsid w:val="00C23928"/>
    <w:rsid w:val="00C25217"/>
    <w:rsid w:val="00C253B9"/>
    <w:rsid w:val="00C25C9D"/>
    <w:rsid w:val="00C260D3"/>
    <w:rsid w:val="00C262A7"/>
    <w:rsid w:val="00C26422"/>
    <w:rsid w:val="00C2652E"/>
    <w:rsid w:val="00C2688A"/>
    <w:rsid w:val="00C27566"/>
    <w:rsid w:val="00C30CF7"/>
    <w:rsid w:val="00C31650"/>
    <w:rsid w:val="00C316C8"/>
    <w:rsid w:val="00C317F7"/>
    <w:rsid w:val="00C31ABE"/>
    <w:rsid w:val="00C32126"/>
    <w:rsid w:val="00C326B8"/>
    <w:rsid w:val="00C33F1A"/>
    <w:rsid w:val="00C3439A"/>
    <w:rsid w:val="00C34F71"/>
    <w:rsid w:val="00C36B08"/>
    <w:rsid w:val="00C37281"/>
    <w:rsid w:val="00C37868"/>
    <w:rsid w:val="00C37F53"/>
    <w:rsid w:val="00C401AD"/>
    <w:rsid w:val="00C408EE"/>
    <w:rsid w:val="00C40F32"/>
    <w:rsid w:val="00C41041"/>
    <w:rsid w:val="00C41272"/>
    <w:rsid w:val="00C417D1"/>
    <w:rsid w:val="00C418C2"/>
    <w:rsid w:val="00C41B99"/>
    <w:rsid w:val="00C420AC"/>
    <w:rsid w:val="00C42CC7"/>
    <w:rsid w:val="00C43044"/>
    <w:rsid w:val="00C4330F"/>
    <w:rsid w:val="00C43782"/>
    <w:rsid w:val="00C43BB8"/>
    <w:rsid w:val="00C44343"/>
    <w:rsid w:val="00C444C9"/>
    <w:rsid w:val="00C44909"/>
    <w:rsid w:val="00C44D20"/>
    <w:rsid w:val="00C451B9"/>
    <w:rsid w:val="00C45329"/>
    <w:rsid w:val="00C455E3"/>
    <w:rsid w:val="00C45A4A"/>
    <w:rsid w:val="00C45D9B"/>
    <w:rsid w:val="00C45E4F"/>
    <w:rsid w:val="00C463E6"/>
    <w:rsid w:val="00C46595"/>
    <w:rsid w:val="00C46EA7"/>
    <w:rsid w:val="00C46F1B"/>
    <w:rsid w:val="00C473F3"/>
    <w:rsid w:val="00C50082"/>
    <w:rsid w:val="00C5100F"/>
    <w:rsid w:val="00C512AF"/>
    <w:rsid w:val="00C523B9"/>
    <w:rsid w:val="00C52A69"/>
    <w:rsid w:val="00C530B3"/>
    <w:rsid w:val="00C53C8B"/>
    <w:rsid w:val="00C54304"/>
    <w:rsid w:val="00C54EBD"/>
    <w:rsid w:val="00C55051"/>
    <w:rsid w:val="00C55E93"/>
    <w:rsid w:val="00C56183"/>
    <w:rsid w:val="00C56372"/>
    <w:rsid w:val="00C57195"/>
    <w:rsid w:val="00C57468"/>
    <w:rsid w:val="00C57A79"/>
    <w:rsid w:val="00C6055C"/>
    <w:rsid w:val="00C609C2"/>
    <w:rsid w:val="00C62087"/>
    <w:rsid w:val="00C624E4"/>
    <w:rsid w:val="00C62635"/>
    <w:rsid w:val="00C6263C"/>
    <w:rsid w:val="00C6348B"/>
    <w:rsid w:val="00C636DD"/>
    <w:rsid w:val="00C63A16"/>
    <w:rsid w:val="00C63F0D"/>
    <w:rsid w:val="00C64138"/>
    <w:rsid w:val="00C6467E"/>
    <w:rsid w:val="00C6496A"/>
    <w:rsid w:val="00C6497D"/>
    <w:rsid w:val="00C64DBF"/>
    <w:rsid w:val="00C65384"/>
    <w:rsid w:val="00C6562F"/>
    <w:rsid w:val="00C65633"/>
    <w:rsid w:val="00C659CD"/>
    <w:rsid w:val="00C66575"/>
    <w:rsid w:val="00C666F6"/>
    <w:rsid w:val="00C6711E"/>
    <w:rsid w:val="00C6785B"/>
    <w:rsid w:val="00C67911"/>
    <w:rsid w:val="00C70749"/>
    <w:rsid w:val="00C70A18"/>
    <w:rsid w:val="00C71205"/>
    <w:rsid w:val="00C71316"/>
    <w:rsid w:val="00C721A3"/>
    <w:rsid w:val="00C73119"/>
    <w:rsid w:val="00C734B3"/>
    <w:rsid w:val="00C7367E"/>
    <w:rsid w:val="00C740F1"/>
    <w:rsid w:val="00C74F2E"/>
    <w:rsid w:val="00C753D0"/>
    <w:rsid w:val="00C75C04"/>
    <w:rsid w:val="00C769BC"/>
    <w:rsid w:val="00C77D75"/>
    <w:rsid w:val="00C80310"/>
    <w:rsid w:val="00C82442"/>
    <w:rsid w:val="00C83839"/>
    <w:rsid w:val="00C838A8"/>
    <w:rsid w:val="00C83A90"/>
    <w:rsid w:val="00C843A4"/>
    <w:rsid w:val="00C8462F"/>
    <w:rsid w:val="00C84A42"/>
    <w:rsid w:val="00C84DC4"/>
    <w:rsid w:val="00C854E1"/>
    <w:rsid w:val="00C858ED"/>
    <w:rsid w:val="00C85B19"/>
    <w:rsid w:val="00C85BBB"/>
    <w:rsid w:val="00C86220"/>
    <w:rsid w:val="00C87378"/>
    <w:rsid w:val="00C90759"/>
    <w:rsid w:val="00C90813"/>
    <w:rsid w:val="00C90BEB"/>
    <w:rsid w:val="00C9153B"/>
    <w:rsid w:val="00C92492"/>
    <w:rsid w:val="00C92D8A"/>
    <w:rsid w:val="00C9305E"/>
    <w:rsid w:val="00C933F7"/>
    <w:rsid w:val="00C934D4"/>
    <w:rsid w:val="00C9352E"/>
    <w:rsid w:val="00C938A5"/>
    <w:rsid w:val="00C93CE2"/>
    <w:rsid w:val="00C9413D"/>
    <w:rsid w:val="00C94A4E"/>
    <w:rsid w:val="00C95276"/>
    <w:rsid w:val="00C9575D"/>
    <w:rsid w:val="00C95F86"/>
    <w:rsid w:val="00C96195"/>
    <w:rsid w:val="00C96228"/>
    <w:rsid w:val="00C9697C"/>
    <w:rsid w:val="00C97010"/>
    <w:rsid w:val="00C97BE0"/>
    <w:rsid w:val="00CA0AFA"/>
    <w:rsid w:val="00CA0EA7"/>
    <w:rsid w:val="00CA11C2"/>
    <w:rsid w:val="00CA1616"/>
    <w:rsid w:val="00CA2E72"/>
    <w:rsid w:val="00CA3B60"/>
    <w:rsid w:val="00CA45DC"/>
    <w:rsid w:val="00CA4C4B"/>
    <w:rsid w:val="00CA4D56"/>
    <w:rsid w:val="00CA523C"/>
    <w:rsid w:val="00CA5252"/>
    <w:rsid w:val="00CA5944"/>
    <w:rsid w:val="00CA5ABF"/>
    <w:rsid w:val="00CA5BA1"/>
    <w:rsid w:val="00CA600D"/>
    <w:rsid w:val="00CA65B2"/>
    <w:rsid w:val="00CA6CE7"/>
    <w:rsid w:val="00CA6D3C"/>
    <w:rsid w:val="00CA755D"/>
    <w:rsid w:val="00CA7686"/>
    <w:rsid w:val="00CA7D49"/>
    <w:rsid w:val="00CA7F30"/>
    <w:rsid w:val="00CB0048"/>
    <w:rsid w:val="00CB0219"/>
    <w:rsid w:val="00CB0599"/>
    <w:rsid w:val="00CB114C"/>
    <w:rsid w:val="00CB16C4"/>
    <w:rsid w:val="00CB1ADF"/>
    <w:rsid w:val="00CB1B27"/>
    <w:rsid w:val="00CB1FE5"/>
    <w:rsid w:val="00CB2B8C"/>
    <w:rsid w:val="00CB3717"/>
    <w:rsid w:val="00CB44DC"/>
    <w:rsid w:val="00CB491C"/>
    <w:rsid w:val="00CB4BA8"/>
    <w:rsid w:val="00CB5455"/>
    <w:rsid w:val="00CB5805"/>
    <w:rsid w:val="00CB5DA3"/>
    <w:rsid w:val="00CB5FF8"/>
    <w:rsid w:val="00CB62DA"/>
    <w:rsid w:val="00CB663C"/>
    <w:rsid w:val="00CB6862"/>
    <w:rsid w:val="00CB6E96"/>
    <w:rsid w:val="00CB767F"/>
    <w:rsid w:val="00CB799F"/>
    <w:rsid w:val="00CB7FBF"/>
    <w:rsid w:val="00CB7FD3"/>
    <w:rsid w:val="00CC0C3C"/>
    <w:rsid w:val="00CC0E32"/>
    <w:rsid w:val="00CC0EF6"/>
    <w:rsid w:val="00CC11FC"/>
    <w:rsid w:val="00CC1369"/>
    <w:rsid w:val="00CC1BE9"/>
    <w:rsid w:val="00CC1C83"/>
    <w:rsid w:val="00CC2039"/>
    <w:rsid w:val="00CC2ADC"/>
    <w:rsid w:val="00CC30BD"/>
    <w:rsid w:val="00CC3A63"/>
    <w:rsid w:val="00CC4215"/>
    <w:rsid w:val="00CC426D"/>
    <w:rsid w:val="00CC4695"/>
    <w:rsid w:val="00CC5D54"/>
    <w:rsid w:val="00CC72E9"/>
    <w:rsid w:val="00CC742A"/>
    <w:rsid w:val="00CC7C58"/>
    <w:rsid w:val="00CD08AB"/>
    <w:rsid w:val="00CD0946"/>
    <w:rsid w:val="00CD0BDF"/>
    <w:rsid w:val="00CD16B3"/>
    <w:rsid w:val="00CD1B51"/>
    <w:rsid w:val="00CD1D0B"/>
    <w:rsid w:val="00CD2102"/>
    <w:rsid w:val="00CD275F"/>
    <w:rsid w:val="00CD2A0C"/>
    <w:rsid w:val="00CD3135"/>
    <w:rsid w:val="00CD435A"/>
    <w:rsid w:val="00CD471F"/>
    <w:rsid w:val="00CD48DC"/>
    <w:rsid w:val="00CD4F84"/>
    <w:rsid w:val="00CD59F9"/>
    <w:rsid w:val="00CD612F"/>
    <w:rsid w:val="00CD643D"/>
    <w:rsid w:val="00CD646F"/>
    <w:rsid w:val="00CD65CD"/>
    <w:rsid w:val="00CD682B"/>
    <w:rsid w:val="00CD7D00"/>
    <w:rsid w:val="00CD7E28"/>
    <w:rsid w:val="00CE05CF"/>
    <w:rsid w:val="00CE06B5"/>
    <w:rsid w:val="00CE11A8"/>
    <w:rsid w:val="00CE12F7"/>
    <w:rsid w:val="00CE1533"/>
    <w:rsid w:val="00CE1684"/>
    <w:rsid w:val="00CE1A36"/>
    <w:rsid w:val="00CE2506"/>
    <w:rsid w:val="00CE3322"/>
    <w:rsid w:val="00CE38AD"/>
    <w:rsid w:val="00CE38B3"/>
    <w:rsid w:val="00CE45DF"/>
    <w:rsid w:val="00CE53C0"/>
    <w:rsid w:val="00CE6005"/>
    <w:rsid w:val="00CE636F"/>
    <w:rsid w:val="00CE6C3C"/>
    <w:rsid w:val="00CE6EC9"/>
    <w:rsid w:val="00CE71F3"/>
    <w:rsid w:val="00CE725B"/>
    <w:rsid w:val="00CE7291"/>
    <w:rsid w:val="00CE76D8"/>
    <w:rsid w:val="00CF0D4D"/>
    <w:rsid w:val="00CF0F5B"/>
    <w:rsid w:val="00CF12AF"/>
    <w:rsid w:val="00CF2CB6"/>
    <w:rsid w:val="00CF2CBC"/>
    <w:rsid w:val="00CF2E7F"/>
    <w:rsid w:val="00CF3D60"/>
    <w:rsid w:val="00CF3EA9"/>
    <w:rsid w:val="00CF51C4"/>
    <w:rsid w:val="00CF5FCE"/>
    <w:rsid w:val="00CF6271"/>
    <w:rsid w:val="00CF672A"/>
    <w:rsid w:val="00CF75F9"/>
    <w:rsid w:val="00CF76C8"/>
    <w:rsid w:val="00CF7C40"/>
    <w:rsid w:val="00CF7E37"/>
    <w:rsid w:val="00D00C4C"/>
    <w:rsid w:val="00D01B2F"/>
    <w:rsid w:val="00D01D71"/>
    <w:rsid w:val="00D01DC6"/>
    <w:rsid w:val="00D029DC"/>
    <w:rsid w:val="00D03396"/>
    <w:rsid w:val="00D0388B"/>
    <w:rsid w:val="00D03AA4"/>
    <w:rsid w:val="00D0469C"/>
    <w:rsid w:val="00D0495E"/>
    <w:rsid w:val="00D06B17"/>
    <w:rsid w:val="00D06DA3"/>
    <w:rsid w:val="00D07FE9"/>
    <w:rsid w:val="00D10C83"/>
    <w:rsid w:val="00D1182A"/>
    <w:rsid w:val="00D11E41"/>
    <w:rsid w:val="00D12631"/>
    <w:rsid w:val="00D13D3A"/>
    <w:rsid w:val="00D13D5C"/>
    <w:rsid w:val="00D13ED0"/>
    <w:rsid w:val="00D1558B"/>
    <w:rsid w:val="00D156D2"/>
    <w:rsid w:val="00D15BB6"/>
    <w:rsid w:val="00D162B9"/>
    <w:rsid w:val="00D16FE6"/>
    <w:rsid w:val="00D1708B"/>
    <w:rsid w:val="00D174D6"/>
    <w:rsid w:val="00D17852"/>
    <w:rsid w:val="00D179B0"/>
    <w:rsid w:val="00D17F25"/>
    <w:rsid w:val="00D17F37"/>
    <w:rsid w:val="00D2105F"/>
    <w:rsid w:val="00D2132F"/>
    <w:rsid w:val="00D216EA"/>
    <w:rsid w:val="00D21B61"/>
    <w:rsid w:val="00D21F42"/>
    <w:rsid w:val="00D221CF"/>
    <w:rsid w:val="00D2242A"/>
    <w:rsid w:val="00D22701"/>
    <w:rsid w:val="00D22B2F"/>
    <w:rsid w:val="00D22B54"/>
    <w:rsid w:val="00D232AE"/>
    <w:rsid w:val="00D23751"/>
    <w:rsid w:val="00D23B08"/>
    <w:rsid w:val="00D23E2F"/>
    <w:rsid w:val="00D24128"/>
    <w:rsid w:val="00D24B0E"/>
    <w:rsid w:val="00D24C43"/>
    <w:rsid w:val="00D24EDB"/>
    <w:rsid w:val="00D25376"/>
    <w:rsid w:val="00D25778"/>
    <w:rsid w:val="00D25D1E"/>
    <w:rsid w:val="00D25E6F"/>
    <w:rsid w:val="00D26245"/>
    <w:rsid w:val="00D2656E"/>
    <w:rsid w:val="00D26DCC"/>
    <w:rsid w:val="00D2714A"/>
    <w:rsid w:val="00D272E8"/>
    <w:rsid w:val="00D2732A"/>
    <w:rsid w:val="00D274F6"/>
    <w:rsid w:val="00D30100"/>
    <w:rsid w:val="00D30356"/>
    <w:rsid w:val="00D305DE"/>
    <w:rsid w:val="00D30E94"/>
    <w:rsid w:val="00D31059"/>
    <w:rsid w:val="00D3108F"/>
    <w:rsid w:val="00D31301"/>
    <w:rsid w:val="00D313ED"/>
    <w:rsid w:val="00D31637"/>
    <w:rsid w:val="00D31A97"/>
    <w:rsid w:val="00D32C55"/>
    <w:rsid w:val="00D32D38"/>
    <w:rsid w:val="00D32F0D"/>
    <w:rsid w:val="00D33B88"/>
    <w:rsid w:val="00D33F2E"/>
    <w:rsid w:val="00D34C3D"/>
    <w:rsid w:val="00D34CAC"/>
    <w:rsid w:val="00D35F0E"/>
    <w:rsid w:val="00D35FFE"/>
    <w:rsid w:val="00D3630B"/>
    <w:rsid w:val="00D36A21"/>
    <w:rsid w:val="00D36B22"/>
    <w:rsid w:val="00D377D3"/>
    <w:rsid w:val="00D40180"/>
    <w:rsid w:val="00D40B38"/>
    <w:rsid w:val="00D41035"/>
    <w:rsid w:val="00D411F8"/>
    <w:rsid w:val="00D41955"/>
    <w:rsid w:val="00D41D3D"/>
    <w:rsid w:val="00D423E1"/>
    <w:rsid w:val="00D4331D"/>
    <w:rsid w:val="00D43A10"/>
    <w:rsid w:val="00D4455F"/>
    <w:rsid w:val="00D448D1"/>
    <w:rsid w:val="00D44BEA"/>
    <w:rsid w:val="00D45BA1"/>
    <w:rsid w:val="00D46843"/>
    <w:rsid w:val="00D470A5"/>
    <w:rsid w:val="00D477DD"/>
    <w:rsid w:val="00D50467"/>
    <w:rsid w:val="00D50BFE"/>
    <w:rsid w:val="00D50D41"/>
    <w:rsid w:val="00D523D6"/>
    <w:rsid w:val="00D524CE"/>
    <w:rsid w:val="00D52E9B"/>
    <w:rsid w:val="00D5327E"/>
    <w:rsid w:val="00D53853"/>
    <w:rsid w:val="00D53DA0"/>
    <w:rsid w:val="00D53FED"/>
    <w:rsid w:val="00D54879"/>
    <w:rsid w:val="00D553AE"/>
    <w:rsid w:val="00D55BF7"/>
    <w:rsid w:val="00D56AA6"/>
    <w:rsid w:val="00D56AC4"/>
    <w:rsid w:val="00D57176"/>
    <w:rsid w:val="00D578E4"/>
    <w:rsid w:val="00D607DB"/>
    <w:rsid w:val="00D60A18"/>
    <w:rsid w:val="00D60BF4"/>
    <w:rsid w:val="00D60D16"/>
    <w:rsid w:val="00D61271"/>
    <w:rsid w:val="00D61B8D"/>
    <w:rsid w:val="00D624E7"/>
    <w:rsid w:val="00D625DA"/>
    <w:rsid w:val="00D629AE"/>
    <w:rsid w:val="00D63284"/>
    <w:rsid w:val="00D6332B"/>
    <w:rsid w:val="00D63898"/>
    <w:rsid w:val="00D63D01"/>
    <w:rsid w:val="00D63DF5"/>
    <w:rsid w:val="00D64953"/>
    <w:rsid w:val="00D64BCC"/>
    <w:rsid w:val="00D65955"/>
    <w:rsid w:val="00D66117"/>
    <w:rsid w:val="00D6619D"/>
    <w:rsid w:val="00D668FD"/>
    <w:rsid w:val="00D66E63"/>
    <w:rsid w:val="00D67F85"/>
    <w:rsid w:val="00D70223"/>
    <w:rsid w:val="00D7038D"/>
    <w:rsid w:val="00D703EA"/>
    <w:rsid w:val="00D70D11"/>
    <w:rsid w:val="00D70E8A"/>
    <w:rsid w:val="00D711E7"/>
    <w:rsid w:val="00D72152"/>
    <w:rsid w:val="00D72813"/>
    <w:rsid w:val="00D72E50"/>
    <w:rsid w:val="00D734CB"/>
    <w:rsid w:val="00D73DDA"/>
    <w:rsid w:val="00D73E31"/>
    <w:rsid w:val="00D7473F"/>
    <w:rsid w:val="00D747CB"/>
    <w:rsid w:val="00D74BC5"/>
    <w:rsid w:val="00D753BC"/>
    <w:rsid w:val="00D75D30"/>
    <w:rsid w:val="00D76255"/>
    <w:rsid w:val="00D7655F"/>
    <w:rsid w:val="00D76B57"/>
    <w:rsid w:val="00D76CD2"/>
    <w:rsid w:val="00D7700F"/>
    <w:rsid w:val="00D77433"/>
    <w:rsid w:val="00D77791"/>
    <w:rsid w:val="00D7796D"/>
    <w:rsid w:val="00D77D42"/>
    <w:rsid w:val="00D77F2F"/>
    <w:rsid w:val="00D8011A"/>
    <w:rsid w:val="00D802EF"/>
    <w:rsid w:val="00D8038B"/>
    <w:rsid w:val="00D8055A"/>
    <w:rsid w:val="00D809C2"/>
    <w:rsid w:val="00D80B67"/>
    <w:rsid w:val="00D80D21"/>
    <w:rsid w:val="00D81401"/>
    <w:rsid w:val="00D81484"/>
    <w:rsid w:val="00D814AA"/>
    <w:rsid w:val="00D81E40"/>
    <w:rsid w:val="00D81F44"/>
    <w:rsid w:val="00D82142"/>
    <w:rsid w:val="00D823D7"/>
    <w:rsid w:val="00D82AA0"/>
    <w:rsid w:val="00D82E95"/>
    <w:rsid w:val="00D8327B"/>
    <w:rsid w:val="00D8387A"/>
    <w:rsid w:val="00D844BC"/>
    <w:rsid w:val="00D845FC"/>
    <w:rsid w:val="00D84946"/>
    <w:rsid w:val="00D84BA4"/>
    <w:rsid w:val="00D855A2"/>
    <w:rsid w:val="00D856DA"/>
    <w:rsid w:val="00D85E94"/>
    <w:rsid w:val="00D8622E"/>
    <w:rsid w:val="00D86B56"/>
    <w:rsid w:val="00D870FC"/>
    <w:rsid w:val="00D8799F"/>
    <w:rsid w:val="00D87E68"/>
    <w:rsid w:val="00D902CE"/>
    <w:rsid w:val="00D90D2B"/>
    <w:rsid w:val="00D90DAC"/>
    <w:rsid w:val="00D90F16"/>
    <w:rsid w:val="00D91026"/>
    <w:rsid w:val="00D91816"/>
    <w:rsid w:val="00D91996"/>
    <w:rsid w:val="00D91E78"/>
    <w:rsid w:val="00D92A28"/>
    <w:rsid w:val="00D92C00"/>
    <w:rsid w:val="00D92F25"/>
    <w:rsid w:val="00D93AB6"/>
    <w:rsid w:val="00D94199"/>
    <w:rsid w:val="00D949D7"/>
    <w:rsid w:val="00D94B00"/>
    <w:rsid w:val="00D9563C"/>
    <w:rsid w:val="00D959D6"/>
    <w:rsid w:val="00D971F8"/>
    <w:rsid w:val="00D9750B"/>
    <w:rsid w:val="00D978C0"/>
    <w:rsid w:val="00D979C7"/>
    <w:rsid w:val="00DA0B63"/>
    <w:rsid w:val="00DA0D25"/>
    <w:rsid w:val="00DA10C8"/>
    <w:rsid w:val="00DA22A9"/>
    <w:rsid w:val="00DA2321"/>
    <w:rsid w:val="00DA266F"/>
    <w:rsid w:val="00DA2AB4"/>
    <w:rsid w:val="00DA36B1"/>
    <w:rsid w:val="00DA3985"/>
    <w:rsid w:val="00DA4156"/>
    <w:rsid w:val="00DA49C1"/>
    <w:rsid w:val="00DA4B74"/>
    <w:rsid w:val="00DA4C7F"/>
    <w:rsid w:val="00DA4D08"/>
    <w:rsid w:val="00DA5192"/>
    <w:rsid w:val="00DA5A8C"/>
    <w:rsid w:val="00DA6275"/>
    <w:rsid w:val="00DA656E"/>
    <w:rsid w:val="00DA6806"/>
    <w:rsid w:val="00DA6F40"/>
    <w:rsid w:val="00DA759F"/>
    <w:rsid w:val="00DB081D"/>
    <w:rsid w:val="00DB0B8B"/>
    <w:rsid w:val="00DB158B"/>
    <w:rsid w:val="00DB1F92"/>
    <w:rsid w:val="00DB29A6"/>
    <w:rsid w:val="00DB2A14"/>
    <w:rsid w:val="00DB2E3A"/>
    <w:rsid w:val="00DB3142"/>
    <w:rsid w:val="00DB31B3"/>
    <w:rsid w:val="00DB35D2"/>
    <w:rsid w:val="00DB3727"/>
    <w:rsid w:val="00DB3A26"/>
    <w:rsid w:val="00DB4029"/>
    <w:rsid w:val="00DB4170"/>
    <w:rsid w:val="00DB50F7"/>
    <w:rsid w:val="00DB5581"/>
    <w:rsid w:val="00DB5F0B"/>
    <w:rsid w:val="00DB663F"/>
    <w:rsid w:val="00DB7205"/>
    <w:rsid w:val="00DB74A5"/>
    <w:rsid w:val="00DB75D5"/>
    <w:rsid w:val="00DB7BDA"/>
    <w:rsid w:val="00DC04F7"/>
    <w:rsid w:val="00DC1C63"/>
    <w:rsid w:val="00DC209B"/>
    <w:rsid w:val="00DC2138"/>
    <w:rsid w:val="00DC233E"/>
    <w:rsid w:val="00DC2E51"/>
    <w:rsid w:val="00DC34AE"/>
    <w:rsid w:val="00DC404E"/>
    <w:rsid w:val="00DC4ED1"/>
    <w:rsid w:val="00DC524B"/>
    <w:rsid w:val="00DC62A5"/>
    <w:rsid w:val="00DC6C50"/>
    <w:rsid w:val="00DC7660"/>
    <w:rsid w:val="00DC77F0"/>
    <w:rsid w:val="00DD012C"/>
    <w:rsid w:val="00DD0509"/>
    <w:rsid w:val="00DD0BA7"/>
    <w:rsid w:val="00DD0DD5"/>
    <w:rsid w:val="00DD1157"/>
    <w:rsid w:val="00DD1333"/>
    <w:rsid w:val="00DD135D"/>
    <w:rsid w:val="00DD16D3"/>
    <w:rsid w:val="00DD1FDD"/>
    <w:rsid w:val="00DD2845"/>
    <w:rsid w:val="00DD2C58"/>
    <w:rsid w:val="00DD2D40"/>
    <w:rsid w:val="00DD3191"/>
    <w:rsid w:val="00DD323C"/>
    <w:rsid w:val="00DD32CE"/>
    <w:rsid w:val="00DD3F82"/>
    <w:rsid w:val="00DD463A"/>
    <w:rsid w:val="00DD4F0B"/>
    <w:rsid w:val="00DD54E0"/>
    <w:rsid w:val="00DD5A35"/>
    <w:rsid w:val="00DD5CA5"/>
    <w:rsid w:val="00DD5DC7"/>
    <w:rsid w:val="00DD6134"/>
    <w:rsid w:val="00DD637A"/>
    <w:rsid w:val="00DD72A3"/>
    <w:rsid w:val="00DE0CAA"/>
    <w:rsid w:val="00DE1089"/>
    <w:rsid w:val="00DE1DB3"/>
    <w:rsid w:val="00DE2CF2"/>
    <w:rsid w:val="00DE2E4C"/>
    <w:rsid w:val="00DE3431"/>
    <w:rsid w:val="00DE39C4"/>
    <w:rsid w:val="00DE3C9C"/>
    <w:rsid w:val="00DE4C76"/>
    <w:rsid w:val="00DE52B7"/>
    <w:rsid w:val="00DE57AF"/>
    <w:rsid w:val="00DE6CE0"/>
    <w:rsid w:val="00DE70E8"/>
    <w:rsid w:val="00DE76C2"/>
    <w:rsid w:val="00DE7971"/>
    <w:rsid w:val="00DE7AB9"/>
    <w:rsid w:val="00DE7F9B"/>
    <w:rsid w:val="00DF06C5"/>
    <w:rsid w:val="00DF09A9"/>
    <w:rsid w:val="00DF0DBE"/>
    <w:rsid w:val="00DF0E76"/>
    <w:rsid w:val="00DF1774"/>
    <w:rsid w:val="00DF25F9"/>
    <w:rsid w:val="00DF269D"/>
    <w:rsid w:val="00DF2FF1"/>
    <w:rsid w:val="00DF41C6"/>
    <w:rsid w:val="00DF44C2"/>
    <w:rsid w:val="00DF4EC9"/>
    <w:rsid w:val="00DF4F8B"/>
    <w:rsid w:val="00DF524A"/>
    <w:rsid w:val="00DF5A61"/>
    <w:rsid w:val="00DF5C18"/>
    <w:rsid w:val="00DF6A1E"/>
    <w:rsid w:val="00DF7800"/>
    <w:rsid w:val="00E00A13"/>
    <w:rsid w:val="00E00A65"/>
    <w:rsid w:val="00E00AFF"/>
    <w:rsid w:val="00E00BCC"/>
    <w:rsid w:val="00E00C96"/>
    <w:rsid w:val="00E01058"/>
    <w:rsid w:val="00E019B8"/>
    <w:rsid w:val="00E01C6C"/>
    <w:rsid w:val="00E027D0"/>
    <w:rsid w:val="00E03200"/>
    <w:rsid w:val="00E03816"/>
    <w:rsid w:val="00E03BF5"/>
    <w:rsid w:val="00E04749"/>
    <w:rsid w:val="00E04DE4"/>
    <w:rsid w:val="00E05284"/>
    <w:rsid w:val="00E05668"/>
    <w:rsid w:val="00E0584A"/>
    <w:rsid w:val="00E05E7A"/>
    <w:rsid w:val="00E0636E"/>
    <w:rsid w:val="00E07756"/>
    <w:rsid w:val="00E07E72"/>
    <w:rsid w:val="00E10662"/>
    <w:rsid w:val="00E127F9"/>
    <w:rsid w:val="00E129FE"/>
    <w:rsid w:val="00E1313C"/>
    <w:rsid w:val="00E1345A"/>
    <w:rsid w:val="00E13924"/>
    <w:rsid w:val="00E13D02"/>
    <w:rsid w:val="00E15D80"/>
    <w:rsid w:val="00E16121"/>
    <w:rsid w:val="00E16126"/>
    <w:rsid w:val="00E16743"/>
    <w:rsid w:val="00E167DD"/>
    <w:rsid w:val="00E16CD6"/>
    <w:rsid w:val="00E17658"/>
    <w:rsid w:val="00E17CE7"/>
    <w:rsid w:val="00E17F60"/>
    <w:rsid w:val="00E20547"/>
    <w:rsid w:val="00E20872"/>
    <w:rsid w:val="00E20B24"/>
    <w:rsid w:val="00E21857"/>
    <w:rsid w:val="00E21DC8"/>
    <w:rsid w:val="00E22590"/>
    <w:rsid w:val="00E225A5"/>
    <w:rsid w:val="00E235D8"/>
    <w:rsid w:val="00E23C4B"/>
    <w:rsid w:val="00E23F16"/>
    <w:rsid w:val="00E241DB"/>
    <w:rsid w:val="00E2452C"/>
    <w:rsid w:val="00E24CAD"/>
    <w:rsid w:val="00E250AC"/>
    <w:rsid w:val="00E251E8"/>
    <w:rsid w:val="00E25A0C"/>
    <w:rsid w:val="00E2638B"/>
    <w:rsid w:val="00E26A01"/>
    <w:rsid w:val="00E26C31"/>
    <w:rsid w:val="00E304BD"/>
    <w:rsid w:val="00E306AC"/>
    <w:rsid w:val="00E313F8"/>
    <w:rsid w:val="00E31D58"/>
    <w:rsid w:val="00E32656"/>
    <w:rsid w:val="00E32945"/>
    <w:rsid w:val="00E32C50"/>
    <w:rsid w:val="00E33598"/>
    <w:rsid w:val="00E33B45"/>
    <w:rsid w:val="00E33F0C"/>
    <w:rsid w:val="00E34616"/>
    <w:rsid w:val="00E34B95"/>
    <w:rsid w:val="00E3511A"/>
    <w:rsid w:val="00E35138"/>
    <w:rsid w:val="00E3572B"/>
    <w:rsid w:val="00E35C79"/>
    <w:rsid w:val="00E37A88"/>
    <w:rsid w:val="00E401B8"/>
    <w:rsid w:val="00E40357"/>
    <w:rsid w:val="00E40572"/>
    <w:rsid w:val="00E40A3B"/>
    <w:rsid w:val="00E41E81"/>
    <w:rsid w:val="00E42423"/>
    <w:rsid w:val="00E42A55"/>
    <w:rsid w:val="00E42B72"/>
    <w:rsid w:val="00E42FFE"/>
    <w:rsid w:val="00E43AF8"/>
    <w:rsid w:val="00E43F8B"/>
    <w:rsid w:val="00E44794"/>
    <w:rsid w:val="00E44F8D"/>
    <w:rsid w:val="00E466E5"/>
    <w:rsid w:val="00E4707F"/>
    <w:rsid w:val="00E47378"/>
    <w:rsid w:val="00E474A9"/>
    <w:rsid w:val="00E47CD1"/>
    <w:rsid w:val="00E51894"/>
    <w:rsid w:val="00E51AA2"/>
    <w:rsid w:val="00E51E22"/>
    <w:rsid w:val="00E51FF0"/>
    <w:rsid w:val="00E523C3"/>
    <w:rsid w:val="00E526CF"/>
    <w:rsid w:val="00E5274F"/>
    <w:rsid w:val="00E52B8E"/>
    <w:rsid w:val="00E52BB5"/>
    <w:rsid w:val="00E53B26"/>
    <w:rsid w:val="00E53B31"/>
    <w:rsid w:val="00E53B3F"/>
    <w:rsid w:val="00E53B86"/>
    <w:rsid w:val="00E54596"/>
    <w:rsid w:val="00E54CF8"/>
    <w:rsid w:val="00E5575B"/>
    <w:rsid w:val="00E55C01"/>
    <w:rsid w:val="00E5671F"/>
    <w:rsid w:val="00E56860"/>
    <w:rsid w:val="00E57AF1"/>
    <w:rsid w:val="00E60279"/>
    <w:rsid w:val="00E6096F"/>
    <w:rsid w:val="00E611FA"/>
    <w:rsid w:val="00E61218"/>
    <w:rsid w:val="00E61351"/>
    <w:rsid w:val="00E6192B"/>
    <w:rsid w:val="00E61C4D"/>
    <w:rsid w:val="00E61F20"/>
    <w:rsid w:val="00E62057"/>
    <w:rsid w:val="00E636D0"/>
    <w:rsid w:val="00E6557A"/>
    <w:rsid w:val="00E65E7A"/>
    <w:rsid w:val="00E66971"/>
    <w:rsid w:val="00E66B4A"/>
    <w:rsid w:val="00E66F3D"/>
    <w:rsid w:val="00E67626"/>
    <w:rsid w:val="00E67E17"/>
    <w:rsid w:val="00E702DD"/>
    <w:rsid w:val="00E703D5"/>
    <w:rsid w:val="00E703DF"/>
    <w:rsid w:val="00E708C8"/>
    <w:rsid w:val="00E71059"/>
    <w:rsid w:val="00E71BD4"/>
    <w:rsid w:val="00E720EA"/>
    <w:rsid w:val="00E725E5"/>
    <w:rsid w:val="00E726BC"/>
    <w:rsid w:val="00E72D19"/>
    <w:rsid w:val="00E7333C"/>
    <w:rsid w:val="00E73A11"/>
    <w:rsid w:val="00E74D76"/>
    <w:rsid w:val="00E74E8D"/>
    <w:rsid w:val="00E75066"/>
    <w:rsid w:val="00E750E2"/>
    <w:rsid w:val="00E7549D"/>
    <w:rsid w:val="00E762DC"/>
    <w:rsid w:val="00E769E6"/>
    <w:rsid w:val="00E76BF8"/>
    <w:rsid w:val="00E773A8"/>
    <w:rsid w:val="00E800ED"/>
    <w:rsid w:val="00E80B6E"/>
    <w:rsid w:val="00E80E98"/>
    <w:rsid w:val="00E818BB"/>
    <w:rsid w:val="00E827B0"/>
    <w:rsid w:val="00E8437D"/>
    <w:rsid w:val="00E84882"/>
    <w:rsid w:val="00E848DA"/>
    <w:rsid w:val="00E856D1"/>
    <w:rsid w:val="00E85930"/>
    <w:rsid w:val="00E8652D"/>
    <w:rsid w:val="00E86941"/>
    <w:rsid w:val="00E86E55"/>
    <w:rsid w:val="00E875B1"/>
    <w:rsid w:val="00E87989"/>
    <w:rsid w:val="00E90072"/>
    <w:rsid w:val="00E9123F"/>
    <w:rsid w:val="00E91535"/>
    <w:rsid w:val="00E92C72"/>
    <w:rsid w:val="00E92FE6"/>
    <w:rsid w:val="00E93126"/>
    <w:rsid w:val="00E934C1"/>
    <w:rsid w:val="00E93648"/>
    <w:rsid w:val="00E936AC"/>
    <w:rsid w:val="00E937F6"/>
    <w:rsid w:val="00E93B4F"/>
    <w:rsid w:val="00E942F9"/>
    <w:rsid w:val="00E946B9"/>
    <w:rsid w:val="00E953C8"/>
    <w:rsid w:val="00E95765"/>
    <w:rsid w:val="00E95A88"/>
    <w:rsid w:val="00E964F5"/>
    <w:rsid w:val="00E965E4"/>
    <w:rsid w:val="00E9672A"/>
    <w:rsid w:val="00E96834"/>
    <w:rsid w:val="00E9688B"/>
    <w:rsid w:val="00E972E9"/>
    <w:rsid w:val="00E9748B"/>
    <w:rsid w:val="00EA0077"/>
    <w:rsid w:val="00EA0236"/>
    <w:rsid w:val="00EA111C"/>
    <w:rsid w:val="00EA1572"/>
    <w:rsid w:val="00EA161B"/>
    <w:rsid w:val="00EA25A2"/>
    <w:rsid w:val="00EA2B32"/>
    <w:rsid w:val="00EA2C24"/>
    <w:rsid w:val="00EA348B"/>
    <w:rsid w:val="00EA368A"/>
    <w:rsid w:val="00EA36D5"/>
    <w:rsid w:val="00EA3F35"/>
    <w:rsid w:val="00EA403E"/>
    <w:rsid w:val="00EA413B"/>
    <w:rsid w:val="00EA42D8"/>
    <w:rsid w:val="00EA43C0"/>
    <w:rsid w:val="00EA43CE"/>
    <w:rsid w:val="00EA5F4A"/>
    <w:rsid w:val="00EA65BA"/>
    <w:rsid w:val="00EA7FD4"/>
    <w:rsid w:val="00EB0093"/>
    <w:rsid w:val="00EB05E0"/>
    <w:rsid w:val="00EB0C3E"/>
    <w:rsid w:val="00EB10C2"/>
    <w:rsid w:val="00EB21C0"/>
    <w:rsid w:val="00EB250F"/>
    <w:rsid w:val="00EB2CCF"/>
    <w:rsid w:val="00EB2E4F"/>
    <w:rsid w:val="00EB3117"/>
    <w:rsid w:val="00EB3651"/>
    <w:rsid w:val="00EB3FA3"/>
    <w:rsid w:val="00EB461B"/>
    <w:rsid w:val="00EB4CBD"/>
    <w:rsid w:val="00EB55A5"/>
    <w:rsid w:val="00EB59A6"/>
    <w:rsid w:val="00EB5E81"/>
    <w:rsid w:val="00EB66B7"/>
    <w:rsid w:val="00EB6792"/>
    <w:rsid w:val="00EB6971"/>
    <w:rsid w:val="00EB6B56"/>
    <w:rsid w:val="00EB759B"/>
    <w:rsid w:val="00EB78F2"/>
    <w:rsid w:val="00EC0420"/>
    <w:rsid w:val="00EC0B09"/>
    <w:rsid w:val="00EC137A"/>
    <w:rsid w:val="00EC14B7"/>
    <w:rsid w:val="00EC1600"/>
    <w:rsid w:val="00EC1F26"/>
    <w:rsid w:val="00EC2000"/>
    <w:rsid w:val="00EC31B6"/>
    <w:rsid w:val="00EC36F1"/>
    <w:rsid w:val="00EC38B7"/>
    <w:rsid w:val="00EC3990"/>
    <w:rsid w:val="00EC4B79"/>
    <w:rsid w:val="00EC5073"/>
    <w:rsid w:val="00EC548D"/>
    <w:rsid w:val="00EC68D3"/>
    <w:rsid w:val="00EC68DC"/>
    <w:rsid w:val="00EC690F"/>
    <w:rsid w:val="00EC70AE"/>
    <w:rsid w:val="00EC7403"/>
    <w:rsid w:val="00EC7474"/>
    <w:rsid w:val="00EC7891"/>
    <w:rsid w:val="00ED03B0"/>
    <w:rsid w:val="00ED0760"/>
    <w:rsid w:val="00ED0794"/>
    <w:rsid w:val="00ED081C"/>
    <w:rsid w:val="00ED09AC"/>
    <w:rsid w:val="00ED0EA9"/>
    <w:rsid w:val="00ED1788"/>
    <w:rsid w:val="00ED19A8"/>
    <w:rsid w:val="00ED209E"/>
    <w:rsid w:val="00ED2A06"/>
    <w:rsid w:val="00ED2B60"/>
    <w:rsid w:val="00ED3382"/>
    <w:rsid w:val="00ED3E12"/>
    <w:rsid w:val="00ED5663"/>
    <w:rsid w:val="00ED5AB1"/>
    <w:rsid w:val="00ED6C26"/>
    <w:rsid w:val="00ED70A9"/>
    <w:rsid w:val="00EE0985"/>
    <w:rsid w:val="00EE0D09"/>
    <w:rsid w:val="00EE104E"/>
    <w:rsid w:val="00EE11B2"/>
    <w:rsid w:val="00EE11B5"/>
    <w:rsid w:val="00EE1A44"/>
    <w:rsid w:val="00EE1EA5"/>
    <w:rsid w:val="00EE24FB"/>
    <w:rsid w:val="00EE2609"/>
    <w:rsid w:val="00EE2EAE"/>
    <w:rsid w:val="00EE3967"/>
    <w:rsid w:val="00EE4349"/>
    <w:rsid w:val="00EE4804"/>
    <w:rsid w:val="00EE4E2B"/>
    <w:rsid w:val="00EE4EB3"/>
    <w:rsid w:val="00EE506D"/>
    <w:rsid w:val="00EE5618"/>
    <w:rsid w:val="00EE5D46"/>
    <w:rsid w:val="00EE6BA2"/>
    <w:rsid w:val="00EE6ECF"/>
    <w:rsid w:val="00EE71E4"/>
    <w:rsid w:val="00EE7880"/>
    <w:rsid w:val="00EF080F"/>
    <w:rsid w:val="00EF1120"/>
    <w:rsid w:val="00EF1B5A"/>
    <w:rsid w:val="00EF1CD8"/>
    <w:rsid w:val="00EF1F55"/>
    <w:rsid w:val="00EF20C6"/>
    <w:rsid w:val="00EF2502"/>
    <w:rsid w:val="00EF2628"/>
    <w:rsid w:val="00EF2865"/>
    <w:rsid w:val="00EF29F2"/>
    <w:rsid w:val="00EF2C94"/>
    <w:rsid w:val="00EF2FD8"/>
    <w:rsid w:val="00EF3150"/>
    <w:rsid w:val="00EF3534"/>
    <w:rsid w:val="00EF3D44"/>
    <w:rsid w:val="00EF3F3A"/>
    <w:rsid w:val="00EF4C56"/>
    <w:rsid w:val="00EF567B"/>
    <w:rsid w:val="00EF5755"/>
    <w:rsid w:val="00EF5CEC"/>
    <w:rsid w:val="00EF6644"/>
    <w:rsid w:val="00EF6BAD"/>
    <w:rsid w:val="00EF72C6"/>
    <w:rsid w:val="00EF7413"/>
    <w:rsid w:val="00EF769A"/>
    <w:rsid w:val="00F0075A"/>
    <w:rsid w:val="00F0174A"/>
    <w:rsid w:val="00F02380"/>
    <w:rsid w:val="00F02F4F"/>
    <w:rsid w:val="00F03A2B"/>
    <w:rsid w:val="00F03C83"/>
    <w:rsid w:val="00F04193"/>
    <w:rsid w:val="00F04406"/>
    <w:rsid w:val="00F04601"/>
    <w:rsid w:val="00F04996"/>
    <w:rsid w:val="00F055AB"/>
    <w:rsid w:val="00F05CBE"/>
    <w:rsid w:val="00F05EB3"/>
    <w:rsid w:val="00F06BF7"/>
    <w:rsid w:val="00F06E80"/>
    <w:rsid w:val="00F070B7"/>
    <w:rsid w:val="00F073CB"/>
    <w:rsid w:val="00F10206"/>
    <w:rsid w:val="00F10792"/>
    <w:rsid w:val="00F10BA6"/>
    <w:rsid w:val="00F11079"/>
    <w:rsid w:val="00F113B9"/>
    <w:rsid w:val="00F1140E"/>
    <w:rsid w:val="00F1150E"/>
    <w:rsid w:val="00F1190E"/>
    <w:rsid w:val="00F1312F"/>
    <w:rsid w:val="00F13168"/>
    <w:rsid w:val="00F13E57"/>
    <w:rsid w:val="00F13FCB"/>
    <w:rsid w:val="00F145DC"/>
    <w:rsid w:val="00F16F10"/>
    <w:rsid w:val="00F17D9C"/>
    <w:rsid w:val="00F2116E"/>
    <w:rsid w:val="00F21785"/>
    <w:rsid w:val="00F2198F"/>
    <w:rsid w:val="00F224E3"/>
    <w:rsid w:val="00F2295F"/>
    <w:rsid w:val="00F23EEC"/>
    <w:rsid w:val="00F24403"/>
    <w:rsid w:val="00F24AD9"/>
    <w:rsid w:val="00F25A1F"/>
    <w:rsid w:val="00F25D9F"/>
    <w:rsid w:val="00F26526"/>
    <w:rsid w:val="00F26CB8"/>
    <w:rsid w:val="00F2700D"/>
    <w:rsid w:val="00F279ED"/>
    <w:rsid w:val="00F27F52"/>
    <w:rsid w:val="00F30031"/>
    <w:rsid w:val="00F31700"/>
    <w:rsid w:val="00F32533"/>
    <w:rsid w:val="00F32CFB"/>
    <w:rsid w:val="00F32DC1"/>
    <w:rsid w:val="00F33645"/>
    <w:rsid w:val="00F3383C"/>
    <w:rsid w:val="00F34451"/>
    <w:rsid w:val="00F34C4C"/>
    <w:rsid w:val="00F35E56"/>
    <w:rsid w:val="00F36910"/>
    <w:rsid w:val="00F36AA4"/>
    <w:rsid w:val="00F36C39"/>
    <w:rsid w:val="00F37995"/>
    <w:rsid w:val="00F37F41"/>
    <w:rsid w:val="00F40174"/>
    <w:rsid w:val="00F402B4"/>
    <w:rsid w:val="00F40A1C"/>
    <w:rsid w:val="00F40F65"/>
    <w:rsid w:val="00F41799"/>
    <w:rsid w:val="00F4201E"/>
    <w:rsid w:val="00F42239"/>
    <w:rsid w:val="00F4310E"/>
    <w:rsid w:val="00F431AF"/>
    <w:rsid w:val="00F43216"/>
    <w:rsid w:val="00F433D5"/>
    <w:rsid w:val="00F440BB"/>
    <w:rsid w:val="00F44724"/>
    <w:rsid w:val="00F454CB"/>
    <w:rsid w:val="00F45568"/>
    <w:rsid w:val="00F4566B"/>
    <w:rsid w:val="00F469BF"/>
    <w:rsid w:val="00F46E6D"/>
    <w:rsid w:val="00F474DD"/>
    <w:rsid w:val="00F47C60"/>
    <w:rsid w:val="00F47FC3"/>
    <w:rsid w:val="00F50279"/>
    <w:rsid w:val="00F509CC"/>
    <w:rsid w:val="00F50BC8"/>
    <w:rsid w:val="00F50F0F"/>
    <w:rsid w:val="00F51743"/>
    <w:rsid w:val="00F51F45"/>
    <w:rsid w:val="00F527F5"/>
    <w:rsid w:val="00F53765"/>
    <w:rsid w:val="00F54281"/>
    <w:rsid w:val="00F545ED"/>
    <w:rsid w:val="00F54781"/>
    <w:rsid w:val="00F54FAD"/>
    <w:rsid w:val="00F5577A"/>
    <w:rsid w:val="00F56415"/>
    <w:rsid w:val="00F565F5"/>
    <w:rsid w:val="00F5678D"/>
    <w:rsid w:val="00F569D3"/>
    <w:rsid w:val="00F57960"/>
    <w:rsid w:val="00F601D6"/>
    <w:rsid w:val="00F60B7D"/>
    <w:rsid w:val="00F60E2C"/>
    <w:rsid w:val="00F616D2"/>
    <w:rsid w:val="00F617DB"/>
    <w:rsid w:val="00F628B1"/>
    <w:rsid w:val="00F63146"/>
    <w:rsid w:val="00F6349B"/>
    <w:rsid w:val="00F63789"/>
    <w:rsid w:val="00F637B2"/>
    <w:rsid w:val="00F637E0"/>
    <w:rsid w:val="00F63887"/>
    <w:rsid w:val="00F63DA1"/>
    <w:rsid w:val="00F64033"/>
    <w:rsid w:val="00F65087"/>
    <w:rsid w:val="00F6519A"/>
    <w:rsid w:val="00F65679"/>
    <w:rsid w:val="00F658E4"/>
    <w:rsid w:val="00F65C2C"/>
    <w:rsid w:val="00F671B1"/>
    <w:rsid w:val="00F675A0"/>
    <w:rsid w:val="00F702E4"/>
    <w:rsid w:val="00F70569"/>
    <w:rsid w:val="00F705F8"/>
    <w:rsid w:val="00F70D90"/>
    <w:rsid w:val="00F719F0"/>
    <w:rsid w:val="00F72230"/>
    <w:rsid w:val="00F72C19"/>
    <w:rsid w:val="00F72CB5"/>
    <w:rsid w:val="00F72D6A"/>
    <w:rsid w:val="00F7309E"/>
    <w:rsid w:val="00F7344D"/>
    <w:rsid w:val="00F735F6"/>
    <w:rsid w:val="00F7371B"/>
    <w:rsid w:val="00F73EB9"/>
    <w:rsid w:val="00F74242"/>
    <w:rsid w:val="00F7424B"/>
    <w:rsid w:val="00F7434C"/>
    <w:rsid w:val="00F74865"/>
    <w:rsid w:val="00F75723"/>
    <w:rsid w:val="00F75C29"/>
    <w:rsid w:val="00F75F5E"/>
    <w:rsid w:val="00F76426"/>
    <w:rsid w:val="00F76C5E"/>
    <w:rsid w:val="00F76D5B"/>
    <w:rsid w:val="00F773A3"/>
    <w:rsid w:val="00F77737"/>
    <w:rsid w:val="00F77996"/>
    <w:rsid w:val="00F803AE"/>
    <w:rsid w:val="00F80510"/>
    <w:rsid w:val="00F808CA"/>
    <w:rsid w:val="00F812CA"/>
    <w:rsid w:val="00F81EAE"/>
    <w:rsid w:val="00F8236C"/>
    <w:rsid w:val="00F82759"/>
    <w:rsid w:val="00F82CF4"/>
    <w:rsid w:val="00F83047"/>
    <w:rsid w:val="00F830A8"/>
    <w:rsid w:val="00F83A7A"/>
    <w:rsid w:val="00F83E8B"/>
    <w:rsid w:val="00F84B51"/>
    <w:rsid w:val="00F84D18"/>
    <w:rsid w:val="00F85A61"/>
    <w:rsid w:val="00F8638D"/>
    <w:rsid w:val="00F863AA"/>
    <w:rsid w:val="00F8725E"/>
    <w:rsid w:val="00F873EE"/>
    <w:rsid w:val="00F903E8"/>
    <w:rsid w:val="00F90DFD"/>
    <w:rsid w:val="00F93CB0"/>
    <w:rsid w:val="00F9412E"/>
    <w:rsid w:val="00F94244"/>
    <w:rsid w:val="00F947F5"/>
    <w:rsid w:val="00F9524B"/>
    <w:rsid w:val="00F95551"/>
    <w:rsid w:val="00F95603"/>
    <w:rsid w:val="00F95672"/>
    <w:rsid w:val="00F958AA"/>
    <w:rsid w:val="00F95B00"/>
    <w:rsid w:val="00F976DB"/>
    <w:rsid w:val="00F97838"/>
    <w:rsid w:val="00FA026F"/>
    <w:rsid w:val="00FA1819"/>
    <w:rsid w:val="00FA1E77"/>
    <w:rsid w:val="00FA261B"/>
    <w:rsid w:val="00FA2973"/>
    <w:rsid w:val="00FA2DEC"/>
    <w:rsid w:val="00FA2F13"/>
    <w:rsid w:val="00FA3556"/>
    <w:rsid w:val="00FA37C6"/>
    <w:rsid w:val="00FA3953"/>
    <w:rsid w:val="00FA3C11"/>
    <w:rsid w:val="00FA41BE"/>
    <w:rsid w:val="00FA4BD2"/>
    <w:rsid w:val="00FA5091"/>
    <w:rsid w:val="00FA5BB7"/>
    <w:rsid w:val="00FA5D84"/>
    <w:rsid w:val="00FA5EFC"/>
    <w:rsid w:val="00FA62C7"/>
    <w:rsid w:val="00FA68A1"/>
    <w:rsid w:val="00FA693C"/>
    <w:rsid w:val="00FA6A87"/>
    <w:rsid w:val="00FA6F15"/>
    <w:rsid w:val="00FA7187"/>
    <w:rsid w:val="00FA71B3"/>
    <w:rsid w:val="00FA73E9"/>
    <w:rsid w:val="00FA7C04"/>
    <w:rsid w:val="00FB050C"/>
    <w:rsid w:val="00FB075A"/>
    <w:rsid w:val="00FB0AC0"/>
    <w:rsid w:val="00FB0FDF"/>
    <w:rsid w:val="00FB1131"/>
    <w:rsid w:val="00FB12EB"/>
    <w:rsid w:val="00FB160F"/>
    <w:rsid w:val="00FB18CC"/>
    <w:rsid w:val="00FB1B2D"/>
    <w:rsid w:val="00FB1DE4"/>
    <w:rsid w:val="00FB207B"/>
    <w:rsid w:val="00FB27DC"/>
    <w:rsid w:val="00FB42F0"/>
    <w:rsid w:val="00FB4F10"/>
    <w:rsid w:val="00FB526B"/>
    <w:rsid w:val="00FB575B"/>
    <w:rsid w:val="00FB63AF"/>
    <w:rsid w:val="00FB6B7B"/>
    <w:rsid w:val="00FB6BEC"/>
    <w:rsid w:val="00FB795B"/>
    <w:rsid w:val="00FB7BE0"/>
    <w:rsid w:val="00FB7F8F"/>
    <w:rsid w:val="00FC08E9"/>
    <w:rsid w:val="00FC0CDB"/>
    <w:rsid w:val="00FC1494"/>
    <w:rsid w:val="00FC1E24"/>
    <w:rsid w:val="00FC1F6F"/>
    <w:rsid w:val="00FC2145"/>
    <w:rsid w:val="00FC269A"/>
    <w:rsid w:val="00FC2B90"/>
    <w:rsid w:val="00FC336E"/>
    <w:rsid w:val="00FC392A"/>
    <w:rsid w:val="00FC3BB9"/>
    <w:rsid w:val="00FC47B9"/>
    <w:rsid w:val="00FC489F"/>
    <w:rsid w:val="00FC48D6"/>
    <w:rsid w:val="00FC4924"/>
    <w:rsid w:val="00FC4C07"/>
    <w:rsid w:val="00FC4D21"/>
    <w:rsid w:val="00FC5356"/>
    <w:rsid w:val="00FC6346"/>
    <w:rsid w:val="00FC6B86"/>
    <w:rsid w:val="00FC6D36"/>
    <w:rsid w:val="00FC73C8"/>
    <w:rsid w:val="00FC7AC1"/>
    <w:rsid w:val="00FD0184"/>
    <w:rsid w:val="00FD05CC"/>
    <w:rsid w:val="00FD07BE"/>
    <w:rsid w:val="00FD1B48"/>
    <w:rsid w:val="00FD1E1A"/>
    <w:rsid w:val="00FD20E5"/>
    <w:rsid w:val="00FD274E"/>
    <w:rsid w:val="00FD2963"/>
    <w:rsid w:val="00FD2C09"/>
    <w:rsid w:val="00FD2DC9"/>
    <w:rsid w:val="00FD37E6"/>
    <w:rsid w:val="00FD585F"/>
    <w:rsid w:val="00FD6036"/>
    <w:rsid w:val="00FD614F"/>
    <w:rsid w:val="00FD61EE"/>
    <w:rsid w:val="00FD63D7"/>
    <w:rsid w:val="00FD7306"/>
    <w:rsid w:val="00FE005C"/>
    <w:rsid w:val="00FE0061"/>
    <w:rsid w:val="00FE066D"/>
    <w:rsid w:val="00FE0741"/>
    <w:rsid w:val="00FE0D96"/>
    <w:rsid w:val="00FE1983"/>
    <w:rsid w:val="00FE1A0B"/>
    <w:rsid w:val="00FE1C33"/>
    <w:rsid w:val="00FE26EA"/>
    <w:rsid w:val="00FE30E4"/>
    <w:rsid w:val="00FE316C"/>
    <w:rsid w:val="00FE34E1"/>
    <w:rsid w:val="00FE370B"/>
    <w:rsid w:val="00FE403D"/>
    <w:rsid w:val="00FE4733"/>
    <w:rsid w:val="00FE51E6"/>
    <w:rsid w:val="00FE5279"/>
    <w:rsid w:val="00FE5EC4"/>
    <w:rsid w:val="00FE66DC"/>
    <w:rsid w:val="00FE6D96"/>
    <w:rsid w:val="00FE6E50"/>
    <w:rsid w:val="00FF076A"/>
    <w:rsid w:val="00FF08C7"/>
    <w:rsid w:val="00FF0970"/>
    <w:rsid w:val="00FF12F0"/>
    <w:rsid w:val="00FF1A09"/>
    <w:rsid w:val="00FF1C2F"/>
    <w:rsid w:val="00FF2048"/>
    <w:rsid w:val="00FF2149"/>
    <w:rsid w:val="00FF2373"/>
    <w:rsid w:val="00FF2DE0"/>
    <w:rsid w:val="00FF30BF"/>
    <w:rsid w:val="00FF32AB"/>
    <w:rsid w:val="00FF48E8"/>
    <w:rsid w:val="00FF4F5E"/>
    <w:rsid w:val="00FF5F74"/>
    <w:rsid w:val="00FF625F"/>
    <w:rsid w:val="00FF62CC"/>
    <w:rsid w:val="00FF67C5"/>
    <w:rsid w:val="00FF6DAF"/>
    <w:rsid w:val="00FF7219"/>
    <w:rsid w:val="00FF72FD"/>
    <w:rsid w:val="00FF7349"/>
    <w:rsid w:val="00FF73D1"/>
    <w:rsid w:val="00FF7C5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5657299"/>
  <w14:defaultImageDpi w14:val="96"/>
  <w15:docId w15:val="{E728A731-98BC-4312-BEF3-181BE12C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2AA6"/>
    <w:rPr>
      <w:rFonts w:ascii="Arial" w:hAnsi="Arial" w:cs="Arial"/>
      <w:sz w:val="24"/>
      <w:szCs w:val="24"/>
    </w:rPr>
  </w:style>
  <w:style w:type="paragraph" w:styleId="Heading1">
    <w:name w:val="heading 1"/>
    <w:basedOn w:val="Normal"/>
    <w:next w:val="Normal"/>
    <w:link w:val="Heading1Char"/>
    <w:autoRedefine/>
    <w:uiPriority w:val="99"/>
    <w:qFormat/>
    <w:rsid w:val="00815CF0"/>
    <w:pPr>
      <w:keepNext/>
      <w:ind w:left="-357"/>
      <w:outlineLvl w:val="0"/>
    </w:pPr>
    <w:rPr>
      <w:b/>
      <w:bCs/>
      <w:smallCaps/>
      <w:sz w:val="40"/>
      <w:szCs w:val="40"/>
    </w:rPr>
  </w:style>
  <w:style w:type="paragraph" w:styleId="Heading2">
    <w:name w:val="heading 2"/>
    <w:basedOn w:val="Heading3"/>
    <w:next w:val="Normal"/>
    <w:link w:val="Heading2Char"/>
    <w:autoRedefine/>
    <w:uiPriority w:val="99"/>
    <w:qFormat/>
    <w:rsid w:val="00213C58"/>
    <w:pPr>
      <w:tabs>
        <w:tab w:val="clear" w:pos="1708"/>
        <w:tab w:val="num" w:pos="426"/>
      </w:tabs>
      <w:ind w:left="426"/>
      <w:outlineLvl w:val="1"/>
    </w:pPr>
  </w:style>
  <w:style w:type="paragraph" w:styleId="Heading3">
    <w:name w:val="heading 3"/>
    <w:basedOn w:val="Normal"/>
    <w:next w:val="Normal"/>
    <w:link w:val="Heading3Char"/>
    <w:autoRedefine/>
    <w:uiPriority w:val="99"/>
    <w:qFormat/>
    <w:rsid w:val="00D1558B"/>
    <w:pPr>
      <w:keepNext/>
      <w:numPr>
        <w:ilvl w:val="1"/>
        <w:numId w:val="2"/>
      </w:numPr>
      <w:tabs>
        <w:tab w:val="clear" w:pos="432"/>
        <w:tab w:val="num" w:pos="1708"/>
      </w:tabs>
      <w:spacing w:before="240" w:after="60"/>
      <w:ind w:left="1708"/>
      <w:outlineLvl w:val="2"/>
    </w:pPr>
    <w:rPr>
      <w:b/>
      <w:bCs/>
      <w:color w:val="000000"/>
      <w:lang w:val="en-US"/>
    </w:rPr>
  </w:style>
  <w:style w:type="paragraph" w:styleId="Heading4">
    <w:name w:val="heading 4"/>
    <w:basedOn w:val="Normal"/>
    <w:next w:val="Normal"/>
    <w:link w:val="Heading4Char"/>
    <w:autoRedefine/>
    <w:uiPriority w:val="99"/>
    <w:qFormat/>
    <w:rsid w:val="00065305"/>
    <w:pPr>
      <w:keepNext/>
      <w:numPr>
        <w:ilvl w:val="3"/>
        <w:numId w:val="2"/>
      </w:numPr>
      <w:tabs>
        <w:tab w:val="clear" w:pos="1080"/>
        <w:tab w:val="left" w:pos="1049"/>
        <w:tab w:val="num" w:pos="1648"/>
        <w:tab w:val="right" w:pos="9815"/>
      </w:tabs>
      <w:ind w:left="993" w:right="142" w:hanging="993"/>
      <w:contextualSpacing/>
      <w:outlineLvl w:val="3"/>
    </w:pPr>
    <w:rPr>
      <w:b/>
      <w:bCs/>
      <w:sz w:val="22"/>
      <w:szCs w:val="22"/>
    </w:rPr>
  </w:style>
  <w:style w:type="paragraph" w:styleId="Heading5">
    <w:name w:val="heading 5"/>
    <w:basedOn w:val="Normal"/>
    <w:next w:val="Normal"/>
    <w:link w:val="Heading5Char"/>
    <w:autoRedefine/>
    <w:uiPriority w:val="99"/>
    <w:qFormat/>
    <w:rsid w:val="003563CE"/>
    <w:pPr>
      <w:keepNext/>
      <w:numPr>
        <w:ilvl w:val="4"/>
        <w:numId w:val="2"/>
      </w:numPr>
      <w:tabs>
        <w:tab w:val="left" w:pos="1134"/>
        <w:tab w:val="right" w:pos="9815"/>
      </w:tabs>
      <w:outlineLvl w:val="4"/>
    </w:pPr>
    <w:rPr>
      <w:rFonts w:cs="Times New Roman"/>
      <w:b/>
      <w:bCs/>
      <w:sz w:val="20"/>
      <w:szCs w:val="20"/>
    </w:rPr>
  </w:style>
  <w:style w:type="paragraph" w:styleId="Heading6">
    <w:name w:val="heading 6"/>
    <w:basedOn w:val="Normal"/>
    <w:next w:val="Normal"/>
    <w:link w:val="Heading6Char"/>
    <w:uiPriority w:val="99"/>
    <w:qFormat/>
    <w:rsid w:val="00C31650"/>
    <w:pPr>
      <w:keepNext/>
      <w:tabs>
        <w:tab w:val="left" w:pos="9900"/>
      </w:tabs>
      <w:jc w:val="center"/>
      <w:outlineLvl w:val="5"/>
    </w:pPr>
    <w:rPr>
      <w:b/>
      <w:bCs/>
    </w:rPr>
  </w:style>
  <w:style w:type="paragraph" w:styleId="Heading7">
    <w:name w:val="heading 7"/>
    <w:basedOn w:val="Normal"/>
    <w:next w:val="Normal"/>
    <w:link w:val="Heading7Char"/>
    <w:uiPriority w:val="99"/>
    <w:qFormat/>
    <w:rsid w:val="00A11B6E"/>
    <w:pPr>
      <w:numPr>
        <w:ilvl w:val="6"/>
        <w:numId w:val="1"/>
      </w:numPr>
      <w:spacing w:before="240" w:after="60"/>
      <w:outlineLvl w:val="6"/>
    </w:pPr>
  </w:style>
  <w:style w:type="paragraph" w:styleId="Heading8">
    <w:name w:val="heading 8"/>
    <w:basedOn w:val="Normal"/>
    <w:next w:val="Normal"/>
    <w:link w:val="Heading8Char"/>
    <w:uiPriority w:val="99"/>
    <w:qFormat/>
    <w:rsid w:val="00A11B6E"/>
    <w:pPr>
      <w:numPr>
        <w:ilvl w:val="7"/>
        <w:numId w:val="1"/>
      </w:numPr>
      <w:spacing w:before="240" w:after="60"/>
      <w:outlineLvl w:val="7"/>
    </w:pPr>
    <w:rPr>
      <w:i/>
      <w:iCs/>
    </w:rPr>
  </w:style>
  <w:style w:type="paragraph" w:styleId="Heading9">
    <w:name w:val="heading 9"/>
    <w:basedOn w:val="Normal"/>
    <w:next w:val="Normal"/>
    <w:link w:val="Heading9Char"/>
    <w:uiPriority w:val="99"/>
    <w:qFormat/>
    <w:rsid w:val="00A11B6E"/>
    <w:pPr>
      <w:numPr>
        <w:ilvl w:val="8"/>
        <w:numId w:val="1"/>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93EAB"/>
    <w:rPr>
      <w:rFonts w:ascii="Cambria" w:hAnsi="Cambria" w:cs="Cambria"/>
      <w:b/>
      <w:bCs/>
      <w:kern w:val="32"/>
      <w:sz w:val="32"/>
      <w:szCs w:val="32"/>
      <w:lang w:val="en-GB" w:eastAsia="en-GB"/>
    </w:rPr>
  </w:style>
  <w:style w:type="character" w:customStyle="1" w:styleId="Heading2Char">
    <w:name w:val="Heading 2 Char"/>
    <w:link w:val="Heading2"/>
    <w:uiPriority w:val="99"/>
    <w:locked/>
    <w:rsid w:val="00213C58"/>
    <w:rPr>
      <w:rFonts w:ascii="Arial" w:hAnsi="Arial" w:cs="Arial"/>
      <w:b/>
      <w:bCs/>
      <w:color w:val="000000"/>
      <w:sz w:val="24"/>
      <w:szCs w:val="24"/>
      <w:lang w:val="en-US"/>
    </w:rPr>
  </w:style>
  <w:style w:type="character" w:customStyle="1" w:styleId="Heading3Char">
    <w:name w:val="Heading 3 Char"/>
    <w:link w:val="Heading3"/>
    <w:uiPriority w:val="99"/>
    <w:locked/>
    <w:rsid w:val="00D1558B"/>
    <w:rPr>
      <w:rFonts w:ascii="Arial" w:hAnsi="Arial" w:cs="Arial"/>
      <w:b/>
      <w:bCs/>
      <w:color w:val="000000"/>
      <w:sz w:val="24"/>
      <w:szCs w:val="24"/>
      <w:lang w:val="en-US"/>
    </w:rPr>
  </w:style>
  <w:style w:type="character" w:customStyle="1" w:styleId="Heading4Char">
    <w:name w:val="Heading 4 Char"/>
    <w:link w:val="Heading4"/>
    <w:uiPriority w:val="99"/>
    <w:locked/>
    <w:rsid w:val="00065305"/>
    <w:rPr>
      <w:rFonts w:ascii="Arial" w:hAnsi="Arial" w:cs="Arial"/>
      <w:b/>
      <w:bCs/>
      <w:sz w:val="22"/>
      <w:szCs w:val="22"/>
    </w:rPr>
  </w:style>
  <w:style w:type="character" w:customStyle="1" w:styleId="Heading5Char">
    <w:name w:val="Heading 5 Char"/>
    <w:link w:val="Heading5"/>
    <w:uiPriority w:val="99"/>
    <w:locked/>
    <w:rsid w:val="00693EAB"/>
    <w:rPr>
      <w:rFonts w:ascii="Arial" w:hAnsi="Arial"/>
      <w:b/>
      <w:bCs/>
    </w:rPr>
  </w:style>
  <w:style w:type="character" w:customStyle="1" w:styleId="Heading6Char">
    <w:name w:val="Heading 6 Char"/>
    <w:link w:val="Heading6"/>
    <w:uiPriority w:val="99"/>
    <w:semiHidden/>
    <w:locked/>
    <w:rsid w:val="00693EAB"/>
    <w:rPr>
      <w:rFonts w:ascii="Calibri" w:hAnsi="Calibri" w:cs="Calibri"/>
      <w:b/>
      <w:bCs/>
      <w:lang w:val="en-GB" w:eastAsia="en-GB"/>
    </w:rPr>
  </w:style>
  <w:style w:type="character" w:customStyle="1" w:styleId="Heading7Char">
    <w:name w:val="Heading 7 Char"/>
    <w:link w:val="Heading7"/>
    <w:uiPriority w:val="99"/>
    <w:locked/>
    <w:rsid w:val="00693EAB"/>
    <w:rPr>
      <w:rFonts w:ascii="Arial" w:hAnsi="Arial" w:cs="Arial"/>
      <w:sz w:val="24"/>
      <w:szCs w:val="24"/>
    </w:rPr>
  </w:style>
  <w:style w:type="character" w:customStyle="1" w:styleId="Heading8Char">
    <w:name w:val="Heading 8 Char"/>
    <w:link w:val="Heading8"/>
    <w:uiPriority w:val="99"/>
    <w:locked/>
    <w:rsid w:val="00693EAB"/>
    <w:rPr>
      <w:rFonts w:ascii="Arial" w:hAnsi="Arial" w:cs="Arial"/>
      <w:i/>
      <w:iCs/>
      <w:sz w:val="24"/>
      <w:szCs w:val="24"/>
    </w:rPr>
  </w:style>
  <w:style w:type="character" w:customStyle="1" w:styleId="Heading9Char">
    <w:name w:val="Heading 9 Char"/>
    <w:link w:val="Heading9"/>
    <w:uiPriority w:val="99"/>
    <w:locked/>
    <w:rsid w:val="00693EAB"/>
    <w:rPr>
      <w:rFonts w:ascii="Arial" w:hAnsi="Arial" w:cs="Arial"/>
      <w:b/>
      <w:bCs/>
      <w:i/>
      <w:iCs/>
      <w:sz w:val="18"/>
      <w:szCs w:val="18"/>
    </w:rPr>
  </w:style>
  <w:style w:type="paragraph" w:styleId="Footer">
    <w:name w:val="footer"/>
    <w:basedOn w:val="Normal"/>
    <w:link w:val="FooterChar"/>
    <w:uiPriority w:val="99"/>
    <w:rsid w:val="006F4B60"/>
    <w:pPr>
      <w:tabs>
        <w:tab w:val="center" w:pos="4153"/>
        <w:tab w:val="right" w:pos="8306"/>
      </w:tabs>
    </w:pPr>
  </w:style>
  <w:style w:type="character" w:customStyle="1" w:styleId="FooterChar">
    <w:name w:val="Footer Char"/>
    <w:link w:val="Footer"/>
    <w:uiPriority w:val="99"/>
    <w:semiHidden/>
    <w:locked/>
    <w:rsid w:val="00693EAB"/>
    <w:rPr>
      <w:rFonts w:ascii="Arial" w:hAnsi="Arial" w:cs="Arial"/>
      <w:sz w:val="20"/>
      <w:szCs w:val="20"/>
      <w:lang w:val="en-GB" w:eastAsia="en-GB"/>
    </w:rPr>
  </w:style>
  <w:style w:type="character" w:styleId="PageNumber">
    <w:name w:val="page number"/>
    <w:uiPriority w:val="99"/>
    <w:rsid w:val="006F4B60"/>
    <w:rPr>
      <w:rFonts w:cs="Times New Roman"/>
    </w:rPr>
  </w:style>
  <w:style w:type="paragraph" w:styleId="DocumentMap">
    <w:name w:val="Document Map"/>
    <w:basedOn w:val="Normal"/>
    <w:link w:val="DocumentMapChar"/>
    <w:uiPriority w:val="99"/>
    <w:semiHidden/>
    <w:rsid w:val="006F4B60"/>
    <w:pPr>
      <w:shd w:val="clear" w:color="auto" w:fill="000080"/>
    </w:pPr>
    <w:rPr>
      <w:rFonts w:ascii="Tahoma" w:hAnsi="Tahoma" w:cs="Tahoma"/>
    </w:rPr>
  </w:style>
  <w:style w:type="character" w:customStyle="1" w:styleId="DocumentMapChar">
    <w:name w:val="Document Map Char"/>
    <w:link w:val="DocumentMap"/>
    <w:uiPriority w:val="99"/>
    <w:semiHidden/>
    <w:locked/>
    <w:rsid w:val="00693EAB"/>
    <w:rPr>
      <w:rFonts w:cs="Times New Roman"/>
      <w:sz w:val="2"/>
      <w:szCs w:val="2"/>
      <w:lang w:val="en-GB" w:eastAsia="en-GB"/>
    </w:rPr>
  </w:style>
  <w:style w:type="paragraph" w:styleId="FootnoteText">
    <w:name w:val="footnote text"/>
    <w:basedOn w:val="Normal"/>
    <w:link w:val="FootnoteTextChar"/>
    <w:uiPriority w:val="99"/>
    <w:semiHidden/>
    <w:rsid w:val="006F4B60"/>
  </w:style>
  <w:style w:type="character" w:customStyle="1" w:styleId="FootnoteTextChar">
    <w:name w:val="Footnote Text Char"/>
    <w:link w:val="FootnoteText"/>
    <w:uiPriority w:val="99"/>
    <w:semiHidden/>
    <w:locked/>
    <w:rsid w:val="00693EAB"/>
    <w:rPr>
      <w:rFonts w:ascii="Arial" w:hAnsi="Arial" w:cs="Arial"/>
      <w:sz w:val="20"/>
      <w:szCs w:val="20"/>
      <w:lang w:val="en-GB" w:eastAsia="en-GB"/>
    </w:rPr>
  </w:style>
  <w:style w:type="character" w:styleId="FootnoteReference">
    <w:name w:val="footnote reference"/>
    <w:uiPriority w:val="99"/>
    <w:semiHidden/>
    <w:rsid w:val="006F4B60"/>
    <w:rPr>
      <w:rFonts w:cs="Times New Roman"/>
      <w:vertAlign w:val="superscript"/>
    </w:rPr>
  </w:style>
  <w:style w:type="paragraph" w:styleId="Header">
    <w:name w:val="header"/>
    <w:basedOn w:val="Normal"/>
    <w:link w:val="HeaderChar"/>
    <w:uiPriority w:val="99"/>
    <w:rsid w:val="006F4B60"/>
    <w:pPr>
      <w:tabs>
        <w:tab w:val="center" w:pos="4153"/>
        <w:tab w:val="right" w:pos="8306"/>
      </w:tabs>
    </w:pPr>
  </w:style>
  <w:style w:type="character" w:customStyle="1" w:styleId="HeaderChar">
    <w:name w:val="Header Char"/>
    <w:link w:val="Header"/>
    <w:uiPriority w:val="99"/>
    <w:semiHidden/>
    <w:locked/>
    <w:rsid w:val="00693EAB"/>
    <w:rPr>
      <w:rFonts w:ascii="Arial" w:hAnsi="Arial" w:cs="Arial"/>
      <w:sz w:val="20"/>
      <w:szCs w:val="20"/>
      <w:lang w:val="en-GB" w:eastAsia="en-GB"/>
    </w:rPr>
  </w:style>
  <w:style w:type="character" w:styleId="Hyperlink">
    <w:name w:val="Hyperlink"/>
    <w:uiPriority w:val="99"/>
    <w:rsid w:val="006F4B60"/>
    <w:rPr>
      <w:rFonts w:cs="Times New Roman"/>
      <w:color w:val="0000FF"/>
      <w:u w:val="single"/>
    </w:rPr>
  </w:style>
  <w:style w:type="paragraph" w:styleId="TOC1">
    <w:name w:val="toc 1"/>
    <w:basedOn w:val="Normal"/>
    <w:next w:val="Normal"/>
    <w:autoRedefine/>
    <w:uiPriority w:val="39"/>
    <w:rsid w:val="00A37C12"/>
    <w:pPr>
      <w:tabs>
        <w:tab w:val="left" w:pos="238"/>
        <w:tab w:val="right" w:leader="dot" w:pos="9710"/>
      </w:tabs>
      <w:spacing w:before="120" w:after="120"/>
      <w:ind w:right="737"/>
    </w:pPr>
    <w:rPr>
      <w:b/>
      <w:bCs/>
      <w:caps/>
      <w:sz w:val="20"/>
      <w:szCs w:val="20"/>
    </w:rPr>
  </w:style>
  <w:style w:type="paragraph" w:styleId="TOC2">
    <w:name w:val="toc 2"/>
    <w:basedOn w:val="Normal"/>
    <w:next w:val="Normal"/>
    <w:autoRedefine/>
    <w:uiPriority w:val="39"/>
    <w:rsid w:val="0046606E"/>
    <w:pPr>
      <w:tabs>
        <w:tab w:val="left" w:pos="703"/>
        <w:tab w:val="right" w:leader="dot" w:pos="9713"/>
      </w:tabs>
      <w:ind w:left="703" w:right="737" w:hanging="465"/>
    </w:pPr>
    <w:rPr>
      <w:smallCaps/>
      <w:sz w:val="20"/>
      <w:szCs w:val="20"/>
    </w:rPr>
  </w:style>
  <w:style w:type="paragraph" w:styleId="TOC3">
    <w:name w:val="toc 3"/>
    <w:basedOn w:val="Normal"/>
    <w:next w:val="Normal"/>
    <w:autoRedefine/>
    <w:uiPriority w:val="39"/>
    <w:rsid w:val="00AA5EB0"/>
    <w:pPr>
      <w:tabs>
        <w:tab w:val="left" w:pos="1200"/>
        <w:tab w:val="right" w:leader="dot" w:pos="9710"/>
      </w:tabs>
      <w:ind w:left="1202" w:right="737" w:hanging="720"/>
    </w:pPr>
    <w:rPr>
      <w:sz w:val="18"/>
      <w:szCs w:val="18"/>
    </w:rPr>
  </w:style>
  <w:style w:type="paragraph" w:styleId="TOC4">
    <w:name w:val="toc 4"/>
    <w:basedOn w:val="Normal"/>
    <w:next w:val="Normal"/>
    <w:autoRedefine/>
    <w:uiPriority w:val="39"/>
    <w:rsid w:val="00AA5EB0"/>
    <w:pPr>
      <w:tabs>
        <w:tab w:val="left" w:pos="1418"/>
        <w:tab w:val="right" w:leader="dot" w:pos="9713"/>
      </w:tabs>
      <w:ind w:left="1417" w:right="737" w:hanging="697"/>
    </w:pPr>
    <w:rPr>
      <w:noProof/>
      <w:sz w:val="18"/>
      <w:szCs w:val="18"/>
    </w:rPr>
  </w:style>
  <w:style w:type="paragraph" w:styleId="TOC5">
    <w:name w:val="toc 5"/>
    <w:basedOn w:val="Normal"/>
    <w:next w:val="Normal"/>
    <w:autoRedefine/>
    <w:uiPriority w:val="99"/>
    <w:semiHidden/>
    <w:rsid w:val="006F4B60"/>
    <w:pPr>
      <w:ind w:left="960"/>
    </w:pPr>
    <w:rPr>
      <w:rFonts w:cs="Times New Roman"/>
      <w:sz w:val="18"/>
      <w:szCs w:val="18"/>
    </w:rPr>
  </w:style>
  <w:style w:type="paragraph" w:styleId="TOC6">
    <w:name w:val="toc 6"/>
    <w:basedOn w:val="Normal"/>
    <w:next w:val="Normal"/>
    <w:autoRedefine/>
    <w:uiPriority w:val="99"/>
    <w:semiHidden/>
    <w:rsid w:val="006F4B60"/>
    <w:pPr>
      <w:ind w:left="1200"/>
    </w:pPr>
    <w:rPr>
      <w:rFonts w:cs="Times New Roman"/>
      <w:sz w:val="18"/>
      <w:szCs w:val="18"/>
    </w:rPr>
  </w:style>
  <w:style w:type="paragraph" w:styleId="TOC7">
    <w:name w:val="toc 7"/>
    <w:basedOn w:val="Normal"/>
    <w:next w:val="Normal"/>
    <w:autoRedefine/>
    <w:uiPriority w:val="99"/>
    <w:semiHidden/>
    <w:rsid w:val="006F4B60"/>
    <w:pPr>
      <w:ind w:left="1440"/>
    </w:pPr>
    <w:rPr>
      <w:rFonts w:cs="Times New Roman"/>
      <w:sz w:val="18"/>
      <w:szCs w:val="18"/>
    </w:rPr>
  </w:style>
  <w:style w:type="paragraph" w:styleId="TOC8">
    <w:name w:val="toc 8"/>
    <w:basedOn w:val="Normal"/>
    <w:next w:val="Normal"/>
    <w:autoRedefine/>
    <w:uiPriority w:val="99"/>
    <w:semiHidden/>
    <w:rsid w:val="006F4B60"/>
    <w:pPr>
      <w:ind w:left="1680"/>
    </w:pPr>
    <w:rPr>
      <w:rFonts w:cs="Times New Roman"/>
      <w:sz w:val="18"/>
      <w:szCs w:val="18"/>
    </w:rPr>
  </w:style>
  <w:style w:type="paragraph" w:styleId="TOC9">
    <w:name w:val="toc 9"/>
    <w:basedOn w:val="Normal"/>
    <w:next w:val="Normal"/>
    <w:autoRedefine/>
    <w:uiPriority w:val="99"/>
    <w:semiHidden/>
    <w:rsid w:val="006F4B60"/>
    <w:pPr>
      <w:ind w:left="1920"/>
    </w:pPr>
    <w:rPr>
      <w:rFonts w:cs="Times New Roman"/>
      <w:sz w:val="18"/>
      <w:szCs w:val="18"/>
    </w:rPr>
  </w:style>
  <w:style w:type="character" w:styleId="CommentReference">
    <w:name w:val="annotation reference"/>
    <w:uiPriority w:val="99"/>
    <w:rsid w:val="006F4B60"/>
    <w:rPr>
      <w:rFonts w:cs="Times New Roman"/>
      <w:sz w:val="16"/>
      <w:szCs w:val="16"/>
    </w:rPr>
  </w:style>
  <w:style w:type="paragraph" w:styleId="CommentText">
    <w:name w:val="annotation text"/>
    <w:basedOn w:val="Normal"/>
    <w:link w:val="CommentTextChar"/>
    <w:rsid w:val="006F4B60"/>
  </w:style>
  <w:style w:type="character" w:customStyle="1" w:styleId="CommentTextChar">
    <w:name w:val="Comment Text Char"/>
    <w:link w:val="CommentText"/>
    <w:uiPriority w:val="99"/>
    <w:locked/>
    <w:rsid w:val="00693EAB"/>
    <w:rPr>
      <w:rFonts w:ascii="Arial" w:hAnsi="Arial" w:cs="Arial"/>
      <w:sz w:val="20"/>
      <w:szCs w:val="20"/>
      <w:lang w:val="en-GB" w:eastAsia="en-GB"/>
    </w:rPr>
  </w:style>
  <w:style w:type="paragraph" w:styleId="Caption">
    <w:name w:val="caption"/>
    <w:basedOn w:val="Normal"/>
    <w:next w:val="Normal"/>
    <w:link w:val="CaptionChar"/>
    <w:autoRedefine/>
    <w:uiPriority w:val="99"/>
    <w:qFormat/>
    <w:rsid w:val="00C463E6"/>
    <w:pPr>
      <w:spacing w:before="120" w:after="120"/>
    </w:pPr>
    <w:rPr>
      <w:b/>
      <w:bCs/>
      <w:smallCaps/>
      <w:sz w:val="28"/>
      <w:szCs w:val="28"/>
    </w:rPr>
  </w:style>
  <w:style w:type="character" w:customStyle="1" w:styleId="CaptionChar">
    <w:name w:val="Caption Char"/>
    <w:link w:val="Caption"/>
    <w:uiPriority w:val="99"/>
    <w:locked/>
    <w:rsid w:val="00C463E6"/>
    <w:rPr>
      <w:rFonts w:ascii="Arial" w:hAnsi="Arial" w:cs="Arial"/>
      <w:b/>
      <w:bCs/>
      <w:smallCaps/>
      <w:sz w:val="28"/>
      <w:szCs w:val="28"/>
      <w:lang w:val="en-GB" w:eastAsia="en-GB"/>
    </w:rPr>
  </w:style>
  <w:style w:type="paragraph" w:customStyle="1" w:styleId="Preformatted">
    <w:name w:val="Preformatted"/>
    <w:basedOn w:val="Normal"/>
    <w:uiPriority w:val="99"/>
    <w:rsid w:val="006F4B6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en-US" w:eastAsia="en-US"/>
    </w:rPr>
  </w:style>
  <w:style w:type="paragraph" w:styleId="CommentSubject">
    <w:name w:val="annotation subject"/>
    <w:basedOn w:val="CommentText"/>
    <w:next w:val="CommentText"/>
    <w:link w:val="CommentSubjectChar"/>
    <w:uiPriority w:val="99"/>
    <w:semiHidden/>
    <w:rsid w:val="006F4B60"/>
    <w:rPr>
      <w:b/>
      <w:bCs/>
      <w:sz w:val="20"/>
      <w:szCs w:val="20"/>
    </w:rPr>
  </w:style>
  <w:style w:type="character" w:customStyle="1" w:styleId="CommentSubjectChar">
    <w:name w:val="Comment Subject Char"/>
    <w:link w:val="CommentSubject"/>
    <w:uiPriority w:val="99"/>
    <w:semiHidden/>
    <w:locked/>
    <w:rsid w:val="00693EAB"/>
    <w:rPr>
      <w:rFonts w:ascii="Arial" w:hAnsi="Arial" w:cs="Arial"/>
      <w:b/>
      <w:bCs/>
      <w:sz w:val="20"/>
      <w:szCs w:val="20"/>
      <w:lang w:val="en-GB" w:eastAsia="en-GB"/>
    </w:rPr>
  </w:style>
  <w:style w:type="paragraph" w:styleId="BalloonText">
    <w:name w:val="Balloon Text"/>
    <w:basedOn w:val="Normal"/>
    <w:link w:val="BalloonTextChar"/>
    <w:uiPriority w:val="99"/>
    <w:semiHidden/>
    <w:rsid w:val="006F4B60"/>
    <w:rPr>
      <w:rFonts w:ascii="Tahoma" w:hAnsi="Tahoma" w:cs="Tahoma"/>
      <w:sz w:val="16"/>
      <w:szCs w:val="16"/>
    </w:rPr>
  </w:style>
  <w:style w:type="character" w:customStyle="1" w:styleId="BalloonTextChar">
    <w:name w:val="Balloon Text Char"/>
    <w:link w:val="BalloonText"/>
    <w:uiPriority w:val="99"/>
    <w:semiHidden/>
    <w:locked/>
    <w:rsid w:val="00693EAB"/>
    <w:rPr>
      <w:rFonts w:cs="Times New Roman"/>
      <w:sz w:val="2"/>
      <w:szCs w:val="2"/>
      <w:lang w:val="en-GB" w:eastAsia="en-GB"/>
    </w:rPr>
  </w:style>
  <w:style w:type="table" w:styleId="TableGrid">
    <w:name w:val="Table Grid"/>
    <w:basedOn w:val="TableNormal"/>
    <w:uiPriority w:val="59"/>
    <w:rsid w:val="0084066E"/>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rsid w:val="008615D4"/>
    <w:rPr>
      <w:rFonts w:cs="Times New Roman"/>
      <w:vertAlign w:val="superscript"/>
    </w:rPr>
  </w:style>
  <w:style w:type="paragraph" w:styleId="HTMLPreformatted">
    <w:name w:val="HTML Preformatted"/>
    <w:basedOn w:val="Normal"/>
    <w:link w:val="HTMLPreformattedChar"/>
    <w:uiPriority w:val="99"/>
    <w:rsid w:val="000D0F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uiPriority w:val="99"/>
    <w:semiHidden/>
    <w:locked/>
    <w:rsid w:val="00693EAB"/>
    <w:rPr>
      <w:rFonts w:ascii="Courier New" w:hAnsi="Courier New" w:cs="Courier New"/>
      <w:sz w:val="20"/>
      <w:szCs w:val="20"/>
      <w:lang w:val="en-GB" w:eastAsia="en-GB"/>
    </w:rPr>
  </w:style>
  <w:style w:type="paragraph" w:customStyle="1" w:styleId="Default">
    <w:name w:val="Default"/>
    <w:rsid w:val="00F2198F"/>
    <w:pPr>
      <w:autoSpaceDE w:val="0"/>
      <w:autoSpaceDN w:val="0"/>
      <w:adjustRightInd w:val="0"/>
    </w:pPr>
    <w:rPr>
      <w:rFonts w:ascii="Arial" w:hAnsi="Arial" w:cs="Arial"/>
      <w:color w:val="000000"/>
      <w:sz w:val="24"/>
      <w:szCs w:val="24"/>
    </w:rPr>
  </w:style>
  <w:style w:type="paragraph" w:customStyle="1" w:styleId="StyleHeading1Linespacingsingle">
    <w:name w:val="Style Heading 1 + Line spacing:  single"/>
    <w:basedOn w:val="Heading1"/>
    <w:uiPriority w:val="99"/>
    <w:rsid w:val="004E6F3B"/>
    <w:pPr>
      <w:keepNext w:val="0"/>
      <w:widowControl w:val="0"/>
      <w:numPr>
        <w:numId w:val="3"/>
      </w:numPr>
      <w:tabs>
        <w:tab w:val="left" w:pos="567"/>
      </w:tabs>
      <w:spacing w:before="240" w:after="60"/>
      <w:jc w:val="both"/>
    </w:pPr>
    <w:rPr>
      <w:caps/>
      <w:smallCaps w:val="0"/>
      <w:kern w:val="32"/>
      <w:sz w:val="28"/>
      <w:szCs w:val="28"/>
      <w:lang w:eastAsia="en-US"/>
    </w:rPr>
  </w:style>
  <w:style w:type="paragraph" w:customStyle="1" w:styleId="StyleHeading4Justified">
    <w:name w:val="Style Heading 4 + Justified"/>
    <w:basedOn w:val="Heading4"/>
    <w:autoRedefine/>
    <w:uiPriority w:val="99"/>
    <w:rsid w:val="00614F13"/>
    <w:pPr>
      <w:jc w:val="both"/>
    </w:pPr>
    <w:rPr>
      <w:i/>
      <w:iCs/>
    </w:rPr>
  </w:style>
  <w:style w:type="character" w:styleId="FollowedHyperlink">
    <w:name w:val="FollowedHyperlink"/>
    <w:uiPriority w:val="99"/>
    <w:rsid w:val="00B96EA0"/>
    <w:rPr>
      <w:rFonts w:cs="Times New Roman"/>
      <w:color w:val="800080"/>
      <w:u w:val="single"/>
    </w:rPr>
  </w:style>
  <w:style w:type="paragraph" w:styleId="EndnoteText">
    <w:name w:val="endnote text"/>
    <w:basedOn w:val="Normal"/>
    <w:link w:val="EndnoteTextChar"/>
    <w:uiPriority w:val="99"/>
    <w:semiHidden/>
    <w:rsid w:val="00B1167F"/>
    <w:rPr>
      <w:sz w:val="20"/>
      <w:szCs w:val="20"/>
    </w:rPr>
  </w:style>
  <w:style w:type="character" w:customStyle="1" w:styleId="EndnoteTextChar">
    <w:name w:val="Endnote Text Char"/>
    <w:link w:val="EndnoteText"/>
    <w:uiPriority w:val="99"/>
    <w:semiHidden/>
    <w:locked/>
    <w:rsid w:val="00693EAB"/>
    <w:rPr>
      <w:rFonts w:ascii="Arial" w:hAnsi="Arial" w:cs="Arial"/>
      <w:sz w:val="20"/>
      <w:szCs w:val="20"/>
      <w:lang w:val="en-GB" w:eastAsia="en-GB"/>
    </w:rPr>
  </w:style>
  <w:style w:type="paragraph" w:styleId="ListParagraph">
    <w:name w:val="List Paragraph"/>
    <w:basedOn w:val="Normal"/>
    <w:link w:val="ListParagraphChar"/>
    <w:uiPriority w:val="34"/>
    <w:qFormat/>
    <w:rsid w:val="00AA73AB"/>
    <w:pPr>
      <w:ind w:left="720"/>
    </w:pPr>
  </w:style>
  <w:style w:type="paragraph" w:styleId="Revision">
    <w:name w:val="Revision"/>
    <w:hidden/>
    <w:uiPriority w:val="99"/>
    <w:semiHidden/>
    <w:rsid w:val="00637927"/>
    <w:rPr>
      <w:rFonts w:ascii="Arial" w:hAnsi="Arial" w:cs="Arial"/>
      <w:sz w:val="24"/>
      <w:szCs w:val="24"/>
    </w:rPr>
  </w:style>
  <w:style w:type="paragraph" w:styleId="NormalWeb">
    <w:name w:val="Normal (Web)"/>
    <w:basedOn w:val="Normal"/>
    <w:uiPriority w:val="99"/>
    <w:unhideWhenUsed/>
    <w:locked/>
    <w:rsid w:val="00126375"/>
    <w:pPr>
      <w:spacing w:before="100" w:beforeAutospacing="1" w:after="100" w:afterAutospacing="1"/>
    </w:pPr>
    <w:rPr>
      <w:rFonts w:ascii="Times New Roman" w:eastAsia="Calibri" w:hAnsi="Times New Roman" w:cs="Times New Roman"/>
    </w:rPr>
  </w:style>
  <w:style w:type="paragraph" w:customStyle="1" w:styleId="CSText">
    <w:name w:val="CS Text"/>
    <w:basedOn w:val="Normal"/>
    <w:link w:val="CSTextChar"/>
    <w:qFormat/>
    <w:rsid w:val="0008414B"/>
    <w:rPr>
      <w:rFonts w:ascii="Times New Roman" w:eastAsia="MS Mincho" w:hAnsi="Times New Roman" w:cs="Times New Roman"/>
      <w:color w:val="000000" w:themeColor="text1"/>
      <w:lang w:val="en-US" w:eastAsia="de-DE"/>
    </w:rPr>
  </w:style>
  <w:style w:type="character" w:customStyle="1" w:styleId="CSTextChar">
    <w:name w:val="CS Text Char"/>
    <w:link w:val="CSText"/>
    <w:rsid w:val="0008414B"/>
    <w:rPr>
      <w:rFonts w:eastAsia="MS Mincho"/>
      <w:color w:val="000000" w:themeColor="text1"/>
      <w:sz w:val="24"/>
      <w:szCs w:val="24"/>
      <w:lang w:val="en-US" w:eastAsia="de-DE"/>
    </w:rPr>
  </w:style>
  <w:style w:type="paragraph" w:customStyle="1" w:styleId="CSBullets">
    <w:name w:val="CS Bullets"/>
    <w:basedOn w:val="CSText"/>
    <w:rsid w:val="0008414B"/>
    <w:pPr>
      <w:numPr>
        <w:numId w:val="5"/>
      </w:numPr>
      <w:tabs>
        <w:tab w:val="num" w:pos="360"/>
      </w:tabs>
    </w:pPr>
  </w:style>
  <w:style w:type="paragraph" w:customStyle="1" w:styleId="EndNoteBibliographyTitle">
    <w:name w:val="EndNote Bibliography Title"/>
    <w:basedOn w:val="Normal"/>
    <w:link w:val="EndNoteBibliographyTitleChar"/>
    <w:rsid w:val="0017216E"/>
    <w:pPr>
      <w:jc w:val="center"/>
    </w:pPr>
    <w:rPr>
      <w:noProof/>
      <w:sz w:val="20"/>
    </w:rPr>
  </w:style>
  <w:style w:type="character" w:customStyle="1" w:styleId="EndNoteBibliographyTitleChar">
    <w:name w:val="EndNote Bibliography Title Char"/>
    <w:basedOn w:val="DefaultParagraphFont"/>
    <w:link w:val="EndNoteBibliographyTitle"/>
    <w:rsid w:val="0017216E"/>
    <w:rPr>
      <w:rFonts w:ascii="Arial" w:hAnsi="Arial" w:cs="Arial"/>
      <w:noProof/>
      <w:szCs w:val="24"/>
    </w:rPr>
  </w:style>
  <w:style w:type="paragraph" w:customStyle="1" w:styleId="EndNoteBibliography">
    <w:name w:val="EndNote Bibliography"/>
    <w:basedOn w:val="Normal"/>
    <w:link w:val="EndNoteBibliographyChar"/>
    <w:rsid w:val="0017216E"/>
    <w:rPr>
      <w:noProof/>
      <w:sz w:val="20"/>
    </w:rPr>
  </w:style>
  <w:style w:type="character" w:customStyle="1" w:styleId="EndNoteBibliographyChar">
    <w:name w:val="EndNote Bibliography Char"/>
    <w:basedOn w:val="DefaultParagraphFont"/>
    <w:link w:val="EndNoteBibliography"/>
    <w:rsid w:val="0017216E"/>
    <w:rPr>
      <w:rFonts w:ascii="Arial" w:hAnsi="Arial" w:cs="Arial"/>
      <w:noProof/>
      <w:szCs w:val="24"/>
    </w:rPr>
  </w:style>
  <w:style w:type="paragraph" w:customStyle="1" w:styleId="C-NumberedList">
    <w:name w:val="C-Numbered List"/>
    <w:rsid w:val="00814D6E"/>
    <w:pPr>
      <w:numPr>
        <w:numId w:val="11"/>
      </w:numPr>
      <w:spacing w:before="120" w:after="120" w:line="280" w:lineRule="atLeast"/>
    </w:pPr>
    <w:rPr>
      <w:rFonts w:eastAsia="Times New Roman"/>
      <w:sz w:val="24"/>
      <w:lang w:val="en-US" w:eastAsia="en-US"/>
    </w:rPr>
  </w:style>
  <w:style w:type="paragraph" w:customStyle="1" w:styleId="C-AlphabeticList">
    <w:name w:val="C-Alphabetic List"/>
    <w:rsid w:val="00814D6E"/>
    <w:pPr>
      <w:numPr>
        <w:ilvl w:val="1"/>
        <w:numId w:val="11"/>
      </w:numPr>
    </w:pPr>
    <w:rPr>
      <w:rFonts w:eastAsia="Times New Roman"/>
      <w:sz w:val="24"/>
      <w:lang w:val="en-US" w:eastAsia="en-US"/>
    </w:rPr>
  </w:style>
  <w:style w:type="paragraph" w:customStyle="1" w:styleId="C-BodyText">
    <w:name w:val="C-Body Text"/>
    <w:link w:val="C-BodyTextChar1"/>
    <w:rsid w:val="00065305"/>
    <w:pPr>
      <w:spacing w:before="60" w:after="120" w:line="276" w:lineRule="auto"/>
    </w:pPr>
    <w:rPr>
      <w:rFonts w:eastAsia="Times New Roman"/>
      <w:sz w:val="24"/>
      <w:lang w:val="en-US" w:eastAsia="en-US"/>
    </w:rPr>
  </w:style>
  <w:style w:type="paragraph" w:styleId="Subtitle">
    <w:name w:val="Subtitle"/>
    <w:basedOn w:val="Normal"/>
    <w:link w:val="SubtitleChar"/>
    <w:qFormat/>
    <w:locked/>
    <w:rsid w:val="00065305"/>
    <w:pPr>
      <w:jc w:val="center"/>
    </w:pPr>
    <w:rPr>
      <w:rFonts w:eastAsia="Times New Roman" w:cs="Times New Roman"/>
      <w:b/>
      <w:sz w:val="22"/>
      <w:szCs w:val="20"/>
      <w:lang w:val="en-US" w:eastAsia="en-US"/>
    </w:rPr>
  </w:style>
  <w:style w:type="character" w:customStyle="1" w:styleId="SubtitleChar">
    <w:name w:val="Subtitle Char"/>
    <w:basedOn w:val="DefaultParagraphFont"/>
    <w:link w:val="Subtitle"/>
    <w:rsid w:val="00065305"/>
    <w:rPr>
      <w:rFonts w:ascii="Arial" w:eastAsia="Times New Roman" w:hAnsi="Arial"/>
      <w:b/>
      <w:sz w:val="22"/>
      <w:lang w:val="en-US" w:eastAsia="en-US"/>
    </w:rPr>
  </w:style>
  <w:style w:type="paragraph" w:customStyle="1" w:styleId="C-Heading1">
    <w:name w:val="C-Heading 1"/>
    <w:next w:val="C-BodyText"/>
    <w:rsid w:val="00065305"/>
    <w:pPr>
      <w:keepNext/>
      <w:pageBreakBefore/>
      <w:numPr>
        <w:numId w:val="12"/>
      </w:numPr>
      <w:spacing w:before="120" w:after="120"/>
      <w:outlineLvl w:val="0"/>
    </w:pPr>
    <w:rPr>
      <w:rFonts w:ascii="Arial" w:eastAsia="Times New Roman" w:hAnsi="Arial"/>
      <w:b/>
      <w:caps/>
      <w:sz w:val="24"/>
      <w:lang w:val="en-US" w:eastAsia="en-US"/>
    </w:rPr>
  </w:style>
  <w:style w:type="paragraph" w:customStyle="1" w:styleId="C-Heading2">
    <w:name w:val="C-Heading 2"/>
    <w:next w:val="C-BodyText"/>
    <w:rsid w:val="00065305"/>
    <w:pPr>
      <w:keepNext/>
      <w:numPr>
        <w:ilvl w:val="1"/>
        <w:numId w:val="12"/>
      </w:numPr>
      <w:spacing w:before="240" w:after="120"/>
      <w:outlineLvl w:val="1"/>
    </w:pPr>
    <w:rPr>
      <w:rFonts w:ascii="Arial" w:eastAsia="Times New Roman" w:hAnsi="Arial"/>
      <w:b/>
      <w:caps/>
      <w:sz w:val="22"/>
      <w:szCs w:val="22"/>
      <w:lang w:val="en-US" w:eastAsia="en-US"/>
    </w:rPr>
  </w:style>
  <w:style w:type="paragraph" w:customStyle="1" w:styleId="C-Heading3">
    <w:name w:val="C-Heading 3"/>
    <w:next w:val="C-BodyText"/>
    <w:rsid w:val="00065305"/>
    <w:pPr>
      <w:keepNext/>
      <w:numPr>
        <w:ilvl w:val="2"/>
        <w:numId w:val="12"/>
      </w:numPr>
      <w:spacing w:before="240" w:after="60"/>
      <w:outlineLvl w:val="2"/>
    </w:pPr>
    <w:rPr>
      <w:rFonts w:ascii="Arial" w:eastAsia="Times New Roman" w:hAnsi="Arial"/>
      <w:b/>
      <w:sz w:val="22"/>
      <w:lang w:val="en-US" w:eastAsia="en-US"/>
    </w:rPr>
  </w:style>
  <w:style w:type="paragraph" w:customStyle="1" w:styleId="C-Heading4">
    <w:name w:val="C-Heading 4"/>
    <w:next w:val="C-BodyText"/>
    <w:rsid w:val="00065305"/>
    <w:pPr>
      <w:keepNext/>
      <w:numPr>
        <w:ilvl w:val="3"/>
        <w:numId w:val="12"/>
      </w:numPr>
      <w:spacing w:before="240" w:after="60"/>
      <w:outlineLvl w:val="3"/>
    </w:pPr>
    <w:rPr>
      <w:rFonts w:ascii="Arial" w:eastAsia="Times New Roman" w:hAnsi="Arial"/>
      <w:b/>
      <w:i/>
      <w:sz w:val="22"/>
      <w:lang w:val="en-US" w:eastAsia="en-US"/>
    </w:rPr>
  </w:style>
  <w:style w:type="paragraph" w:customStyle="1" w:styleId="C-Heading5">
    <w:name w:val="C-Heading 5"/>
    <w:next w:val="C-BodyText"/>
    <w:rsid w:val="00065305"/>
    <w:pPr>
      <w:keepNext/>
      <w:numPr>
        <w:ilvl w:val="4"/>
        <w:numId w:val="12"/>
      </w:numPr>
      <w:spacing w:before="240" w:after="60"/>
      <w:outlineLvl w:val="4"/>
    </w:pPr>
    <w:rPr>
      <w:rFonts w:ascii="Arial Narrow" w:eastAsia="Times New Roman" w:hAnsi="Arial Narrow"/>
      <w:sz w:val="24"/>
      <w:lang w:val="en-US" w:eastAsia="en-US"/>
    </w:rPr>
  </w:style>
  <w:style w:type="character" w:customStyle="1" w:styleId="C-BodyTextChar1">
    <w:name w:val="C-Body Text Char1"/>
    <w:basedOn w:val="DefaultParagraphFont"/>
    <w:link w:val="C-BodyText"/>
    <w:rsid w:val="00065305"/>
    <w:rPr>
      <w:rFonts w:eastAsia="Times New Roman"/>
      <w:sz w:val="24"/>
      <w:lang w:val="en-US" w:eastAsia="en-US"/>
    </w:rPr>
  </w:style>
  <w:style w:type="character" w:customStyle="1" w:styleId="UnresolvedMention1">
    <w:name w:val="Unresolved Mention1"/>
    <w:basedOn w:val="DefaultParagraphFont"/>
    <w:uiPriority w:val="99"/>
    <w:semiHidden/>
    <w:unhideWhenUsed/>
    <w:rsid w:val="00DD6134"/>
    <w:rPr>
      <w:color w:val="605E5C"/>
      <w:shd w:val="clear" w:color="auto" w:fill="E1DFDD"/>
    </w:rPr>
  </w:style>
  <w:style w:type="character" w:customStyle="1" w:styleId="e24kjd">
    <w:name w:val="e24kjd"/>
    <w:basedOn w:val="DefaultParagraphFont"/>
    <w:rsid w:val="00F17D9C"/>
  </w:style>
  <w:style w:type="character" w:customStyle="1" w:styleId="ListParagraphChar">
    <w:name w:val="List Paragraph Char"/>
    <w:basedOn w:val="DefaultParagraphFont"/>
    <w:link w:val="ListParagraph"/>
    <w:uiPriority w:val="34"/>
    <w:rsid w:val="00EB55A5"/>
    <w:rPr>
      <w:rFonts w:ascii="Arial" w:hAnsi="Arial" w:cs="Arial"/>
      <w:sz w:val="24"/>
      <w:szCs w:val="24"/>
    </w:rPr>
  </w:style>
  <w:style w:type="character" w:customStyle="1" w:styleId="highlight">
    <w:name w:val="highlight"/>
    <w:basedOn w:val="DefaultParagraphFont"/>
    <w:rsid w:val="009B64A3"/>
  </w:style>
  <w:style w:type="character" w:customStyle="1" w:styleId="UnresolvedMention2">
    <w:name w:val="Unresolved Mention2"/>
    <w:basedOn w:val="DefaultParagraphFont"/>
    <w:uiPriority w:val="99"/>
    <w:semiHidden/>
    <w:unhideWhenUsed/>
    <w:rsid w:val="00F33645"/>
    <w:rPr>
      <w:color w:val="605E5C"/>
      <w:shd w:val="clear" w:color="auto" w:fill="E1DFDD"/>
    </w:rPr>
  </w:style>
  <w:style w:type="paragraph" w:styleId="NoSpacing">
    <w:name w:val="No Spacing"/>
    <w:uiPriority w:val="1"/>
    <w:qFormat/>
    <w:rsid w:val="000B1A0B"/>
    <w:rPr>
      <w:rFonts w:ascii="Arial" w:hAnsi="Arial" w:cs="Arial"/>
      <w:sz w:val="24"/>
      <w:szCs w:val="24"/>
    </w:rPr>
  </w:style>
  <w:style w:type="character" w:customStyle="1" w:styleId="apple-converted-space">
    <w:name w:val="apple-converted-space"/>
    <w:basedOn w:val="DefaultParagraphFont"/>
    <w:rsid w:val="00FF73D1"/>
  </w:style>
  <w:style w:type="table" w:customStyle="1" w:styleId="TableGridLight1">
    <w:name w:val="Table Grid Light1"/>
    <w:basedOn w:val="TableNormal"/>
    <w:uiPriority w:val="40"/>
    <w:rsid w:val="001D0B3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3">
    <w:name w:val="Unresolved Mention3"/>
    <w:basedOn w:val="DefaultParagraphFont"/>
    <w:uiPriority w:val="99"/>
    <w:semiHidden/>
    <w:unhideWhenUsed/>
    <w:rsid w:val="00E5671F"/>
    <w:rPr>
      <w:color w:val="605E5C"/>
      <w:shd w:val="clear" w:color="auto" w:fill="E1DFDD"/>
    </w:rPr>
  </w:style>
  <w:style w:type="character" w:customStyle="1" w:styleId="UnresolvedMention">
    <w:name w:val="Unresolved Mention"/>
    <w:basedOn w:val="DefaultParagraphFont"/>
    <w:uiPriority w:val="99"/>
    <w:semiHidden/>
    <w:unhideWhenUsed/>
    <w:rsid w:val="00FB16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8989">
      <w:bodyDiv w:val="1"/>
      <w:marLeft w:val="0"/>
      <w:marRight w:val="0"/>
      <w:marTop w:val="0"/>
      <w:marBottom w:val="0"/>
      <w:divBdr>
        <w:top w:val="none" w:sz="0" w:space="0" w:color="auto"/>
        <w:left w:val="none" w:sz="0" w:space="0" w:color="auto"/>
        <w:bottom w:val="none" w:sz="0" w:space="0" w:color="auto"/>
        <w:right w:val="none" w:sz="0" w:space="0" w:color="auto"/>
      </w:divBdr>
    </w:div>
    <w:div w:id="54280970">
      <w:bodyDiv w:val="1"/>
      <w:marLeft w:val="0"/>
      <w:marRight w:val="0"/>
      <w:marTop w:val="0"/>
      <w:marBottom w:val="0"/>
      <w:divBdr>
        <w:top w:val="none" w:sz="0" w:space="0" w:color="auto"/>
        <w:left w:val="none" w:sz="0" w:space="0" w:color="auto"/>
        <w:bottom w:val="none" w:sz="0" w:space="0" w:color="auto"/>
        <w:right w:val="none" w:sz="0" w:space="0" w:color="auto"/>
      </w:divBdr>
    </w:div>
    <w:div w:id="106195221">
      <w:bodyDiv w:val="1"/>
      <w:marLeft w:val="0"/>
      <w:marRight w:val="0"/>
      <w:marTop w:val="0"/>
      <w:marBottom w:val="0"/>
      <w:divBdr>
        <w:top w:val="none" w:sz="0" w:space="0" w:color="auto"/>
        <w:left w:val="none" w:sz="0" w:space="0" w:color="auto"/>
        <w:bottom w:val="none" w:sz="0" w:space="0" w:color="auto"/>
        <w:right w:val="none" w:sz="0" w:space="0" w:color="auto"/>
      </w:divBdr>
    </w:div>
    <w:div w:id="128523586">
      <w:bodyDiv w:val="1"/>
      <w:marLeft w:val="0"/>
      <w:marRight w:val="0"/>
      <w:marTop w:val="0"/>
      <w:marBottom w:val="0"/>
      <w:divBdr>
        <w:top w:val="none" w:sz="0" w:space="0" w:color="auto"/>
        <w:left w:val="none" w:sz="0" w:space="0" w:color="auto"/>
        <w:bottom w:val="none" w:sz="0" w:space="0" w:color="auto"/>
        <w:right w:val="none" w:sz="0" w:space="0" w:color="auto"/>
      </w:divBdr>
    </w:div>
    <w:div w:id="181744230">
      <w:bodyDiv w:val="1"/>
      <w:marLeft w:val="0"/>
      <w:marRight w:val="0"/>
      <w:marTop w:val="0"/>
      <w:marBottom w:val="0"/>
      <w:divBdr>
        <w:top w:val="none" w:sz="0" w:space="0" w:color="auto"/>
        <w:left w:val="none" w:sz="0" w:space="0" w:color="auto"/>
        <w:bottom w:val="none" w:sz="0" w:space="0" w:color="auto"/>
        <w:right w:val="none" w:sz="0" w:space="0" w:color="auto"/>
      </w:divBdr>
      <w:divsChild>
        <w:div w:id="2118131421">
          <w:marLeft w:val="0"/>
          <w:marRight w:val="0"/>
          <w:marTop w:val="0"/>
          <w:marBottom w:val="0"/>
          <w:divBdr>
            <w:top w:val="none" w:sz="0" w:space="0" w:color="auto"/>
            <w:left w:val="none" w:sz="0" w:space="0" w:color="auto"/>
            <w:bottom w:val="none" w:sz="0" w:space="0" w:color="auto"/>
            <w:right w:val="none" w:sz="0" w:space="0" w:color="auto"/>
          </w:divBdr>
          <w:divsChild>
            <w:div w:id="1266038097">
              <w:marLeft w:val="0"/>
              <w:marRight w:val="0"/>
              <w:marTop w:val="0"/>
              <w:marBottom w:val="0"/>
              <w:divBdr>
                <w:top w:val="none" w:sz="0" w:space="0" w:color="auto"/>
                <w:left w:val="none" w:sz="0" w:space="0" w:color="auto"/>
                <w:bottom w:val="none" w:sz="0" w:space="0" w:color="auto"/>
                <w:right w:val="none" w:sz="0" w:space="0" w:color="auto"/>
              </w:divBdr>
              <w:divsChild>
                <w:div w:id="2129161072">
                  <w:marLeft w:val="0"/>
                  <w:marRight w:val="0"/>
                  <w:marTop w:val="0"/>
                  <w:marBottom w:val="0"/>
                  <w:divBdr>
                    <w:top w:val="none" w:sz="0" w:space="0" w:color="auto"/>
                    <w:left w:val="none" w:sz="0" w:space="0" w:color="auto"/>
                    <w:bottom w:val="none" w:sz="0" w:space="0" w:color="auto"/>
                    <w:right w:val="none" w:sz="0" w:space="0" w:color="auto"/>
                  </w:divBdr>
                  <w:divsChild>
                    <w:div w:id="17656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45772">
      <w:bodyDiv w:val="1"/>
      <w:marLeft w:val="0"/>
      <w:marRight w:val="0"/>
      <w:marTop w:val="0"/>
      <w:marBottom w:val="0"/>
      <w:divBdr>
        <w:top w:val="none" w:sz="0" w:space="0" w:color="auto"/>
        <w:left w:val="none" w:sz="0" w:space="0" w:color="auto"/>
        <w:bottom w:val="none" w:sz="0" w:space="0" w:color="auto"/>
        <w:right w:val="none" w:sz="0" w:space="0" w:color="auto"/>
      </w:divBdr>
    </w:div>
    <w:div w:id="273755673">
      <w:bodyDiv w:val="1"/>
      <w:marLeft w:val="0"/>
      <w:marRight w:val="0"/>
      <w:marTop w:val="0"/>
      <w:marBottom w:val="0"/>
      <w:divBdr>
        <w:top w:val="none" w:sz="0" w:space="0" w:color="auto"/>
        <w:left w:val="none" w:sz="0" w:space="0" w:color="auto"/>
        <w:bottom w:val="none" w:sz="0" w:space="0" w:color="auto"/>
        <w:right w:val="none" w:sz="0" w:space="0" w:color="auto"/>
      </w:divBdr>
    </w:div>
    <w:div w:id="370495754">
      <w:bodyDiv w:val="1"/>
      <w:marLeft w:val="0"/>
      <w:marRight w:val="0"/>
      <w:marTop w:val="0"/>
      <w:marBottom w:val="0"/>
      <w:divBdr>
        <w:top w:val="none" w:sz="0" w:space="0" w:color="auto"/>
        <w:left w:val="none" w:sz="0" w:space="0" w:color="auto"/>
        <w:bottom w:val="none" w:sz="0" w:space="0" w:color="auto"/>
        <w:right w:val="none" w:sz="0" w:space="0" w:color="auto"/>
      </w:divBdr>
    </w:div>
    <w:div w:id="372851032">
      <w:bodyDiv w:val="1"/>
      <w:marLeft w:val="0"/>
      <w:marRight w:val="0"/>
      <w:marTop w:val="0"/>
      <w:marBottom w:val="0"/>
      <w:divBdr>
        <w:top w:val="none" w:sz="0" w:space="0" w:color="auto"/>
        <w:left w:val="none" w:sz="0" w:space="0" w:color="auto"/>
        <w:bottom w:val="none" w:sz="0" w:space="0" w:color="auto"/>
        <w:right w:val="none" w:sz="0" w:space="0" w:color="auto"/>
      </w:divBdr>
    </w:div>
    <w:div w:id="401224782">
      <w:bodyDiv w:val="1"/>
      <w:marLeft w:val="0"/>
      <w:marRight w:val="0"/>
      <w:marTop w:val="0"/>
      <w:marBottom w:val="0"/>
      <w:divBdr>
        <w:top w:val="none" w:sz="0" w:space="0" w:color="auto"/>
        <w:left w:val="none" w:sz="0" w:space="0" w:color="auto"/>
        <w:bottom w:val="none" w:sz="0" w:space="0" w:color="auto"/>
        <w:right w:val="none" w:sz="0" w:space="0" w:color="auto"/>
      </w:divBdr>
      <w:divsChild>
        <w:div w:id="383255639">
          <w:marLeft w:val="0"/>
          <w:marRight w:val="0"/>
          <w:marTop w:val="0"/>
          <w:marBottom w:val="0"/>
          <w:divBdr>
            <w:top w:val="none" w:sz="0" w:space="0" w:color="auto"/>
            <w:left w:val="none" w:sz="0" w:space="0" w:color="auto"/>
            <w:bottom w:val="none" w:sz="0" w:space="0" w:color="auto"/>
            <w:right w:val="none" w:sz="0" w:space="0" w:color="auto"/>
          </w:divBdr>
          <w:divsChild>
            <w:div w:id="1235236655">
              <w:marLeft w:val="0"/>
              <w:marRight w:val="0"/>
              <w:marTop w:val="0"/>
              <w:marBottom w:val="0"/>
              <w:divBdr>
                <w:top w:val="none" w:sz="0" w:space="0" w:color="auto"/>
                <w:left w:val="none" w:sz="0" w:space="0" w:color="auto"/>
                <w:bottom w:val="none" w:sz="0" w:space="0" w:color="auto"/>
                <w:right w:val="none" w:sz="0" w:space="0" w:color="auto"/>
              </w:divBdr>
              <w:divsChild>
                <w:div w:id="1152210318">
                  <w:marLeft w:val="0"/>
                  <w:marRight w:val="0"/>
                  <w:marTop w:val="0"/>
                  <w:marBottom w:val="0"/>
                  <w:divBdr>
                    <w:top w:val="none" w:sz="0" w:space="0" w:color="auto"/>
                    <w:left w:val="none" w:sz="0" w:space="0" w:color="auto"/>
                    <w:bottom w:val="none" w:sz="0" w:space="0" w:color="auto"/>
                    <w:right w:val="none" w:sz="0" w:space="0" w:color="auto"/>
                  </w:divBdr>
                  <w:divsChild>
                    <w:div w:id="184801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0156627">
      <w:bodyDiv w:val="1"/>
      <w:marLeft w:val="0"/>
      <w:marRight w:val="0"/>
      <w:marTop w:val="0"/>
      <w:marBottom w:val="0"/>
      <w:divBdr>
        <w:top w:val="none" w:sz="0" w:space="0" w:color="auto"/>
        <w:left w:val="none" w:sz="0" w:space="0" w:color="auto"/>
        <w:bottom w:val="none" w:sz="0" w:space="0" w:color="auto"/>
        <w:right w:val="none" w:sz="0" w:space="0" w:color="auto"/>
      </w:divBdr>
    </w:div>
    <w:div w:id="441458002">
      <w:marLeft w:val="0"/>
      <w:marRight w:val="0"/>
      <w:marTop w:val="0"/>
      <w:marBottom w:val="0"/>
      <w:divBdr>
        <w:top w:val="none" w:sz="0" w:space="0" w:color="auto"/>
        <w:left w:val="none" w:sz="0" w:space="0" w:color="auto"/>
        <w:bottom w:val="none" w:sz="0" w:space="0" w:color="auto"/>
        <w:right w:val="none" w:sz="0" w:space="0" w:color="auto"/>
      </w:divBdr>
    </w:div>
    <w:div w:id="441458003">
      <w:marLeft w:val="0"/>
      <w:marRight w:val="0"/>
      <w:marTop w:val="0"/>
      <w:marBottom w:val="0"/>
      <w:divBdr>
        <w:top w:val="none" w:sz="0" w:space="0" w:color="auto"/>
        <w:left w:val="none" w:sz="0" w:space="0" w:color="auto"/>
        <w:bottom w:val="none" w:sz="0" w:space="0" w:color="auto"/>
        <w:right w:val="none" w:sz="0" w:space="0" w:color="auto"/>
      </w:divBdr>
    </w:div>
    <w:div w:id="441458005">
      <w:marLeft w:val="0"/>
      <w:marRight w:val="0"/>
      <w:marTop w:val="0"/>
      <w:marBottom w:val="0"/>
      <w:divBdr>
        <w:top w:val="none" w:sz="0" w:space="0" w:color="auto"/>
        <w:left w:val="none" w:sz="0" w:space="0" w:color="auto"/>
        <w:bottom w:val="none" w:sz="0" w:space="0" w:color="auto"/>
        <w:right w:val="none" w:sz="0" w:space="0" w:color="auto"/>
      </w:divBdr>
    </w:div>
    <w:div w:id="441458006">
      <w:marLeft w:val="0"/>
      <w:marRight w:val="0"/>
      <w:marTop w:val="0"/>
      <w:marBottom w:val="0"/>
      <w:divBdr>
        <w:top w:val="none" w:sz="0" w:space="0" w:color="auto"/>
        <w:left w:val="none" w:sz="0" w:space="0" w:color="auto"/>
        <w:bottom w:val="none" w:sz="0" w:space="0" w:color="auto"/>
        <w:right w:val="none" w:sz="0" w:space="0" w:color="auto"/>
      </w:divBdr>
    </w:div>
    <w:div w:id="441458007">
      <w:marLeft w:val="0"/>
      <w:marRight w:val="0"/>
      <w:marTop w:val="0"/>
      <w:marBottom w:val="0"/>
      <w:divBdr>
        <w:top w:val="none" w:sz="0" w:space="0" w:color="auto"/>
        <w:left w:val="none" w:sz="0" w:space="0" w:color="auto"/>
        <w:bottom w:val="none" w:sz="0" w:space="0" w:color="auto"/>
        <w:right w:val="none" w:sz="0" w:space="0" w:color="auto"/>
      </w:divBdr>
    </w:div>
    <w:div w:id="441458008">
      <w:marLeft w:val="0"/>
      <w:marRight w:val="0"/>
      <w:marTop w:val="0"/>
      <w:marBottom w:val="0"/>
      <w:divBdr>
        <w:top w:val="none" w:sz="0" w:space="0" w:color="auto"/>
        <w:left w:val="none" w:sz="0" w:space="0" w:color="auto"/>
        <w:bottom w:val="none" w:sz="0" w:space="0" w:color="auto"/>
        <w:right w:val="none" w:sz="0" w:space="0" w:color="auto"/>
      </w:divBdr>
    </w:div>
    <w:div w:id="441458009">
      <w:marLeft w:val="0"/>
      <w:marRight w:val="0"/>
      <w:marTop w:val="0"/>
      <w:marBottom w:val="0"/>
      <w:divBdr>
        <w:top w:val="none" w:sz="0" w:space="0" w:color="auto"/>
        <w:left w:val="none" w:sz="0" w:space="0" w:color="auto"/>
        <w:bottom w:val="none" w:sz="0" w:space="0" w:color="auto"/>
        <w:right w:val="none" w:sz="0" w:space="0" w:color="auto"/>
      </w:divBdr>
    </w:div>
    <w:div w:id="441458010">
      <w:marLeft w:val="0"/>
      <w:marRight w:val="0"/>
      <w:marTop w:val="0"/>
      <w:marBottom w:val="0"/>
      <w:divBdr>
        <w:top w:val="none" w:sz="0" w:space="0" w:color="auto"/>
        <w:left w:val="none" w:sz="0" w:space="0" w:color="auto"/>
        <w:bottom w:val="none" w:sz="0" w:space="0" w:color="auto"/>
        <w:right w:val="none" w:sz="0" w:space="0" w:color="auto"/>
      </w:divBdr>
      <w:divsChild>
        <w:div w:id="441458004">
          <w:marLeft w:val="0"/>
          <w:marRight w:val="0"/>
          <w:marTop w:val="0"/>
          <w:marBottom w:val="0"/>
          <w:divBdr>
            <w:top w:val="none" w:sz="0" w:space="0" w:color="auto"/>
            <w:left w:val="none" w:sz="0" w:space="0" w:color="auto"/>
            <w:bottom w:val="none" w:sz="0" w:space="0" w:color="auto"/>
            <w:right w:val="none" w:sz="0" w:space="0" w:color="auto"/>
          </w:divBdr>
          <w:divsChild>
            <w:div w:id="4414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8011">
      <w:marLeft w:val="0"/>
      <w:marRight w:val="0"/>
      <w:marTop w:val="0"/>
      <w:marBottom w:val="0"/>
      <w:divBdr>
        <w:top w:val="none" w:sz="0" w:space="0" w:color="auto"/>
        <w:left w:val="none" w:sz="0" w:space="0" w:color="auto"/>
        <w:bottom w:val="none" w:sz="0" w:space="0" w:color="auto"/>
        <w:right w:val="none" w:sz="0" w:space="0" w:color="auto"/>
      </w:divBdr>
    </w:div>
    <w:div w:id="441458012">
      <w:marLeft w:val="0"/>
      <w:marRight w:val="0"/>
      <w:marTop w:val="0"/>
      <w:marBottom w:val="0"/>
      <w:divBdr>
        <w:top w:val="none" w:sz="0" w:space="0" w:color="auto"/>
        <w:left w:val="none" w:sz="0" w:space="0" w:color="auto"/>
        <w:bottom w:val="none" w:sz="0" w:space="0" w:color="auto"/>
        <w:right w:val="none" w:sz="0" w:space="0" w:color="auto"/>
      </w:divBdr>
    </w:div>
    <w:div w:id="441458013">
      <w:marLeft w:val="0"/>
      <w:marRight w:val="0"/>
      <w:marTop w:val="0"/>
      <w:marBottom w:val="0"/>
      <w:divBdr>
        <w:top w:val="none" w:sz="0" w:space="0" w:color="auto"/>
        <w:left w:val="none" w:sz="0" w:space="0" w:color="auto"/>
        <w:bottom w:val="none" w:sz="0" w:space="0" w:color="auto"/>
        <w:right w:val="none" w:sz="0" w:space="0" w:color="auto"/>
      </w:divBdr>
    </w:div>
    <w:div w:id="441458014">
      <w:marLeft w:val="0"/>
      <w:marRight w:val="0"/>
      <w:marTop w:val="0"/>
      <w:marBottom w:val="0"/>
      <w:divBdr>
        <w:top w:val="none" w:sz="0" w:space="0" w:color="auto"/>
        <w:left w:val="none" w:sz="0" w:space="0" w:color="auto"/>
        <w:bottom w:val="none" w:sz="0" w:space="0" w:color="auto"/>
        <w:right w:val="none" w:sz="0" w:space="0" w:color="auto"/>
      </w:divBdr>
    </w:div>
    <w:div w:id="441458015">
      <w:marLeft w:val="0"/>
      <w:marRight w:val="0"/>
      <w:marTop w:val="0"/>
      <w:marBottom w:val="0"/>
      <w:divBdr>
        <w:top w:val="none" w:sz="0" w:space="0" w:color="auto"/>
        <w:left w:val="none" w:sz="0" w:space="0" w:color="auto"/>
        <w:bottom w:val="none" w:sz="0" w:space="0" w:color="auto"/>
        <w:right w:val="none" w:sz="0" w:space="0" w:color="auto"/>
      </w:divBdr>
    </w:div>
    <w:div w:id="441458016">
      <w:marLeft w:val="0"/>
      <w:marRight w:val="0"/>
      <w:marTop w:val="0"/>
      <w:marBottom w:val="0"/>
      <w:divBdr>
        <w:top w:val="none" w:sz="0" w:space="0" w:color="auto"/>
        <w:left w:val="none" w:sz="0" w:space="0" w:color="auto"/>
        <w:bottom w:val="none" w:sz="0" w:space="0" w:color="auto"/>
        <w:right w:val="none" w:sz="0" w:space="0" w:color="auto"/>
      </w:divBdr>
    </w:div>
    <w:div w:id="441458017">
      <w:marLeft w:val="0"/>
      <w:marRight w:val="0"/>
      <w:marTop w:val="0"/>
      <w:marBottom w:val="0"/>
      <w:divBdr>
        <w:top w:val="none" w:sz="0" w:space="0" w:color="auto"/>
        <w:left w:val="none" w:sz="0" w:space="0" w:color="auto"/>
        <w:bottom w:val="none" w:sz="0" w:space="0" w:color="auto"/>
        <w:right w:val="none" w:sz="0" w:space="0" w:color="auto"/>
      </w:divBdr>
    </w:div>
    <w:div w:id="441458018">
      <w:marLeft w:val="0"/>
      <w:marRight w:val="0"/>
      <w:marTop w:val="0"/>
      <w:marBottom w:val="0"/>
      <w:divBdr>
        <w:top w:val="none" w:sz="0" w:space="0" w:color="auto"/>
        <w:left w:val="none" w:sz="0" w:space="0" w:color="auto"/>
        <w:bottom w:val="none" w:sz="0" w:space="0" w:color="auto"/>
        <w:right w:val="none" w:sz="0" w:space="0" w:color="auto"/>
      </w:divBdr>
    </w:div>
    <w:div w:id="441458019">
      <w:marLeft w:val="0"/>
      <w:marRight w:val="0"/>
      <w:marTop w:val="0"/>
      <w:marBottom w:val="0"/>
      <w:divBdr>
        <w:top w:val="none" w:sz="0" w:space="0" w:color="auto"/>
        <w:left w:val="none" w:sz="0" w:space="0" w:color="auto"/>
        <w:bottom w:val="none" w:sz="0" w:space="0" w:color="auto"/>
        <w:right w:val="none" w:sz="0" w:space="0" w:color="auto"/>
      </w:divBdr>
    </w:div>
    <w:div w:id="441458020">
      <w:marLeft w:val="0"/>
      <w:marRight w:val="0"/>
      <w:marTop w:val="0"/>
      <w:marBottom w:val="0"/>
      <w:divBdr>
        <w:top w:val="none" w:sz="0" w:space="0" w:color="auto"/>
        <w:left w:val="none" w:sz="0" w:space="0" w:color="auto"/>
        <w:bottom w:val="none" w:sz="0" w:space="0" w:color="auto"/>
        <w:right w:val="none" w:sz="0" w:space="0" w:color="auto"/>
      </w:divBdr>
    </w:div>
    <w:div w:id="441458021">
      <w:marLeft w:val="0"/>
      <w:marRight w:val="0"/>
      <w:marTop w:val="0"/>
      <w:marBottom w:val="0"/>
      <w:divBdr>
        <w:top w:val="none" w:sz="0" w:space="0" w:color="auto"/>
        <w:left w:val="none" w:sz="0" w:space="0" w:color="auto"/>
        <w:bottom w:val="none" w:sz="0" w:space="0" w:color="auto"/>
        <w:right w:val="none" w:sz="0" w:space="0" w:color="auto"/>
      </w:divBdr>
    </w:div>
    <w:div w:id="441458022">
      <w:marLeft w:val="0"/>
      <w:marRight w:val="0"/>
      <w:marTop w:val="0"/>
      <w:marBottom w:val="0"/>
      <w:divBdr>
        <w:top w:val="none" w:sz="0" w:space="0" w:color="auto"/>
        <w:left w:val="none" w:sz="0" w:space="0" w:color="auto"/>
        <w:bottom w:val="none" w:sz="0" w:space="0" w:color="auto"/>
        <w:right w:val="none" w:sz="0" w:space="0" w:color="auto"/>
      </w:divBdr>
    </w:div>
    <w:div w:id="441458023">
      <w:marLeft w:val="0"/>
      <w:marRight w:val="0"/>
      <w:marTop w:val="0"/>
      <w:marBottom w:val="0"/>
      <w:divBdr>
        <w:top w:val="none" w:sz="0" w:space="0" w:color="auto"/>
        <w:left w:val="none" w:sz="0" w:space="0" w:color="auto"/>
        <w:bottom w:val="none" w:sz="0" w:space="0" w:color="auto"/>
        <w:right w:val="none" w:sz="0" w:space="0" w:color="auto"/>
      </w:divBdr>
    </w:div>
    <w:div w:id="441458024">
      <w:marLeft w:val="0"/>
      <w:marRight w:val="0"/>
      <w:marTop w:val="0"/>
      <w:marBottom w:val="0"/>
      <w:divBdr>
        <w:top w:val="none" w:sz="0" w:space="0" w:color="auto"/>
        <w:left w:val="none" w:sz="0" w:space="0" w:color="auto"/>
        <w:bottom w:val="none" w:sz="0" w:space="0" w:color="auto"/>
        <w:right w:val="none" w:sz="0" w:space="0" w:color="auto"/>
      </w:divBdr>
    </w:div>
    <w:div w:id="441458025">
      <w:marLeft w:val="0"/>
      <w:marRight w:val="0"/>
      <w:marTop w:val="0"/>
      <w:marBottom w:val="0"/>
      <w:divBdr>
        <w:top w:val="none" w:sz="0" w:space="0" w:color="auto"/>
        <w:left w:val="none" w:sz="0" w:space="0" w:color="auto"/>
        <w:bottom w:val="none" w:sz="0" w:space="0" w:color="auto"/>
        <w:right w:val="none" w:sz="0" w:space="0" w:color="auto"/>
      </w:divBdr>
    </w:div>
    <w:div w:id="441458026">
      <w:marLeft w:val="0"/>
      <w:marRight w:val="0"/>
      <w:marTop w:val="0"/>
      <w:marBottom w:val="0"/>
      <w:divBdr>
        <w:top w:val="none" w:sz="0" w:space="0" w:color="auto"/>
        <w:left w:val="none" w:sz="0" w:space="0" w:color="auto"/>
        <w:bottom w:val="none" w:sz="0" w:space="0" w:color="auto"/>
        <w:right w:val="none" w:sz="0" w:space="0" w:color="auto"/>
      </w:divBdr>
    </w:div>
    <w:div w:id="514617342">
      <w:bodyDiv w:val="1"/>
      <w:marLeft w:val="0"/>
      <w:marRight w:val="0"/>
      <w:marTop w:val="0"/>
      <w:marBottom w:val="0"/>
      <w:divBdr>
        <w:top w:val="none" w:sz="0" w:space="0" w:color="auto"/>
        <w:left w:val="none" w:sz="0" w:space="0" w:color="auto"/>
        <w:bottom w:val="none" w:sz="0" w:space="0" w:color="auto"/>
        <w:right w:val="none" w:sz="0" w:space="0" w:color="auto"/>
      </w:divBdr>
    </w:div>
    <w:div w:id="614749059">
      <w:bodyDiv w:val="1"/>
      <w:marLeft w:val="0"/>
      <w:marRight w:val="0"/>
      <w:marTop w:val="0"/>
      <w:marBottom w:val="0"/>
      <w:divBdr>
        <w:top w:val="none" w:sz="0" w:space="0" w:color="auto"/>
        <w:left w:val="none" w:sz="0" w:space="0" w:color="auto"/>
        <w:bottom w:val="none" w:sz="0" w:space="0" w:color="auto"/>
        <w:right w:val="none" w:sz="0" w:space="0" w:color="auto"/>
      </w:divBdr>
      <w:divsChild>
        <w:div w:id="2032488498">
          <w:marLeft w:val="0"/>
          <w:marRight w:val="0"/>
          <w:marTop w:val="0"/>
          <w:marBottom w:val="0"/>
          <w:divBdr>
            <w:top w:val="none" w:sz="0" w:space="0" w:color="auto"/>
            <w:left w:val="none" w:sz="0" w:space="0" w:color="auto"/>
            <w:bottom w:val="none" w:sz="0" w:space="0" w:color="auto"/>
            <w:right w:val="none" w:sz="0" w:space="0" w:color="auto"/>
          </w:divBdr>
          <w:divsChild>
            <w:div w:id="737631445">
              <w:marLeft w:val="0"/>
              <w:marRight w:val="0"/>
              <w:marTop w:val="0"/>
              <w:marBottom w:val="0"/>
              <w:divBdr>
                <w:top w:val="none" w:sz="0" w:space="0" w:color="auto"/>
                <w:left w:val="none" w:sz="0" w:space="0" w:color="auto"/>
                <w:bottom w:val="none" w:sz="0" w:space="0" w:color="auto"/>
                <w:right w:val="none" w:sz="0" w:space="0" w:color="auto"/>
              </w:divBdr>
              <w:divsChild>
                <w:div w:id="1046566756">
                  <w:marLeft w:val="0"/>
                  <w:marRight w:val="0"/>
                  <w:marTop w:val="0"/>
                  <w:marBottom w:val="0"/>
                  <w:divBdr>
                    <w:top w:val="none" w:sz="0" w:space="0" w:color="auto"/>
                    <w:left w:val="none" w:sz="0" w:space="0" w:color="auto"/>
                    <w:bottom w:val="none" w:sz="0" w:space="0" w:color="auto"/>
                    <w:right w:val="none" w:sz="0" w:space="0" w:color="auto"/>
                  </w:divBdr>
                  <w:divsChild>
                    <w:div w:id="153638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465930">
      <w:bodyDiv w:val="1"/>
      <w:marLeft w:val="0"/>
      <w:marRight w:val="0"/>
      <w:marTop w:val="0"/>
      <w:marBottom w:val="0"/>
      <w:divBdr>
        <w:top w:val="none" w:sz="0" w:space="0" w:color="auto"/>
        <w:left w:val="none" w:sz="0" w:space="0" w:color="auto"/>
        <w:bottom w:val="none" w:sz="0" w:space="0" w:color="auto"/>
        <w:right w:val="none" w:sz="0" w:space="0" w:color="auto"/>
      </w:divBdr>
    </w:div>
    <w:div w:id="626543288">
      <w:bodyDiv w:val="1"/>
      <w:marLeft w:val="0"/>
      <w:marRight w:val="0"/>
      <w:marTop w:val="0"/>
      <w:marBottom w:val="0"/>
      <w:divBdr>
        <w:top w:val="none" w:sz="0" w:space="0" w:color="auto"/>
        <w:left w:val="none" w:sz="0" w:space="0" w:color="auto"/>
        <w:bottom w:val="none" w:sz="0" w:space="0" w:color="auto"/>
        <w:right w:val="none" w:sz="0" w:space="0" w:color="auto"/>
      </w:divBdr>
    </w:div>
    <w:div w:id="630718533">
      <w:bodyDiv w:val="1"/>
      <w:marLeft w:val="0"/>
      <w:marRight w:val="0"/>
      <w:marTop w:val="0"/>
      <w:marBottom w:val="0"/>
      <w:divBdr>
        <w:top w:val="none" w:sz="0" w:space="0" w:color="auto"/>
        <w:left w:val="none" w:sz="0" w:space="0" w:color="auto"/>
        <w:bottom w:val="none" w:sz="0" w:space="0" w:color="auto"/>
        <w:right w:val="none" w:sz="0" w:space="0" w:color="auto"/>
      </w:divBdr>
    </w:div>
    <w:div w:id="669989839">
      <w:bodyDiv w:val="1"/>
      <w:marLeft w:val="0"/>
      <w:marRight w:val="0"/>
      <w:marTop w:val="0"/>
      <w:marBottom w:val="0"/>
      <w:divBdr>
        <w:top w:val="none" w:sz="0" w:space="0" w:color="auto"/>
        <w:left w:val="none" w:sz="0" w:space="0" w:color="auto"/>
        <w:bottom w:val="none" w:sz="0" w:space="0" w:color="auto"/>
        <w:right w:val="none" w:sz="0" w:space="0" w:color="auto"/>
      </w:divBdr>
    </w:div>
    <w:div w:id="824320616">
      <w:bodyDiv w:val="1"/>
      <w:marLeft w:val="0"/>
      <w:marRight w:val="0"/>
      <w:marTop w:val="0"/>
      <w:marBottom w:val="0"/>
      <w:divBdr>
        <w:top w:val="none" w:sz="0" w:space="0" w:color="auto"/>
        <w:left w:val="none" w:sz="0" w:space="0" w:color="auto"/>
        <w:bottom w:val="none" w:sz="0" w:space="0" w:color="auto"/>
        <w:right w:val="none" w:sz="0" w:space="0" w:color="auto"/>
      </w:divBdr>
      <w:divsChild>
        <w:div w:id="1264997520">
          <w:marLeft w:val="0"/>
          <w:marRight w:val="0"/>
          <w:marTop w:val="0"/>
          <w:marBottom w:val="0"/>
          <w:divBdr>
            <w:top w:val="none" w:sz="0" w:space="0" w:color="auto"/>
            <w:left w:val="none" w:sz="0" w:space="0" w:color="auto"/>
            <w:bottom w:val="none" w:sz="0" w:space="0" w:color="auto"/>
            <w:right w:val="none" w:sz="0" w:space="0" w:color="auto"/>
          </w:divBdr>
          <w:divsChild>
            <w:div w:id="460418878">
              <w:marLeft w:val="0"/>
              <w:marRight w:val="0"/>
              <w:marTop w:val="0"/>
              <w:marBottom w:val="0"/>
              <w:divBdr>
                <w:top w:val="none" w:sz="0" w:space="0" w:color="auto"/>
                <w:left w:val="none" w:sz="0" w:space="0" w:color="auto"/>
                <w:bottom w:val="none" w:sz="0" w:space="0" w:color="auto"/>
                <w:right w:val="none" w:sz="0" w:space="0" w:color="auto"/>
              </w:divBdr>
              <w:divsChild>
                <w:div w:id="2136408542">
                  <w:marLeft w:val="0"/>
                  <w:marRight w:val="0"/>
                  <w:marTop w:val="0"/>
                  <w:marBottom w:val="0"/>
                  <w:divBdr>
                    <w:top w:val="none" w:sz="0" w:space="0" w:color="auto"/>
                    <w:left w:val="none" w:sz="0" w:space="0" w:color="auto"/>
                    <w:bottom w:val="none" w:sz="0" w:space="0" w:color="auto"/>
                    <w:right w:val="none" w:sz="0" w:space="0" w:color="auto"/>
                  </w:divBdr>
                  <w:divsChild>
                    <w:div w:id="3385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1480401">
      <w:bodyDiv w:val="1"/>
      <w:marLeft w:val="0"/>
      <w:marRight w:val="0"/>
      <w:marTop w:val="0"/>
      <w:marBottom w:val="0"/>
      <w:divBdr>
        <w:top w:val="none" w:sz="0" w:space="0" w:color="auto"/>
        <w:left w:val="none" w:sz="0" w:space="0" w:color="auto"/>
        <w:bottom w:val="none" w:sz="0" w:space="0" w:color="auto"/>
        <w:right w:val="none" w:sz="0" w:space="0" w:color="auto"/>
      </w:divBdr>
    </w:div>
    <w:div w:id="907762121">
      <w:bodyDiv w:val="1"/>
      <w:marLeft w:val="0"/>
      <w:marRight w:val="0"/>
      <w:marTop w:val="0"/>
      <w:marBottom w:val="0"/>
      <w:divBdr>
        <w:top w:val="none" w:sz="0" w:space="0" w:color="auto"/>
        <w:left w:val="none" w:sz="0" w:space="0" w:color="auto"/>
        <w:bottom w:val="none" w:sz="0" w:space="0" w:color="auto"/>
        <w:right w:val="none" w:sz="0" w:space="0" w:color="auto"/>
      </w:divBdr>
    </w:div>
    <w:div w:id="963002150">
      <w:bodyDiv w:val="1"/>
      <w:marLeft w:val="0"/>
      <w:marRight w:val="0"/>
      <w:marTop w:val="0"/>
      <w:marBottom w:val="0"/>
      <w:divBdr>
        <w:top w:val="none" w:sz="0" w:space="0" w:color="auto"/>
        <w:left w:val="none" w:sz="0" w:space="0" w:color="auto"/>
        <w:bottom w:val="none" w:sz="0" w:space="0" w:color="auto"/>
        <w:right w:val="none" w:sz="0" w:space="0" w:color="auto"/>
      </w:divBdr>
      <w:divsChild>
        <w:div w:id="1109204425">
          <w:marLeft w:val="0"/>
          <w:marRight w:val="0"/>
          <w:marTop w:val="0"/>
          <w:marBottom w:val="0"/>
          <w:divBdr>
            <w:top w:val="none" w:sz="0" w:space="0" w:color="auto"/>
            <w:left w:val="none" w:sz="0" w:space="0" w:color="auto"/>
            <w:bottom w:val="none" w:sz="0" w:space="0" w:color="auto"/>
            <w:right w:val="none" w:sz="0" w:space="0" w:color="auto"/>
          </w:divBdr>
          <w:divsChild>
            <w:div w:id="1489516920">
              <w:marLeft w:val="0"/>
              <w:marRight w:val="0"/>
              <w:marTop w:val="0"/>
              <w:marBottom w:val="0"/>
              <w:divBdr>
                <w:top w:val="none" w:sz="0" w:space="0" w:color="auto"/>
                <w:left w:val="none" w:sz="0" w:space="0" w:color="auto"/>
                <w:bottom w:val="none" w:sz="0" w:space="0" w:color="auto"/>
                <w:right w:val="none" w:sz="0" w:space="0" w:color="auto"/>
              </w:divBdr>
              <w:divsChild>
                <w:div w:id="976955867">
                  <w:marLeft w:val="0"/>
                  <w:marRight w:val="0"/>
                  <w:marTop w:val="0"/>
                  <w:marBottom w:val="0"/>
                  <w:divBdr>
                    <w:top w:val="none" w:sz="0" w:space="0" w:color="auto"/>
                    <w:left w:val="none" w:sz="0" w:space="0" w:color="auto"/>
                    <w:bottom w:val="none" w:sz="0" w:space="0" w:color="auto"/>
                    <w:right w:val="none" w:sz="0" w:space="0" w:color="auto"/>
                  </w:divBdr>
                  <w:divsChild>
                    <w:div w:id="84767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409574">
      <w:bodyDiv w:val="1"/>
      <w:marLeft w:val="0"/>
      <w:marRight w:val="0"/>
      <w:marTop w:val="0"/>
      <w:marBottom w:val="0"/>
      <w:divBdr>
        <w:top w:val="none" w:sz="0" w:space="0" w:color="auto"/>
        <w:left w:val="none" w:sz="0" w:space="0" w:color="auto"/>
        <w:bottom w:val="none" w:sz="0" w:space="0" w:color="auto"/>
        <w:right w:val="none" w:sz="0" w:space="0" w:color="auto"/>
      </w:divBdr>
    </w:div>
    <w:div w:id="1099329863">
      <w:bodyDiv w:val="1"/>
      <w:marLeft w:val="0"/>
      <w:marRight w:val="0"/>
      <w:marTop w:val="0"/>
      <w:marBottom w:val="0"/>
      <w:divBdr>
        <w:top w:val="none" w:sz="0" w:space="0" w:color="auto"/>
        <w:left w:val="none" w:sz="0" w:space="0" w:color="auto"/>
        <w:bottom w:val="none" w:sz="0" w:space="0" w:color="auto"/>
        <w:right w:val="none" w:sz="0" w:space="0" w:color="auto"/>
      </w:divBdr>
      <w:divsChild>
        <w:div w:id="414863054">
          <w:marLeft w:val="0"/>
          <w:marRight w:val="0"/>
          <w:marTop w:val="0"/>
          <w:marBottom w:val="0"/>
          <w:divBdr>
            <w:top w:val="none" w:sz="0" w:space="0" w:color="auto"/>
            <w:left w:val="none" w:sz="0" w:space="0" w:color="auto"/>
            <w:bottom w:val="none" w:sz="0" w:space="0" w:color="auto"/>
            <w:right w:val="none" w:sz="0" w:space="0" w:color="auto"/>
          </w:divBdr>
          <w:divsChild>
            <w:div w:id="1275088525">
              <w:marLeft w:val="0"/>
              <w:marRight w:val="0"/>
              <w:marTop w:val="0"/>
              <w:marBottom w:val="0"/>
              <w:divBdr>
                <w:top w:val="none" w:sz="0" w:space="0" w:color="auto"/>
                <w:left w:val="none" w:sz="0" w:space="0" w:color="auto"/>
                <w:bottom w:val="none" w:sz="0" w:space="0" w:color="auto"/>
                <w:right w:val="none" w:sz="0" w:space="0" w:color="auto"/>
              </w:divBdr>
              <w:divsChild>
                <w:div w:id="59902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202">
      <w:bodyDiv w:val="1"/>
      <w:marLeft w:val="0"/>
      <w:marRight w:val="0"/>
      <w:marTop w:val="0"/>
      <w:marBottom w:val="0"/>
      <w:divBdr>
        <w:top w:val="none" w:sz="0" w:space="0" w:color="auto"/>
        <w:left w:val="none" w:sz="0" w:space="0" w:color="auto"/>
        <w:bottom w:val="none" w:sz="0" w:space="0" w:color="auto"/>
        <w:right w:val="none" w:sz="0" w:space="0" w:color="auto"/>
      </w:divBdr>
      <w:divsChild>
        <w:div w:id="1047726466">
          <w:marLeft w:val="0"/>
          <w:marRight w:val="0"/>
          <w:marTop w:val="0"/>
          <w:marBottom w:val="0"/>
          <w:divBdr>
            <w:top w:val="none" w:sz="0" w:space="0" w:color="auto"/>
            <w:left w:val="none" w:sz="0" w:space="0" w:color="auto"/>
            <w:bottom w:val="none" w:sz="0" w:space="0" w:color="auto"/>
            <w:right w:val="none" w:sz="0" w:space="0" w:color="auto"/>
          </w:divBdr>
          <w:divsChild>
            <w:div w:id="669143004">
              <w:marLeft w:val="0"/>
              <w:marRight w:val="0"/>
              <w:marTop w:val="0"/>
              <w:marBottom w:val="0"/>
              <w:divBdr>
                <w:top w:val="none" w:sz="0" w:space="0" w:color="auto"/>
                <w:left w:val="none" w:sz="0" w:space="0" w:color="auto"/>
                <w:bottom w:val="none" w:sz="0" w:space="0" w:color="auto"/>
                <w:right w:val="none" w:sz="0" w:space="0" w:color="auto"/>
              </w:divBdr>
              <w:divsChild>
                <w:div w:id="3240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954738">
      <w:bodyDiv w:val="1"/>
      <w:marLeft w:val="0"/>
      <w:marRight w:val="0"/>
      <w:marTop w:val="0"/>
      <w:marBottom w:val="0"/>
      <w:divBdr>
        <w:top w:val="none" w:sz="0" w:space="0" w:color="auto"/>
        <w:left w:val="none" w:sz="0" w:space="0" w:color="auto"/>
        <w:bottom w:val="none" w:sz="0" w:space="0" w:color="auto"/>
        <w:right w:val="none" w:sz="0" w:space="0" w:color="auto"/>
      </w:divBdr>
    </w:div>
    <w:div w:id="1155032494">
      <w:bodyDiv w:val="1"/>
      <w:marLeft w:val="0"/>
      <w:marRight w:val="0"/>
      <w:marTop w:val="0"/>
      <w:marBottom w:val="0"/>
      <w:divBdr>
        <w:top w:val="none" w:sz="0" w:space="0" w:color="auto"/>
        <w:left w:val="none" w:sz="0" w:space="0" w:color="auto"/>
        <w:bottom w:val="none" w:sz="0" w:space="0" w:color="auto"/>
        <w:right w:val="none" w:sz="0" w:space="0" w:color="auto"/>
      </w:divBdr>
    </w:div>
    <w:div w:id="1212963076">
      <w:bodyDiv w:val="1"/>
      <w:marLeft w:val="0"/>
      <w:marRight w:val="0"/>
      <w:marTop w:val="0"/>
      <w:marBottom w:val="0"/>
      <w:divBdr>
        <w:top w:val="none" w:sz="0" w:space="0" w:color="auto"/>
        <w:left w:val="none" w:sz="0" w:space="0" w:color="auto"/>
        <w:bottom w:val="none" w:sz="0" w:space="0" w:color="auto"/>
        <w:right w:val="none" w:sz="0" w:space="0" w:color="auto"/>
      </w:divBdr>
    </w:div>
    <w:div w:id="1229725060">
      <w:bodyDiv w:val="1"/>
      <w:marLeft w:val="0"/>
      <w:marRight w:val="0"/>
      <w:marTop w:val="0"/>
      <w:marBottom w:val="0"/>
      <w:divBdr>
        <w:top w:val="none" w:sz="0" w:space="0" w:color="auto"/>
        <w:left w:val="none" w:sz="0" w:space="0" w:color="auto"/>
        <w:bottom w:val="none" w:sz="0" w:space="0" w:color="auto"/>
        <w:right w:val="none" w:sz="0" w:space="0" w:color="auto"/>
      </w:divBdr>
    </w:div>
    <w:div w:id="1306204703">
      <w:bodyDiv w:val="1"/>
      <w:marLeft w:val="0"/>
      <w:marRight w:val="0"/>
      <w:marTop w:val="0"/>
      <w:marBottom w:val="0"/>
      <w:divBdr>
        <w:top w:val="none" w:sz="0" w:space="0" w:color="auto"/>
        <w:left w:val="none" w:sz="0" w:space="0" w:color="auto"/>
        <w:bottom w:val="none" w:sz="0" w:space="0" w:color="auto"/>
        <w:right w:val="none" w:sz="0" w:space="0" w:color="auto"/>
      </w:divBdr>
    </w:div>
    <w:div w:id="1318069950">
      <w:bodyDiv w:val="1"/>
      <w:marLeft w:val="0"/>
      <w:marRight w:val="0"/>
      <w:marTop w:val="0"/>
      <w:marBottom w:val="0"/>
      <w:divBdr>
        <w:top w:val="none" w:sz="0" w:space="0" w:color="auto"/>
        <w:left w:val="none" w:sz="0" w:space="0" w:color="auto"/>
        <w:bottom w:val="none" w:sz="0" w:space="0" w:color="auto"/>
        <w:right w:val="none" w:sz="0" w:space="0" w:color="auto"/>
      </w:divBdr>
      <w:divsChild>
        <w:div w:id="791899172">
          <w:marLeft w:val="0"/>
          <w:marRight w:val="0"/>
          <w:marTop w:val="0"/>
          <w:marBottom w:val="0"/>
          <w:divBdr>
            <w:top w:val="none" w:sz="0" w:space="0" w:color="auto"/>
            <w:left w:val="none" w:sz="0" w:space="0" w:color="auto"/>
            <w:bottom w:val="none" w:sz="0" w:space="0" w:color="auto"/>
            <w:right w:val="none" w:sz="0" w:space="0" w:color="auto"/>
          </w:divBdr>
          <w:divsChild>
            <w:div w:id="167411442">
              <w:marLeft w:val="0"/>
              <w:marRight w:val="0"/>
              <w:marTop w:val="0"/>
              <w:marBottom w:val="0"/>
              <w:divBdr>
                <w:top w:val="none" w:sz="0" w:space="0" w:color="auto"/>
                <w:left w:val="none" w:sz="0" w:space="0" w:color="auto"/>
                <w:bottom w:val="none" w:sz="0" w:space="0" w:color="auto"/>
                <w:right w:val="none" w:sz="0" w:space="0" w:color="auto"/>
              </w:divBdr>
              <w:divsChild>
                <w:div w:id="362705698">
                  <w:marLeft w:val="0"/>
                  <w:marRight w:val="0"/>
                  <w:marTop w:val="0"/>
                  <w:marBottom w:val="0"/>
                  <w:divBdr>
                    <w:top w:val="none" w:sz="0" w:space="0" w:color="auto"/>
                    <w:left w:val="none" w:sz="0" w:space="0" w:color="auto"/>
                    <w:bottom w:val="none" w:sz="0" w:space="0" w:color="auto"/>
                    <w:right w:val="none" w:sz="0" w:space="0" w:color="auto"/>
                  </w:divBdr>
                  <w:divsChild>
                    <w:div w:id="70040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2875385">
      <w:bodyDiv w:val="1"/>
      <w:marLeft w:val="0"/>
      <w:marRight w:val="0"/>
      <w:marTop w:val="0"/>
      <w:marBottom w:val="0"/>
      <w:divBdr>
        <w:top w:val="none" w:sz="0" w:space="0" w:color="auto"/>
        <w:left w:val="none" w:sz="0" w:space="0" w:color="auto"/>
        <w:bottom w:val="none" w:sz="0" w:space="0" w:color="auto"/>
        <w:right w:val="none" w:sz="0" w:space="0" w:color="auto"/>
      </w:divBdr>
    </w:div>
    <w:div w:id="1415054638">
      <w:bodyDiv w:val="1"/>
      <w:marLeft w:val="0"/>
      <w:marRight w:val="0"/>
      <w:marTop w:val="0"/>
      <w:marBottom w:val="0"/>
      <w:divBdr>
        <w:top w:val="none" w:sz="0" w:space="0" w:color="auto"/>
        <w:left w:val="none" w:sz="0" w:space="0" w:color="auto"/>
        <w:bottom w:val="none" w:sz="0" w:space="0" w:color="auto"/>
        <w:right w:val="none" w:sz="0" w:space="0" w:color="auto"/>
      </w:divBdr>
      <w:divsChild>
        <w:div w:id="434789154">
          <w:marLeft w:val="0"/>
          <w:marRight w:val="0"/>
          <w:marTop w:val="0"/>
          <w:marBottom w:val="0"/>
          <w:divBdr>
            <w:top w:val="none" w:sz="0" w:space="0" w:color="auto"/>
            <w:left w:val="none" w:sz="0" w:space="0" w:color="auto"/>
            <w:bottom w:val="none" w:sz="0" w:space="0" w:color="auto"/>
            <w:right w:val="none" w:sz="0" w:space="0" w:color="auto"/>
          </w:divBdr>
          <w:divsChild>
            <w:div w:id="244918933">
              <w:marLeft w:val="0"/>
              <w:marRight w:val="0"/>
              <w:marTop w:val="0"/>
              <w:marBottom w:val="0"/>
              <w:divBdr>
                <w:top w:val="none" w:sz="0" w:space="0" w:color="auto"/>
                <w:left w:val="none" w:sz="0" w:space="0" w:color="auto"/>
                <w:bottom w:val="none" w:sz="0" w:space="0" w:color="auto"/>
                <w:right w:val="none" w:sz="0" w:space="0" w:color="auto"/>
              </w:divBdr>
              <w:divsChild>
                <w:div w:id="90243803">
                  <w:marLeft w:val="0"/>
                  <w:marRight w:val="0"/>
                  <w:marTop w:val="0"/>
                  <w:marBottom w:val="0"/>
                  <w:divBdr>
                    <w:top w:val="none" w:sz="0" w:space="0" w:color="auto"/>
                    <w:left w:val="none" w:sz="0" w:space="0" w:color="auto"/>
                    <w:bottom w:val="none" w:sz="0" w:space="0" w:color="auto"/>
                    <w:right w:val="none" w:sz="0" w:space="0" w:color="auto"/>
                  </w:divBdr>
                  <w:divsChild>
                    <w:div w:id="675764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140891">
      <w:bodyDiv w:val="1"/>
      <w:marLeft w:val="0"/>
      <w:marRight w:val="0"/>
      <w:marTop w:val="0"/>
      <w:marBottom w:val="0"/>
      <w:divBdr>
        <w:top w:val="none" w:sz="0" w:space="0" w:color="auto"/>
        <w:left w:val="none" w:sz="0" w:space="0" w:color="auto"/>
        <w:bottom w:val="none" w:sz="0" w:space="0" w:color="auto"/>
        <w:right w:val="none" w:sz="0" w:space="0" w:color="auto"/>
      </w:divBdr>
    </w:div>
    <w:div w:id="1444110408">
      <w:bodyDiv w:val="1"/>
      <w:marLeft w:val="0"/>
      <w:marRight w:val="0"/>
      <w:marTop w:val="0"/>
      <w:marBottom w:val="0"/>
      <w:divBdr>
        <w:top w:val="none" w:sz="0" w:space="0" w:color="auto"/>
        <w:left w:val="none" w:sz="0" w:space="0" w:color="auto"/>
        <w:bottom w:val="none" w:sz="0" w:space="0" w:color="auto"/>
        <w:right w:val="none" w:sz="0" w:space="0" w:color="auto"/>
      </w:divBdr>
    </w:div>
    <w:div w:id="1485900564">
      <w:bodyDiv w:val="1"/>
      <w:marLeft w:val="0"/>
      <w:marRight w:val="0"/>
      <w:marTop w:val="0"/>
      <w:marBottom w:val="0"/>
      <w:divBdr>
        <w:top w:val="none" w:sz="0" w:space="0" w:color="auto"/>
        <w:left w:val="none" w:sz="0" w:space="0" w:color="auto"/>
        <w:bottom w:val="none" w:sz="0" w:space="0" w:color="auto"/>
        <w:right w:val="none" w:sz="0" w:space="0" w:color="auto"/>
      </w:divBdr>
    </w:div>
    <w:div w:id="1509979390">
      <w:bodyDiv w:val="1"/>
      <w:marLeft w:val="0"/>
      <w:marRight w:val="0"/>
      <w:marTop w:val="0"/>
      <w:marBottom w:val="0"/>
      <w:divBdr>
        <w:top w:val="none" w:sz="0" w:space="0" w:color="auto"/>
        <w:left w:val="none" w:sz="0" w:space="0" w:color="auto"/>
        <w:bottom w:val="none" w:sz="0" w:space="0" w:color="auto"/>
        <w:right w:val="none" w:sz="0" w:space="0" w:color="auto"/>
      </w:divBdr>
    </w:div>
    <w:div w:id="1531601052">
      <w:bodyDiv w:val="1"/>
      <w:marLeft w:val="0"/>
      <w:marRight w:val="0"/>
      <w:marTop w:val="0"/>
      <w:marBottom w:val="0"/>
      <w:divBdr>
        <w:top w:val="none" w:sz="0" w:space="0" w:color="auto"/>
        <w:left w:val="none" w:sz="0" w:space="0" w:color="auto"/>
        <w:bottom w:val="none" w:sz="0" w:space="0" w:color="auto"/>
        <w:right w:val="none" w:sz="0" w:space="0" w:color="auto"/>
      </w:divBdr>
    </w:div>
    <w:div w:id="1541438020">
      <w:bodyDiv w:val="1"/>
      <w:marLeft w:val="0"/>
      <w:marRight w:val="0"/>
      <w:marTop w:val="0"/>
      <w:marBottom w:val="0"/>
      <w:divBdr>
        <w:top w:val="none" w:sz="0" w:space="0" w:color="auto"/>
        <w:left w:val="none" w:sz="0" w:space="0" w:color="auto"/>
        <w:bottom w:val="none" w:sz="0" w:space="0" w:color="auto"/>
        <w:right w:val="none" w:sz="0" w:space="0" w:color="auto"/>
      </w:divBdr>
    </w:div>
    <w:div w:id="1566330548">
      <w:bodyDiv w:val="1"/>
      <w:marLeft w:val="0"/>
      <w:marRight w:val="0"/>
      <w:marTop w:val="0"/>
      <w:marBottom w:val="0"/>
      <w:divBdr>
        <w:top w:val="none" w:sz="0" w:space="0" w:color="auto"/>
        <w:left w:val="none" w:sz="0" w:space="0" w:color="auto"/>
        <w:bottom w:val="none" w:sz="0" w:space="0" w:color="auto"/>
        <w:right w:val="none" w:sz="0" w:space="0" w:color="auto"/>
      </w:divBdr>
    </w:div>
    <w:div w:id="1581908013">
      <w:bodyDiv w:val="1"/>
      <w:marLeft w:val="0"/>
      <w:marRight w:val="0"/>
      <w:marTop w:val="0"/>
      <w:marBottom w:val="0"/>
      <w:divBdr>
        <w:top w:val="none" w:sz="0" w:space="0" w:color="auto"/>
        <w:left w:val="none" w:sz="0" w:space="0" w:color="auto"/>
        <w:bottom w:val="none" w:sz="0" w:space="0" w:color="auto"/>
        <w:right w:val="none" w:sz="0" w:space="0" w:color="auto"/>
      </w:divBdr>
      <w:divsChild>
        <w:div w:id="319165183">
          <w:marLeft w:val="0"/>
          <w:marRight w:val="0"/>
          <w:marTop w:val="0"/>
          <w:marBottom w:val="0"/>
          <w:divBdr>
            <w:top w:val="none" w:sz="0" w:space="0" w:color="auto"/>
            <w:left w:val="none" w:sz="0" w:space="0" w:color="auto"/>
            <w:bottom w:val="none" w:sz="0" w:space="0" w:color="auto"/>
            <w:right w:val="none" w:sz="0" w:space="0" w:color="auto"/>
          </w:divBdr>
          <w:divsChild>
            <w:div w:id="874928525">
              <w:marLeft w:val="0"/>
              <w:marRight w:val="0"/>
              <w:marTop w:val="0"/>
              <w:marBottom w:val="0"/>
              <w:divBdr>
                <w:top w:val="none" w:sz="0" w:space="0" w:color="auto"/>
                <w:left w:val="none" w:sz="0" w:space="0" w:color="auto"/>
                <w:bottom w:val="none" w:sz="0" w:space="0" w:color="auto"/>
                <w:right w:val="none" w:sz="0" w:space="0" w:color="auto"/>
              </w:divBdr>
              <w:divsChild>
                <w:div w:id="47830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600064">
      <w:bodyDiv w:val="1"/>
      <w:marLeft w:val="0"/>
      <w:marRight w:val="0"/>
      <w:marTop w:val="0"/>
      <w:marBottom w:val="0"/>
      <w:divBdr>
        <w:top w:val="none" w:sz="0" w:space="0" w:color="auto"/>
        <w:left w:val="none" w:sz="0" w:space="0" w:color="auto"/>
        <w:bottom w:val="none" w:sz="0" w:space="0" w:color="auto"/>
        <w:right w:val="none" w:sz="0" w:space="0" w:color="auto"/>
      </w:divBdr>
    </w:div>
    <w:div w:id="1674917237">
      <w:bodyDiv w:val="1"/>
      <w:marLeft w:val="0"/>
      <w:marRight w:val="0"/>
      <w:marTop w:val="0"/>
      <w:marBottom w:val="0"/>
      <w:divBdr>
        <w:top w:val="none" w:sz="0" w:space="0" w:color="auto"/>
        <w:left w:val="none" w:sz="0" w:space="0" w:color="auto"/>
        <w:bottom w:val="none" w:sz="0" w:space="0" w:color="auto"/>
        <w:right w:val="none" w:sz="0" w:space="0" w:color="auto"/>
      </w:divBdr>
      <w:divsChild>
        <w:div w:id="1132943148">
          <w:marLeft w:val="0"/>
          <w:marRight w:val="0"/>
          <w:marTop w:val="0"/>
          <w:marBottom w:val="0"/>
          <w:divBdr>
            <w:top w:val="none" w:sz="0" w:space="0" w:color="auto"/>
            <w:left w:val="none" w:sz="0" w:space="0" w:color="auto"/>
            <w:bottom w:val="none" w:sz="0" w:space="0" w:color="auto"/>
            <w:right w:val="none" w:sz="0" w:space="0" w:color="auto"/>
          </w:divBdr>
          <w:divsChild>
            <w:div w:id="363016707">
              <w:marLeft w:val="0"/>
              <w:marRight w:val="0"/>
              <w:marTop w:val="0"/>
              <w:marBottom w:val="0"/>
              <w:divBdr>
                <w:top w:val="none" w:sz="0" w:space="0" w:color="auto"/>
                <w:left w:val="none" w:sz="0" w:space="0" w:color="auto"/>
                <w:bottom w:val="none" w:sz="0" w:space="0" w:color="auto"/>
                <w:right w:val="none" w:sz="0" w:space="0" w:color="auto"/>
              </w:divBdr>
              <w:divsChild>
                <w:div w:id="63598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4654">
      <w:bodyDiv w:val="1"/>
      <w:marLeft w:val="0"/>
      <w:marRight w:val="0"/>
      <w:marTop w:val="0"/>
      <w:marBottom w:val="0"/>
      <w:divBdr>
        <w:top w:val="none" w:sz="0" w:space="0" w:color="auto"/>
        <w:left w:val="none" w:sz="0" w:space="0" w:color="auto"/>
        <w:bottom w:val="none" w:sz="0" w:space="0" w:color="auto"/>
        <w:right w:val="none" w:sz="0" w:space="0" w:color="auto"/>
      </w:divBdr>
    </w:div>
    <w:div w:id="1723477954">
      <w:bodyDiv w:val="1"/>
      <w:marLeft w:val="0"/>
      <w:marRight w:val="0"/>
      <w:marTop w:val="0"/>
      <w:marBottom w:val="0"/>
      <w:divBdr>
        <w:top w:val="none" w:sz="0" w:space="0" w:color="auto"/>
        <w:left w:val="none" w:sz="0" w:space="0" w:color="auto"/>
        <w:bottom w:val="none" w:sz="0" w:space="0" w:color="auto"/>
        <w:right w:val="none" w:sz="0" w:space="0" w:color="auto"/>
      </w:divBdr>
      <w:divsChild>
        <w:div w:id="1038706445">
          <w:marLeft w:val="0"/>
          <w:marRight w:val="0"/>
          <w:marTop w:val="0"/>
          <w:marBottom w:val="0"/>
          <w:divBdr>
            <w:top w:val="none" w:sz="0" w:space="0" w:color="auto"/>
            <w:left w:val="none" w:sz="0" w:space="0" w:color="auto"/>
            <w:bottom w:val="none" w:sz="0" w:space="0" w:color="auto"/>
            <w:right w:val="none" w:sz="0" w:space="0" w:color="auto"/>
          </w:divBdr>
        </w:div>
        <w:div w:id="99033220">
          <w:marLeft w:val="0"/>
          <w:marRight w:val="0"/>
          <w:marTop w:val="0"/>
          <w:marBottom w:val="0"/>
          <w:divBdr>
            <w:top w:val="none" w:sz="0" w:space="0" w:color="auto"/>
            <w:left w:val="none" w:sz="0" w:space="0" w:color="auto"/>
            <w:bottom w:val="none" w:sz="0" w:space="0" w:color="auto"/>
            <w:right w:val="none" w:sz="0" w:space="0" w:color="auto"/>
          </w:divBdr>
        </w:div>
        <w:div w:id="1974670866">
          <w:marLeft w:val="0"/>
          <w:marRight w:val="0"/>
          <w:marTop w:val="0"/>
          <w:marBottom w:val="0"/>
          <w:divBdr>
            <w:top w:val="none" w:sz="0" w:space="0" w:color="auto"/>
            <w:left w:val="none" w:sz="0" w:space="0" w:color="auto"/>
            <w:bottom w:val="none" w:sz="0" w:space="0" w:color="auto"/>
            <w:right w:val="none" w:sz="0" w:space="0" w:color="auto"/>
          </w:divBdr>
        </w:div>
        <w:div w:id="929462147">
          <w:marLeft w:val="0"/>
          <w:marRight w:val="0"/>
          <w:marTop w:val="0"/>
          <w:marBottom w:val="0"/>
          <w:divBdr>
            <w:top w:val="none" w:sz="0" w:space="0" w:color="auto"/>
            <w:left w:val="none" w:sz="0" w:space="0" w:color="auto"/>
            <w:bottom w:val="none" w:sz="0" w:space="0" w:color="auto"/>
            <w:right w:val="none" w:sz="0" w:space="0" w:color="auto"/>
          </w:divBdr>
        </w:div>
        <w:div w:id="300307516">
          <w:marLeft w:val="0"/>
          <w:marRight w:val="0"/>
          <w:marTop w:val="0"/>
          <w:marBottom w:val="0"/>
          <w:divBdr>
            <w:top w:val="none" w:sz="0" w:space="0" w:color="auto"/>
            <w:left w:val="none" w:sz="0" w:space="0" w:color="auto"/>
            <w:bottom w:val="none" w:sz="0" w:space="0" w:color="auto"/>
            <w:right w:val="none" w:sz="0" w:space="0" w:color="auto"/>
          </w:divBdr>
        </w:div>
        <w:div w:id="351764229">
          <w:marLeft w:val="0"/>
          <w:marRight w:val="0"/>
          <w:marTop w:val="0"/>
          <w:marBottom w:val="0"/>
          <w:divBdr>
            <w:top w:val="none" w:sz="0" w:space="0" w:color="auto"/>
            <w:left w:val="none" w:sz="0" w:space="0" w:color="auto"/>
            <w:bottom w:val="none" w:sz="0" w:space="0" w:color="auto"/>
            <w:right w:val="none" w:sz="0" w:space="0" w:color="auto"/>
          </w:divBdr>
        </w:div>
        <w:div w:id="463544264">
          <w:marLeft w:val="0"/>
          <w:marRight w:val="0"/>
          <w:marTop w:val="0"/>
          <w:marBottom w:val="0"/>
          <w:divBdr>
            <w:top w:val="none" w:sz="0" w:space="0" w:color="auto"/>
            <w:left w:val="none" w:sz="0" w:space="0" w:color="auto"/>
            <w:bottom w:val="none" w:sz="0" w:space="0" w:color="auto"/>
            <w:right w:val="none" w:sz="0" w:space="0" w:color="auto"/>
          </w:divBdr>
        </w:div>
        <w:div w:id="1083914158">
          <w:marLeft w:val="0"/>
          <w:marRight w:val="0"/>
          <w:marTop w:val="0"/>
          <w:marBottom w:val="0"/>
          <w:divBdr>
            <w:top w:val="none" w:sz="0" w:space="0" w:color="auto"/>
            <w:left w:val="none" w:sz="0" w:space="0" w:color="auto"/>
            <w:bottom w:val="none" w:sz="0" w:space="0" w:color="auto"/>
            <w:right w:val="none" w:sz="0" w:space="0" w:color="auto"/>
          </w:divBdr>
        </w:div>
        <w:div w:id="451095300">
          <w:marLeft w:val="0"/>
          <w:marRight w:val="0"/>
          <w:marTop w:val="0"/>
          <w:marBottom w:val="0"/>
          <w:divBdr>
            <w:top w:val="none" w:sz="0" w:space="0" w:color="auto"/>
            <w:left w:val="none" w:sz="0" w:space="0" w:color="auto"/>
            <w:bottom w:val="none" w:sz="0" w:space="0" w:color="auto"/>
            <w:right w:val="none" w:sz="0" w:space="0" w:color="auto"/>
          </w:divBdr>
        </w:div>
        <w:div w:id="1242183139">
          <w:marLeft w:val="0"/>
          <w:marRight w:val="0"/>
          <w:marTop w:val="0"/>
          <w:marBottom w:val="0"/>
          <w:divBdr>
            <w:top w:val="none" w:sz="0" w:space="0" w:color="auto"/>
            <w:left w:val="none" w:sz="0" w:space="0" w:color="auto"/>
            <w:bottom w:val="none" w:sz="0" w:space="0" w:color="auto"/>
            <w:right w:val="none" w:sz="0" w:space="0" w:color="auto"/>
          </w:divBdr>
        </w:div>
        <w:div w:id="1298031538">
          <w:marLeft w:val="0"/>
          <w:marRight w:val="0"/>
          <w:marTop w:val="0"/>
          <w:marBottom w:val="0"/>
          <w:divBdr>
            <w:top w:val="none" w:sz="0" w:space="0" w:color="auto"/>
            <w:left w:val="none" w:sz="0" w:space="0" w:color="auto"/>
            <w:bottom w:val="none" w:sz="0" w:space="0" w:color="auto"/>
            <w:right w:val="none" w:sz="0" w:space="0" w:color="auto"/>
          </w:divBdr>
        </w:div>
        <w:div w:id="1039356831">
          <w:marLeft w:val="0"/>
          <w:marRight w:val="0"/>
          <w:marTop w:val="0"/>
          <w:marBottom w:val="0"/>
          <w:divBdr>
            <w:top w:val="none" w:sz="0" w:space="0" w:color="auto"/>
            <w:left w:val="none" w:sz="0" w:space="0" w:color="auto"/>
            <w:bottom w:val="none" w:sz="0" w:space="0" w:color="auto"/>
            <w:right w:val="none" w:sz="0" w:space="0" w:color="auto"/>
          </w:divBdr>
        </w:div>
        <w:div w:id="433593372">
          <w:marLeft w:val="0"/>
          <w:marRight w:val="0"/>
          <w:marTop w:val="0"/>
          <w:marBottom w:val="0"/>
          <w:divBdr>
            <w:top w:val="none" w:sz="0" w:space="0" w:color="auto"/>
            <w:left w:val="none" w:sz="0" w:space="0" w:color="auto"/>
            <w:bottom w:val="none" w:sz="0" w:space="0" w:color="auto"/>
            <w:right w:val="none" w:sz="0" w:space="0" w:color="auto"/>
          </w:divBdr>
        </w:div>
        <w:div w:id="1647129383">
          <w:marLeft w:val="0"/>
          <w:marRight w:val="0"/>
          <w:marTop w:val="0"/>
          <w:marBottom w:val="0"/>
          <w:divBdr>
            <w:top w:val="none" w:sz="0" w:space="0" w:color="auto"/>
            <w:left w:val="none" w:sz="0" w:space="0" w:color="auto"/>
            <w:bottom w:val="none" w:sz="0" w:space="0" w:color="auto"/>
            <w:right w:val="none" w:sz="0" w:space="0" w:color="auto"/>
          </w:divBdr>
        </w:div>
      </w:divsChild>
    </w:div>
    <w:div w:id="1740207893">
      <w:bodyDiv w:val="1"/>
      <w:marLeft w:val="0"/>
      <w:marRight w:val="0"/>
      <w:marTop w:val="0"/>
      <w:marBottom w:val="0"/>
      <w:divBdr>
        <w:top w:val="none" w:sz="0" w:space="0" w:color="auto"/>
        <w:left w:val="none" w:sz="0" w:space="0" w:color="auto"/>
        <w:bottom w:val="none" w:sz="0" w:space="0" w:color="auto"/>
        <w:right w:val="none" w:sz="0" w:space="0" w:color="auto"/>
      </w:divBdr>
      <w:divsChild>
        <w:div w:id="1428962434">
          <w:marLeft w:val="0"/>
          <w:marRight w:val="0"/>
          <w:marTop w:val="0"/>
          <w:marBottom w:val="0"/>
          <w:divBdr>
            <w:top w:val="none" w:sz="0" w:space="0" w:color="auto"/>
            <w:left w:val="none" w:sz="0" w:space="0" w:color="auto"/>
            <w:bottom w:val="none" w:sz="0" w:space="0" w:color="auto"/>
            <w:right w:val="none" w:sz="0" w:space="0" w:color="auto"/>
          </w:divBdr>
          <w:divsChild>
            <w:div w:id="1409040607">
              <w:marLeft w:val="0"/>
              <w:marRight w:val="0"/>
              <w:marTop w:val="0"/>
              <w:marBottom w:val="0"/>
              <w:divBdr>
                <w:top w:val="none" w:sz="0" w:space="0" w:color="auto"/>
                <w:left w:val="none" w:sz="0" w:space="0" w:color="auto"/>
                <w:bottom w:val="none" w:sz="0" w:space="0" w:color="auto"/>
                <w:right w:val="none" w:sz="0" w:space="0" w:color="auto"/>
              </w:divBdr>
              <w:divsChild>
                <w:div w:id="317854777">
                  <w:marLeft w:val="0"/>
                  <w:marRight w:val="0"/>
                  <w:marTop w:val="0"/>
                  <w:marBottom w:val="0"/>
                  <w:divBdr>
                    <w:top w:val="none" w:sz="0" w:space="0" w:color="auto"/>
                    <w:left w:val="none" w:sz="0" w:space="0" w:color="auto"/>
                    <w:bottom w:val="none" w:sz="0" w:space="0" w:color="auto"/>
                    <w:right w:val="none" w:sz="0" w:space="0" w:color="auto"/>
                  </w:divBdr>
                  <w:divsChild>
                    <w:div w:id="199656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9447026">
      <w:bodyDiv w:val="1"/>
      <w:marLeft w:val="0"/>
      <w:marRight w:val="0"/>
      <w:marTop w:val="0"/>
      <w:marBottom w:val="0"/>
      <w:divBdr>
        <w:top w:val="none" w:sz="0" w:space="0" w:color="auto"/>
        <w:left w:val="none" w:sz="0" w:space="0" w:color="auto"/>
        <w:bottom w:val="none" w:sz="0" w:space="0" w:color="auto"/>
        <w:right w:val="none" w:sz="0" w:space="0" w:color="auto"/>
      </w:divBdr>
    </w:div>
    <w:div w:id="1876118773">
      <w:bodyDiv w:val="1"/>
      <w:marLeft w:val="0"/>
      <w:marRight w:val="0"/>
      <w:marTop w:val="0"/>
      <w:marBottom w:val="0"/>
      <w:divBdr>
        <w:top w:val="none" w:sz="0" w:space="0" w:color="auto"/>
        <w:left w:val="none" w:sz="0" w:space="0" w:color="auto"/>
        <w:bottom w:val="none" w:sz="0" w:space="0" w:color="auto"/>
        <w:right w:val="none" w:sz="0" w:space="0" w:color="auto"/>
      </w:divBdr>
    </w:div>
    <w:div w:id="1885143439">
      <w:bodyDiv w:val="1"/>
      <w:marLeft w:val="0"/>
      <w:marRight w:val="0"/>
      <w:marTop w:val="0"/>
      <w:marBottom w:val="0"/>
      <w:divBdr>
        <w:top w:val="none" w:sz="0" w:space="0" w:color="auto"/>
        <w:left w:val="none" w:sz="0" w:space="0" w:color="auto"/>
        <w:bottom w:val="none" w:sz="0" w:space="0" w:color="auto"/>
        <w:right w:val="none" w:sz="0" w:space="0" w:color="auto"/>
      </w:divBdr>
      <w:divsChild>
        <w:div w:id="90856778">
          <w:marLeft w:val="0"/>
          <w:marRight w:val="0"/>
          <w:marTop w:val="0"/>
          <w:marBottom w:val="0"/>
          <w:divBdr>
            <w:top w:val="none" w:sz="0" w:space="0" w:color="auto"/>
            <w:left w:val="none" w:sz="0" w:space="0" w:color="auto"/>
            <w:bottom w:val="none" w:sz="0" w:space="0" w:color="auto"/>
            <w:right w:val="none" w:sz="0" w:space="0" w:color="auto"/>
          </w:divBdr>
        </w:div>
        <w:div w:id="277183590">
          <w:marLeft w:val="0"/>
          <w:marRight w:val="0"/>
          <w:marTop w:val="0"/>
          <w:marBottom w:val="0"/>
          <w:divBdr>
            <w:top w:val="none" w:sz="0" w:space="0" w:color="auto"/>
            <w:left w:val="none" w:sz="0" w:space="0" w:color="auto"/>
            <w:bottom w:val="none" w:sz="0" w:space="0" w:color="auto"/>
            <w:right w:val="none" w:sz="0" w:space="0" w:color="auto"/>
          </w:divBdr>
        </w:div>
        <w:div w:id="255671109">
          <w:marLeft w:val="0"/>
          <w:marRight w:val="0"/>
          <w:marTop w:val="0"/>
          <w:marBottom w:val="0"/>
          <w:divBdr>
            <w:top w:val="none" w:sz="0" w:space="0" w:color="auto"/>
            <w:left w:val="none" w:sz="0" w:space="0" w:color="auto"/>
            <w:bottom w:val="none" w:sz="0" w:space="0" w:color="auto"/>
            <w:right w:val="none" w:sz="0" w:space="0" w:color="auto"/>
          </w:divBdr>
        </w:div>
      </w:divsChild>
    </w:div>
    <w:div w:id="1898517533">
      <w:bodyDiv w:val="1"/>
      <w:marLeft w:val="0"/>
      <w:marRight w:val="0"/>
      <w:marTop w:val="0"/>
      <w:marBottom w:val="0"/>
      <w:divBdr>
        <w:top w:val="none" w:sz="0" w:space="0" w:color="auto"/>
        <w:left w:val="none" w:sz="0" w:space="0" w:color="auto"/>
        <w:bottom w:val="none" w:sz="0" w:space="0" w:color="auto"/>
        <w:right w:val="none" w:sz="0" w:space="0" w:color="auto"/>
      </w:divBdr>
      <w:divsChild>
        <w:div w:id="814375899">
          <w:marLeft w:val="0"/>
          <w:marRight w:val="0"/>
          <w:marTop w:val="0"/>
          <w:marBottom w:val="0"/>
          <w:divBdr>
            <w:top w:val="none" w:sz="0" w:space="0" w:color="auto"/>
            <w:left w:val="none" w:sz="0" w:space="0" w:color="auto"/>
            <w:bottom w:val="none" w:sz="0" w:space="0" w:color="auto"/>
            <w:right w:val="none" w:sz="0" w:space="0" w:color="auto"/>
          </w:divBdr>
          <w:divsChild>
            <w:div w:id="1916360107">
              <w:marLeft w:val="0"/>
              <w:marRight w:val="0"/>
              <w:marTop w:val="0"/>
              <w:marBottom w:val="0"/>
              <w:divBdr>
                <w:top w:val="none" w:sz="0" w:space="0" w:color="auto"/>
                <w:left w:val="none" w:sz="0" w:space="0" w:color="auto"/>
                <w:bottom w:val="none" w:sz="0" w:space="0" w:color="auto"/>
                <w:right w:val="none" w:sz="0" w:space="0" w:color="auto"/>
              </w:divBdr>
              <w:divsChild>
                <w:div w:id="30015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da.gov/downloads/RegulatoryInformation/Guidances/ucm125125.pdf"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da.gov/downloads/Drugs/GuidanceComplianceRegulatoryInformation/Guidances/UCM269919.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9E3AB-6394-45A4-AC70-F2C5E1412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26</Pages>
  <Words>10709</Words>
  <Characters>61047</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REVEAL Protocol</vt:lpstr>
    </vt:vector>
  </TitlesOfParts>
  <Company>HP</Company>
  <LinksUpToDate>false</LinksUpToDate>
  <CharactersWithSpaces>71613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REVEAL Protocol</dc:title>
  <dc:subject>Protocol</dc:subject>
  <dc:creator>Louise Bowman</dc:creator>
  <cp:lastModifiedBy>Richard Haynes</cp:lastModifiedBy>
  <cp:revision>6</cp:revision>
  <cp:lastPrinted>2020-03-12T20:52:00Z</cp:lastPrinted>
  <dcterms:created xsi:type="dcterms:W3CDTF">2020-03-23T09:32:00Z</dcterms:created>
  <dcterms:modified xsi:type="dcterms:W3CDTF">2020-03-23T16:49:00Z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